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C6FDD" w14:textId="41FBBDD6" w:rsidR="00F425F0" w:rsidRPr="00797585" w:rsidRDefault="00F425F0" w:rsidP="002342AA">
      <w:pPr>
        <w:pStyle w:val="Vahedeta"/>
        <w:shd w:val="clear" w:color="auto" w:fill="FFFFFF" w:themeFill="background1"/>
        <w:jc w:val="right"/>
        <w:rPr>
          <w:rFonts w:ascii="Times New Roman" w:hAnsi="Times New Roman" w:cs="Times New Roman"/>
          <w:sz w:val="24"/>
          <w:szCs w:val="24"/>
        </w:rPr>
      </w:pPr>
      <w:r w:rsidRPr="00797585">
        <w:rPr>
          <w:rFonts w:ascii="Times New Roman" w:hAnsi="Times New Roman" w:cs="Times New Roman"/>
          <w:sz w:val="24"/>
          <w:szCs w:val="24"/>
        </w:rPr>
        <w:t>EELNÕU</w:t>
      </w:r>
    </w:p>
    <w:p w14:paraId="617B474C" w14:textId="71AE9687" w:rsidR="000A1039" w:rsidRPr="00797585" w:rsidRDefault="00380DE1" w:rsidP="002342AA">
      <w:pPr>
        <w:pStyle w:val="Vahedeta"/>
        <w:shd w:val="clear" w:color="auto" w:fill="FFFFFF" w:themeFill="background1"/>
        <w:jc w:val="right"/>
        <w:rPr>
          <w:rFonts w:ascii="Times New Roman" w:hAnsi="Times New Roman" w:cs="Times New Roman"/>
          <w:sz w:val="24"/>
          <w:szCs w:val="24"/>
        </w:rPr>
      </w:pPr>
      <w:r w:rsidRPr="00797585">
        <w:rPr>
          <w:rFonts w:ascii="Times New Roman" w:hAnsi="Times New Roman" w:cs="Times New Roman"/>
          <w:sz w:val="24"/>
          <w:szCs w:val="24"/>
        </w:rPr>
        <w:t>09</w:t>
      </w:r>
      <w:r w:rsidR="00F425F0" w:rsidRPr="00797585">
        <w:rPr>
          <w:rFonts w:ascii="Times New Roman" w:hAnsi="Times New Roman" w:cs="Times New Roman"/>
          <w:sz w:val="24"/>
          <w:szCs w:val="24"/>
        </w:rPr>
        <w:t>.</w:t>
      </w:r>
      <w:r w:rsidRPr="00797585">
        <w:rPr>
          <w:rFonts w:ascii="Times New Roman" w:hAnsi="Times New Roman" w:cs="Times New Roman"/>
          <w:sz w:val="24"/>
          <w:szCs w:val="24"/>
        </w:rPr>
        <w:t>01</w:t>
      </w:r>
      <w:r w:rsidR="00F425F0" w:rsidRPr="00797585">
        <w:rPr>
          <w:rFonts w:ascii="Times New Roman" w:hAnsi="Times New Roman" w:cs="Times New Roman"/>
          <w:sz w:val="24"/>
          <w:szCs w:val="24"/>
        </w:rPr>
        <w:t>.202</w:t>
      </w:r>
      <w:r w:rsidRPr="00797585">
        <w:rPr>
          <w:rFonts w:ascii="Times New Roman" w:hAnsi="Times New Roman" w:cs="Times New Roman"/>
          <w:sz w:val="24"/>
          <w:szCs w:val="24"/>
        </w:rPr>
        <w:t>6</w:t>
      </w:r>
    </w:p>
    <w:p w14:paraId="3400EB07" w14:textId="77777777" w:rsidR="00F425F0" w:rsidRDefault="00F425F0" w:rsidP="002342AA">
      <w:pPr>
        <w:shd w:val="clear" w:color="auto" w:fill="FFFFFF" w:themeFill="background1"/>
        <w:spacing w:line="240" w:lineRule="auto"/>
        <w:jc w:val="both"/>
        <w:rPr>
          <w:ins w:id="0" w:author="Sirli Sarapik" w:date="2026-01-12T11:47:00Z" w16du:dateUtc="2026-01-12T09:47:00Z"/>
          <w:b/>
          <w:bCs/>
        </w:rPr>
      </w:pPr>
    </w:p>
    <w:p w14:paraId="3C22C457" w14:textId="77777777" w:rsidR="000245CE" w:rsidRPr="00797585" w:rsidRDefault="000245CE" w:rsidP="002342AA">
      <w:pPr>
        <w:shd w:val="clear" w:color="auto" w:fill="FFFFFF" w:themeFill="background1"/>
        <w:spacing w:line="240" w:lineRule="auto"/>
        <w:jc w:val="both"/>
        <w:rPr>
          <w:b/>
          <w:bCs/>
        </w:rPr>
      </w:pPr>
    </w:p>
    <w:p w14:paraId="6F177415" w14:textId="60E3A301" w:rsidR="00B36EB8" w:rsidRPr="00797585" w:rsidRDefault="00B36EB8" w:rsidP="002342AA">
      <w:pPr>
        <w:shd w:val="clear" w:color="auto" w:fill="FFFFFF" w:themeFill="background1"/>
        <w:spacing w:after="0" w:line="240" w:lineRule="auto"/>
        <w:jc w:val="center"/>
        <w:rPr>
          <w:rFonts w:ascii="Times New Roman" w:hAnsi="Times New Roman" w:cs="Times New Roman"/>
          <w:b/>
          <w:bCs/>
          <w:sz w:val="32"/>
          <w:szCs w:val="32"/>
        </w:rPr>
      </w:pPr>
      <w:commentRangeStart w:id="1"/>
      <w:r w:rsidRPr="104F19BB">
        <w:rPr>
          <w:rFonts w:ascii="Times New Roman" w:hAnsi="Times New Roman" w:cs="Times New Roman"/>
          <w:b/>
          <w:bCs/>
          <w:sz w:val="32"/>
          <w:szCs w:val="32"/>
        </w:rPr>
        <w:t>Maaparandusseadus</w:t>
      </w:r>
      <w:r w:rsidR="00DD1698" w:rsidRPr="104F19BB">
        <w:rPr>
          <w:rFonts w:ascii="Times New Roman" w:hAnsi="Times New Roman" w:cs="Times New Roman"/>
          <w:b/>
          <w:bCs/>
          <w:sz w:val="32"/>
          <w:szCs w:val="32"/>
        </w:rPr>
        <w:t xml:space="preserve">e ja </w:t>
      </w:r>
      <w:r w:rsidR="00192CAD" w:rsidRPr="104F19BB">
        <w:rPr>
          <w:rFonts w:ascii="Times New Roman" w:hAnsi="Times New Roman" w:cs="Times New Roman"/>
          <w:b/>
          <w:bCs/>
          <w:sz w:val="32"/>
          <w:szCs w:val="32"/>
        </w:rPr>
        <w:t>teiste</w:t>
      </w:r>
      <w:r w:rsidR="00100139" w:rsidRPr="104F19BB">
        <w:rPr>
          <w:rFonts w:ascii="Times New Roman" w:hAnsi="Times New Roman" w:cs="Times New Roman"/>
          <w:b/>
          <w:bCs/>
          <w:sz w:val="32"/>
          <w:szCs w:val="32"/>
        </w:rPr>
        <w:t xml:space="preserve"> seadus</w:t>
      </w:r>
      <w:r w:rsidR="00192CAD" w:rsidRPr="104F19BB">
        <w:rPr>
          <w:rFonts w:ascii="Times New Roman" w:hAnsi="Times New Roman" w:cs="Times New Roman"/>
          <w:b/>
          <w:bCs/>
          <w:sz w:val="32"/>
          <w:szCs w:val="32"/>
        </w:rPr>
        <w:t>t</w:t>
      </w:r>
      <w:r w:rsidR="00100139" w:rsidRPr="104F19BB">
        <w:rPr>
          <w:rFonts w:ascii="Times New Roman" w:hAnsi="Times New Roman" w:cs="Times New Roman"/>
          <w:b/>
          <w:bCs/>
          <w:sz w:val="32"/>
          <w:szCs w:val="32"/>
        </w:rPr>
        <w:t xml:space="preserve">e </w:t>
      </w:r>
      <w:r w:rsidR="00DD1698" w:rsidRPr="104F19BB">
        <w:rPr>
          <w:rFonts w:ascii="Times New Roman" w:hAnsi="Times New Roman" w:cs="Times New Roman"/>
          <w:b/>
          <w:bCs/>
          <w:sz w:val="32"/>
          <w:szCs w:val="32"/>
        </w:rPr>
        <w:t>muutmise seadus</w:t>
      </w:r>
      <w:commentRangeEnd w:id="1"/>
      <w:r>
        <w:commentReference w:id="1"/>
      </w:r>
    </w:p>
    <w:p w14:paraId="04FAE8DA" w14:textId="77777777" w:rsidR="00DE1584" w:rsidRPr="00797585" w:rsidRDefault="00DE1584" w:rsidP="002342AA">
      <w:pPr>
        <w:shd w:val="clear" w:color="auto" w:fill="FFFFFF" w:themeFill="background1"/>
        <w:spacing w:after="0" w:line="240" w:lineRule="auto"/>
        <w:jc w:val="both"/>
        <w:rPr>
          <w:rFonts w:ascii="Times New Roman" w:hAnsi="Times New Roman" w:cs="Times New Roman"/>
          <w:b/>
          <w:bCs/>
          <w:sz w:val="24"/>
          <w:szCs w:val="24"/>
        </w:rPr>
      </w:pPr>
      <w:commentRangeStart w:id="2"/>
      <w:commentRangeEnd w:id="2"/>
      <w:r>
        <w:commentReference w:id="2"/>
      </w:r>
    </w:p>
    <w:p w14:paraId="47AB3AB0"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b/>
          <w:bCs/>
          <w:sz w:val="24"/>
          <w:szCs w:val="24"/>
        </w:rPr>
      </w:pPr>
      <w:r w:rsidRPr="00797585">
        <w:rPr>
          <w:rFonts w:ascii="Times New Roman" w:hAnsi="Times New Roman" w:cs="Times New Roman"/>
          <w:b/>
          <w:bCs/>
          <w:sz w:val="24"/>
          <w:szCs w:val="24"/>
        </w:rPr>
        <w:t xml:space="preserve">§ 1. Maaparandusseaduse muutmine </w:t>
      </w:r>
    </w:p>
    <w:p w14:paraId="0EF74EC7"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4095DDCB"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Maaparandusseaduses tehakse järgmised muudatused:</w:t>
      </w:r>
    </w:p>
    <w:p w14:paraId="506A82BF"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2126B69A" w14:textId="77777777" w:rsidR="00E56BE8" w:rsidRPr="00797585" w:rsidRDefault="48D80343" w:rsidP="00E56BE8">
      <w:pPr>
        <w:shd w:val="clear" w:color="auto" w:fill="FFFFFF" w:themeFill="background1"/>
        <w:spacing w:after="0" w:line="240" w:lineRule="auto"/>
        <w:jc w:val="both"/>
        <w:rPr>
          <w:rFonts w:ascii="Times New Roman" w:hAnsi="Times New Roman" w:cs="Times New Roman"/>
          <w:sz w:val="24"/>
          <w:szCs w:val="24"/>
        </w:rPr>
      </w:pPr>
      <w:commentRangeStart w:id="3"/>
      <w:r w:rsidRPr="630A6143">
        <w:rPr>
          <w:rFonts w:ascii="Times New Roman" w:hAnsi="Times New Roman" w:cs="Times New Roman"/>
          <w:b/>
          <w:bCs/>
          <w:sz w:val="24"/>
          <w:szCs w:val="24"/>
        </w:rPr>
        <w:t xml:space="preserve">1) </w:t>
      </w:r>
      <w:commentRangeEnd w:id="3"/>
      <w:r w:rsidR="00E56BE8">
        <w:commentReference w:id="3"/>
      </w:r>
      <w:r w:rsidRPr="630A6143">
        <w:rPr>
          <w:rFonts w:ascii="Times New Roman" w:hAnsi="Times New Roman" w:cs="Times New Roman"/>
          <w:sz w:val="24"/>
          <w:szCs w:val="24"/>
        </w:rPr>
        <w:t>paragrahvi 3 täiendatakse lõikega 9 järgmises sõnastuses:</w:t>
      </w:r>
    </w:p>
    <w:p w14:paraId="6537E3EC" w14:textId="77777777" w:rsidR="00E56BE8" w:rsidRPr="00797585" w:rsidRDefault="38D002F4" w:rsidP="00E56BE8">
      <w:pPr>
        <w:shd w:val="clear" w:color="auto" w:fill="FFFFFF" w:themeFill="background1"/>
        <w:spacing w:after="0" w:line="240" w:lineRule="auto"/>
        <w:jc w:val="both"/>
        <w:rPr>
          <w:rFonts w:ascii="Times New Roman" w:hAnsi="Times New Roman" w:cs="Times New Roman"/>
          <w:b/>
          <w:bCs/>
          <w:sz w:val="24"/>
          <w:szCs w:val="24"/>
        </w:rPr>
      </w:pPr>
      <w:r w:rsidRPr="594F0A49">
        <w:rPr>
          <w:rFonts w:ascii="Times New Roman" w:hAnsi="Times New Roman" w:cs="Times New Roman"/>
          <w:sz w:val="24"/>
          <w:szCs w:val="24"/>
        </w:rPr>
        <w:t>„(9) Maaparanduse väikesüsteem (edaspidi </w:t>
      </w:r>
      <w:r w:rsidRPr="594F0A49">
        <w:rPr>
          <w:rFonts w:ascii="Times New Roman" w:hAnsi="Times New Roman" w:cs="Times New Roman"/>
          <w:i/>
          <w:iCs/>
          <w:sz w:val="24"/>
          <w:szCs w:val="24"/>
        </w:rPr>
        <w:t>väikesüsteem</w:t>
      </w:r>
      <w:r w:rsidRPr="594F0A49">
        <w:rPr>
          <w:rFonts w:ascii="Times New Roman" w:hAnsi="Times New Roman" w:cs="Times New Roman"/>
          <w:sz w:val="24"/>
          <w:szCs w:val="24"/>
        </w:rPr>
        <w:t xml:space="preserve">) on maaparandussüsteem, </w:t>
      </w:r>
      <w:commentRangeStart w:id="4"/>
      <w:r w:rsidRPr="594F0A49">
        <w:rPr>
          <w:rFonts w:ascii="Times New Roman" w:hAnsi="Times New Roman" w:cs="Times New Roman"/>
          <w:sz w:val="24"/>
          <w:szCs w:val="24"/>
        </w:rPr>
        <w:t>mille maa-ala suurus ei ületa 50 hektarit.“;</w:t>
      </w:r>
      <w:commentRangeEnd w:id="4"/>
      <w:r w:rsidR="00E56BE8">
        <w:commentReference w:id="4"/>
      </w:r>
    </w:p>
    <w:p w14:paraId="2C2FB47F"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b/>
          <w:bCs/>
          <w:sz w:val="24"/>
          <w:szCs w:val="24"/>
        </w:rPr>
      </w:pPr>
    </w:p>
    <w:p w14:paraId="3D2C24DC"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2)</w:t>
      </w:r>
      <w:r w:rsidRPr="00797585">
        <w:rPr>
          <w:rFonts w:ascii="Times New Roman" w:hAnsi="Times New Roman" w:cs="Times New Roman"/>
          <w:sz w:val="24"/>
          <w:szCs w:val="24"/>
        </w:rPr>
        <w:t xml:space="preserve"> paragrahvi 4 lõikest 1 jäetakse välja sõnad „veejuhe või“;</w:t>
      </w:r>
    </w:p>
    <w:p w14:paraId="618ED2A7"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b/>
          <w:bCs/>
          <w:sz w:val="24"/>
          <w:szCs w:val="24"/>
        </w:rPr>
      </w:pPr>
    </w:p>
    <w:p w14:paraId="3F343C7D" w14:textId="570CCEC6" w:rsidR="00E56BE8" w:rsidRPr="00797585" w:rsidRDefault="004F3AAC"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3</w:t>
      </w:r>
      <w:r w:rsidR="00E56BE8" w:rsidRPr="00797585">
        <w:rPr>
          <w:rFonts w:ascii="Times New Roman" w:hAnsi="Times New Roman" w:cs="Times New Roman"/>
          <w:b/>
          <w:bCs/>
          <w:sz w:val="24"/>
          <w:szCs w:val="24"/>
        </w:rPr>
        <w:t>)</w:t>
      </w:r>
      <w:r w:rsidR="00E56BE8" w:rsidRPr="00797585">
        <w:rPr>
          <w:rFonts w:ascii="Times New Roman" w:hAnsi="Times New Roman" w:cs="Times New Roman"/>
          <w:sz w:val="24"/>
          <w:szCs w:val="24"/>
        </w:rPr>
        <w:t xml:space="preserve"> paragrahvi 6 lõike 2 esimest lauset täiendatakse pärast tekstiosa „(edaspidi ka </w:t>
      </w:r>
      <w:r w:rsidR="00E56BE8" w:rsidRPr="00797585">
        <w:rPr>
          <w:rFonts w:ascii="Times New Roman" w:hAnsi="Times New Roman" w:cs="Times New Roman"/>
          <w:i/>
          <w:iCs/>
          <w:sz w:val="24"/>
          <w:szCs w:val="24"/>
        </w:rPr>
        <w:t>ehitusprojekt</w:t>
      </w:r>
      <w:r w:rsidR="00E56BE8" w:rsidRPr="00797585">
        <w:rPr>
          <w:rFonts w:ascii="Times New Roman" w:hAnsi="Times New Roman" w:cs="Times New Roman"/>
          <w:sz w:val="24"/>
          <w:szCs w:val="24"/>
        </w:rPr>
        <w:t>)</w:t>
      </w:r>
      <w:r w:rsidR="00BD602D" w:rsidRPr="00797585">
        <w:rPr>
          <w:rFonts w:ascii="Times New Roman" w:hAnsi="Times New Roman" w:cs="Times New Roman"/>
          <w:sz w:val="24"/>
          <w:szCs w:val="24"/>
        </w:rPr>
        <w:t>“</w:t>
      </w:r>
      <w:r w:rsidR="00E56BE8" w:rsidRPr="00797585">
        <w:rPr>
          <w:rFonts w:ascii="Times New Roman" w:hAnsi="Times New Roman" w:cs="Times New Roman"/>
          <w:sz w:val="24"/>
          <w:szCs w:val="24"/>
        </w:rPr>
        <w:t xml:space="preserve"> tekstiosaga „</w:t>
      </w:r>
      <w:r w:rsidR="00BD602D" w:rsidRPr="00797585">
        <w:rPr>
          <w:rFonts w:ascii="Times New Roman" w:hAnsi="Times New Roman" w:cs="Times New Roman"/>
          <w:sz w:val="24"/>
          <w:szCs w:val="24"/>
        </w:rPr>
        <w:t>,</w:t>
      </w:r>
      <w:r w:rsidR="000B6429" w:rsidRPr="00797585">
        <w:rPr>
          <w:rFonts w:ascii="Times New Roman" w:hAnsi="Times New Roman" w:cs="Times New Roman"/>
          <w:sz w:val="24"/>
          <w:szCs w:val="24"/>
        </w:rPr>
        <w:t xml:space="preserve"> </w:t>
      </w:r>
      <w:r w:rsidR="00E56BE8" w:rsidRPr="00797585">
        <w:rPr>
          <w:rFonts w:ascii="Times New Roman" w:hAnsi="Times New Roman" w:cs="Times New Roman"/>
          <w:sz w:val="24"/>
          <w:szCs w:val="24"/>
        </w:rPr>
        <w:t>ehituskava“;</w:t>
      </w:r>
    </w:p>
    <w:p w14:paraId="52016FDC"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1C2D2CB5" w14:textId="51D1A670" w:rsidR="00E56BE8" w:rsidRPr="00797585" w:rsidRDefault="004F3AAC"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4</w:t>
      </w:r>
      <w:r w:rsidR="00E56BE8" w:rsidRPr="00797585">
        <w:rPr>
          <w:rFonts w:ascii="Times New Roman" w:hAnsi="Times New Roman" w:cs="Times New Roman"/>
          <w:b/>
          <w:bCs/>
          <w:sz w:val="24"/>
          <w:szCs w:val="24"/>
        </w:rPr>
        <w:t>)</w:t>
      </w:r>
      <w:r w:rsidR="00E56BE8" w:rsidRPr="00797585">
        <w:rPr>
          <w:rFonts w:ascii="Times New Roman" w:hAnsi="Times New Roman" w:cs="Times New Roman"/>
          <w:sz w:val="24"/>
          <w:szCs w:val="24"/>
        </w:rPr>
        <w:t xml:space="preserve"> paragrahv 7 tunnistatakse kehtetuks;</w:t>
      </w:r>
    </w:p>
    <w:p w14:paraId="0C18D0CE"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761980E6" w14:textId="38CFBA0C" w:rsidR="00E56BE8" w:rsidRPr="00797585" w:rsidRDefault="6E5F1BA3" w:rsidP="00E56BE8">
      <w:pPr>
        <w:shd w:val="clear" w:color="auto" w:fill="FFFFFF" w:themeFill="background1"/>
        <w:spacing w:after="0" w:line="240" w:lineRule="auto"/>
        <w:jc w:val="both"/>
        <w:rPr>
          <w:rFonts w:ascii="Times New Roman" w:hAnsi="Times New Roman" w:cs="Times New Roman"/>
          <w:b/>
          <w:bCs/>
          <w:sz w:val="24"/>
          <w:szCs w:val="24"/>
        </w:rPr>
      </w:pPr>
      <w:r w:rsidRPr="37670F93">
        <w:rPr>
          <w:rFonts w:ascii="Times New Roman" w:hAnsi="Times New Roman" w:cs="Times New Roman"/>
          <w:b/>
          <w:bCs/>
          <w:sz w:val="24"/>
          <w:szCs w:val="24"/>
        </w:rPr>
        <w:t>5</w:t>
      </w:r>
      <w:r w:rsidR="48D80343" w:rsidRPr="37670F93">
        <w:rPr>
          <w:rFonts w:ascii="Times New Roman" w:hAnsi="Times New Roman" w:cs="Times New Roman"/>
          <w:b/>
          <w:bCs/>
          <w:sz w:val="24"/>
          <w:szCs w:val="24"/>
        </w:rPr>
        <w:t xml:space="preserve">) </w:t>
      </w:r>
      <w:r w:rsidR="48D80343" w:rsidRPr="37670F93">
        <w:rPr>
          <w:rFonts w:ascii="Times New Roman" w:hAnsi="Times New Roman" w:cs="Times New Roman"/>
          <w:sz w:val="24"/>
          <w:szCs w:val="24"/>
        </w:rPr>
        <w:t>seadust täiendatakse §-ga 8</w:t>
      </w:r>
      <w:r w:rsidR="48D80343" w:rsidRPr="37670F93">
        <w:rPr>
          <w:rFonts w:ascii="Times New Roman" w:hAnsi="Times New Roman" w:cs="Times New Roman"/>
          <w:sz w:val="24"/>
          <w:szCs w:val="24"/>
          <w:vertAlign w:val="superscript"/>
        </w:rPr>
        <w:t>1</w:t>
      </w:r>
      <w:r w:rsidR="48D80343" w:rsidRPr="37670F93">
        <w:rPr>
          <w:rFonts w:ascii="Times New Roman" w:hAnsi="Times New Roman" w:cs="Times New Roman"/>
          <w:sz w:val="24"/>
          <w:szCs w:val="24"/>
        </w:rPr>
        <w:t xml:space="preserve"> järgmises sõnastuses:</w:t>
      </w:r>
    </w:p>
    <w:p w14:paraId="4B72F403"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594F0A49">
        <w:rPr>
          <w:rFonts w:ascii="Times New Roman" w:hAnsi="Times New Roman" w:cs="Times New Roman"/>
          <w:sz w:val="24"/>
          <w:szCs w:val="24"/>
        </w:rPr>
        <w:t>„</w:t>
      </w:r>
      <w:r w:rsidRPr="594F0A49">
        <w:rPr>
          <w:rFonts w:ascii="Times New Roman" w:hAnsi="Times New Roman" w:cs="Times New Roman"/>
          <w:b/>
          <w:bCs/>
          <w:sz w:val="24"/>
          <w:szCs w:val="24"/>
        </w:rPr>
        <w:t>§ 8</w:t>
      </w:r>
      <w:r w:rsidRPr="594F0A49">
        <w:rPr>
          <w:rFonts w:ascii="Times New Roman" w:hAnsi="Times New Roman" w:cs="Times New Roman"/>
          <w:b/>
          <w:bCs/>
          <w:sz w:val="24"/>
          <w:szCs w:val="24"/>
          <w:vertAlign w:val="superscript"/>
        </w:rPr>
        <w:t>1</w:t>
      </w:r>
      <w:r w:rsidRPr="594F0A49">
        <w:rPr>
          <w:rFonts w:ascii="Times New Roman" w:hAnsi="Times New Roman" w:cs="Times New Roman"/>
          <w:b/>
          <w:bCs/>
          <w:sz w:val="24"/>
          <w:szCs w:val="24"/>
        </w:rPr>
        <w:t>.</w:t>
      </w:r>
      <w:r w:rsidRPr="594F0A49">
        <w:rPr>
          <w:rFonts w:ascii="Times New Roman" w:hAnsi="Times New Roman" w:cs="Times New Roman"/>
          <w:sz w:val="24"/>
          <w:szCs w:val="24"/>
        </w:rPr>
        <w:t xml:space="preserve"> </w:t>
      </w:r>
      <w:commentRangeStart w:id="5"/>
      <w:commentRangeStart w:id="6"/>
      <w:r w:rsidRPr="594F0A49">
        <w:rPr>
          <w:rFonts w:ascii="Times New Roman" w:hAnsi="Times New Roman" w:cs="Times New Roman"/>
          <w:b/>
          <w:bCs/>
          <w:sz w:val="24"/>
          <w:szCs w:val="24"/>
        </w:rPr>
        <w:t>Maaparandussüsteemi ehitamise ja kasutusele võtmise erisus</w:t>
      </w:r>
      <w:commentRangeEnd w:id="5"/>
      <w:r>
        <w:commentReference w:id="5"/>
      </w:r>
      <w:commentRangeEnd w:id="6"/>
      <w:r>
        <w:commentReference w:id="6"/>
      </w:r>
    </w:p>
    <w:p w14:paraId="1407E5B1"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22186500" w14:textId="48384A63" w:rsidR="00EF40F2" w:rsidRPr="00797585" w:rsidRDefault="00EF40F2"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(1) </w:t>
      </w:r>
      <w:r w:rsidR="00E56BE8" w:rsidRPr="00797585">
        <w:rPr>
          <w:rFonts w:ascii="Times New Roman" w:hAnsi="Times New Roman" w:cs="Times New Roman"/>
          <w:sz w:val="24"/>
          <w:szCs w:val="24"/>
        </w:rPr>
        <w:t xml:space="preserve">Käesolevas peatükis maaparandussüsteemi ehitamise ja kasutusele võtmise ning ehitamise ja kasutusele võtmisega seotud menetluste kohta sätestatut kohaldatakse väikesüsteemi </w:t>
      </w:r>
      <w:r w:rsidR="00E40299" w:rsidRPr="00797585">
        <w:rPr>
          <w:rFonts w:ascii="Times New Roman" w:hAnsi="Times New Roman" w:cs="Times New Roman"/>
          <w:sz w:val="24"/>
          <w:szCs w:val="24"/>
        </w:rPr>
        <w:t xml:space="preserve">suhtes </w:t>
      </w:r>
      <w:r w:rsidR="00A73522" w:rsidRPr="00797585">
        <w:rPr>
          <w:rFonts w:ascii="Times New Roman" w:hAnsi="Times New Roman" w:cs="Times New Roman"/>
          <w:sz w:val="24"/>
          <w:szCs w:val="24"/>
        </w:rPr>
        <w:t>ning</w:t>
      </w:r>
      <w:r w:rsidR="00E56BE8" w:rsidRPr="00797585">
        <w:rPr>
          <w:rFonts w:ascii="Times New Roman" w:hAnsi="Times New Roman" w:cs="Times New Roman"/>
          <w:sz w:val="24"/>
          <w:szCs w:val="24"/>
        </w:rPr>
        <w:t xml:space="preserve"> üksikrajatis</w:t>
      </w:r>
      <w:r w:rsidRPr="00797585">
        <w:rPr>
          <w:rFonts w:ascii="Times New Roman" w:hAnsi="Times New Roman" w:cs="Times New Roman"/>
          <w:sz w:val="24"/>
          <w:szCs w:val="24"/>
        </w:rPr>
        <w:t>e</w:t>
      </w:r>
      <w:r w:rsidR="00E56BE8" w:rsidRPr="00797585">
        <w:rPr>
          <w:rFonts w:ascii="Times New Roman" w:hAnsi="Times New Roman" w:cs="Times New Roman"/>
          <w:sz w:val="24"/>
          <w:szCs w:val="24"/>
        </w:rPr>
        <w:t xml:space="preserve"> suhtes, arvestades käesolevas seaduses väikesüsteemi ja üksikrajatise kohta sätestatud erisusi.</w:t>
      </w:r>
    </w:p>
    <w:p w14:paraId="3FD1D575" w14:textId="77777777" w:rsidR="00EF40F2" w:rsidRPr="00797585" w:rsidRDefault="00EF40F2" w:rsidP="00E56BE8">
      <w:pPr>
        <w:shd w:val="clear" w:color="auto" w:fill="FFFFFF" w:themeFill="background1"/>
        <w:spacing w:after="0" w:line="240" w:lineRule="auto"/>
        <w:jc w:val="both"/>
        <w:rPr>
          <w:rFonts w:ascii="Times New Roman" w:hAnsi="Times New Roman" w:cs="Times New Roman"/>
          <w:sz w:val="24"/>
          <w:szCs w:val="24"/>
        </w:rPr>
      </w:pPr>
    </w:p>
    <w:p w14:paraId="74529CEB" w14:textId="3D1A7769" w:rsidR="00CA0AD3" w:rsidRPr="00797585" w:rsidRDefault="00EF40F2" w:rsidP="00E56BE8">
      <w:pPr>
        <w:shd w:val="clear" w:color="auto" w:fill="FFFFFF" w:themeFill="background1"/>
        <w:spacing w:after="0" w:line="240" w:lineRule="auto"/>
        <w:jc w:val="both"/>
        <w:rPr>
          <w:rFonts w:ascii="Times New Roman" w:hAnsi="Times New Roman" w:cs="Times New Roman"/>
          <w:sz w:val="24"/>
          <w:szCs w:val="24"/>
        </w:rPr>
      </w:pPr>
      <w:commentRangeStart w:id="7"/>
      <w:r w:rsidRPr="37670F93">
        <w:rPr>
          <w:rFonts w:ascii="Times New Roman" w:hAnsi="Times New Roman" w:cs="Times New Roman"/>
          <w:sz w:val="24"/>
          <w:szCs w:val="24"/>
        </w:rPr>
        <w:t xml:space="preserve">(2) </w:t>
      </w:r>
      <w:commentRangeEnd w:id="7"/>
      <w:r>
        <w:commentReference w:id="7"/>
      </w:r>
      <w:r w:rsidRPr="37670F93">
        <w:rPr>
          <w:rFonts w:ascii="Times New Roman" w:hAnsi="Times New Roman" w:cs="Times New Roman"/>
          <w:sz w:val="24"/>
          <w:szCs w:val="24"/>
        </w:rPr>
        <w:t>Üksikrajatis on eraldiseisev maaparandussüsteemi rajatis, välja arvatud eesvool ja reguleeriv võrk, mis ei asu väikesüsteemil ega polderkuivendussüsteemil.</w:t>
      </w:r>
      <w:r w:rsidR="00E56BE8" w:rsidRPr="37670F93">
        <w:rPr>
          <w:rFonts w:ascii="Times New Roman" w:hAnsi="Times New Roman" w:cs="Times New Roman"/>
          <w:sz w:val="24"/>
          <w:szCs w:val="24"/>
        </w:rPr>
        <w:t>“;</w:t>
      </w:r>
    </w:p>
    <w:p w14:paraId="37406224"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3C01E1D6" w14:textId="328A84FE" w:rsidR="00E56BE8" w:rsidRPr="00797585" w:rsidRDefault="00492E2A"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6</w:t>
      </w:r>
      <w:r w:rsidR="00E56BE8" w:rsidRPr="00797585">
        <w:rPr>
          <w:rFonts w:ascii="Times New Roman" w:hAnsi="Times New Roman" w:cs="Times New Roman"/>
          <w:b/>
          <w:bCs/>
          <w:sz w:val="24"/>
          <w:szCs w:val="24"/>
        </w:rPr>
        <w:t>)</w:t>
      </w:r>
      <w:r w:rsidR="00E56BE8" w:rsidRPr="00797585">
        <w:rPr>
          <w:rFonts w:ascii="Times New Roman" w:hAnsi="Times New Roman" w:cs="Times New Roman"/>
          <w:sz w:val="24"/>
          <w:szCs w:val="24"/>
        </w:rPr>
        <w:t xml:space="preserve"> paragrahvi 9 lõige 1 muudetakse ja sõnastatakse järgmiselt:</w:t>
      </w:r>
    </w:p>
    <w:p w14:paraId="2F4191A8" w14:textId="5142B4D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„(1) Maaparandussüsteemi ehitamisel järgitakse maaparandussüsteemi ehitusprojekti või ehituskava </w:t>
      </w:r>
      <w:r w:rsidR="00820C58" w:rsidRPr="00797585">
        <w:rPr>
          <w:rFonts w:ascii="Times New Roman" w:hAnsi="Times New Roman" w:cs="Times New Roman"/>
          <w:sz w:val="24"/>
          <w:szCs w:val="24"/>
        </w:rPr>
        <w:t>ja</w:t>
      </w:r>
      <w:r w:rsidRPr="00797585">
        <w:rPr>
          <w:rFonts w:ascii="Times New Roman" w:hAnsi="Times New Roman" w:cs="Times New Roman"/>
          <w:sz w:val="24"/>
          <w:szCs w:val="24"/>
        </w:rPr>
        <w:t xml:space="preserve"> maaparandussüsteemi ehitamise nõudeid </w:t>
      </w:r>
      <w:r w:rsidR="00820C58" w:rsidRPr="00797585">
        <w:rPr>
          <w:rFonts w:ascii="Times New Roman" w:hAnsi="Times New Roman" w:cs="Times New Roman"/>
          <w:sz w:val="24"/>
          <w:szCs w:val="24"/>
        </w:rPr>
        <w:t>ning</w:t>
      </w:r>
      <w:r w:rsidRPr="00797585">
        <w:rPr>
          <w:rFonts w:ascii="Times New Roman" w:hAnsi="Times New Roman" w:cs="Times New Roman"/>
          <w:sz w:val="24"/>
          <w:szCs w:val="24"/>
        </w:rPr>
        <w:t xml:space="preserve"> ehitusseadustiku §-des 7‒10 sätestatud põhimõtteid.“;</w:t>
      </w:r>
    </w:p>
    <w:p w14:paraId="0BC11078" w14:textId="48467B11"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36B445CA" w14:textId="52EC16F6"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7)</w:t>
      </w:r>
      <w:r w:rsidRPr="00797585">
        <w:rPr>
          <w:rFonts w:ascii="Times New Roman" w:hAnsi="Times New Roman" w:cs="Times New Roman"/>
          <w:sz w:val="24"/>
          <w:szCs w:val="24"/>
        </w:rPr>
        <w:t xml:space="preserve"> paragrahvi 10 täiendatakse lõigetega 2</w:t>
      </w:r>
      <w:r w:rsidRPr="00797585">
        <w:rPr>
          <w:rFonts w:ascii="Times New Roman" w:hAnsi="Times New Roman" w:cs="Times New Roman"/>
          <w:sz w:val="24"/>
          <w:szCs w:val="24"/>
          <w:vertAlign w:val="superscript"/>
        </w:rPr>
        <w:t>1</w:t>
      </w:r>
      <w:r w:rsidRPr="00797585">
        <w:rPr>
          <w:rFonts w:ascii="Times New Roman" w:hAnsi="Times New Roman" w:cs="Times New Roman"/>
          <w:sz w:val="24"/>
          <w:szCs w:val="24"/>
        </w:rPr>
        <w:t xml:space="preserve"> ja 2</w:t>
      </w:r>
      <w:r w:rsidRPr="00797585">
        <w:rPr>
          <w:rFonts w:ascii="Times New Roman" w:hAnsi="Times New Roman" w:cs="Times New Roman"/>
          <w:sz w:val="24"/>
          <w:szCs w:val="24"/>
          <w:vertAlign w:val="superscript"/>
        </w:rPr>
        <w:t>2</w:t>
      </w:r>
      <w:r w:rsidRPr="00797585">
        <w:rPr>
          <w:rFonts w:ascii="Times New Roman" w:hAnsi="Times New Roman" w:cs="Times New Roman"/>
          <w:sz w:val="24"/>
          <w:szCs w:val="24"/>
        </w:rPr>
        <w:t xml:space="preserve"> järgmises sõnastuses:</w:t>
      </w:r>
    </w:p>
    <w:p w14:paraId="3CE628CE" w14:textId="3123D9A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„(2</w:t>
      </w:r>
      <w:r w:rsidRPr="00797585">
        <w:rPr>
          <w:rFonts w:ascii="Times New Roman" w:hAnsi="Times New Roman" w:cs="Times New Roman"/>
          <w:sz w:val="24"/>
          <w:szCs w:val="24"/>
          <w:vertAlign w:val="superscript"/>
        </w:rPr>
        <w:t>1</w:t>
      </w:r>
      <w:r w:rsidRPr="00797585">
        <w:rPr>
          <w:rFonts w:ascii="Times New Roman" w:hAnsi="Times New Roman" w:cs="Times New Roman"/>
          <w:sz w:val="24"/>
          <w:szCs w:val="24"/>
        </w:rPr>
        <w:t xml:space="preserve">) </w:t>
      </w:r>
      <w:r w:rsidR="00B80D42" w:rsidRPr="00797585">
        <w:rPr>
          <w:rFonts w:ascii="Times New Roman" w:hAnsi="Times New Roman" w:cs="Times New Roman"/>
          <w:sz w:val="24"/>
          <w:szCs w:val="24"/>
        </w:rPr>
        <w:t>Ü</w:t>
      </w:r>
      <w:r w:rsidRPr="00797585">
        <w:rPr>
          <w:rFonts w:ascii="Times New Roman" w:hAnsi="Times New Roman" w:cs="Times New Roman"/>
          <w:sz w:val="24"/>
          <w:szCs w:val="24"/>
        </w:rPr>
        <w:t xml:space="preserve">ksikrajatise ehitusdokumendid on  käesoleva paragrahvi lõike 2 punktides 2‒5 nimetatud dokumendid. </w:t>
      </w:r>
    </w:p>
    <w:p w14:paraId="64B8392E"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0A768B75"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(2</w:t>
      </w:r>
      <w:r w:rsidRPr="00797585">
        <w:rPr>
          <w:rFonts w:ascii="Times New Roman" w:hAnsi="Times New Roman" w:cs="Times New Roman"/>
          <w:sz w:val="24"/>
          <w:szCs w:val="24"/>
          <w:vertAlign w:val="superscript"/>
        </w:rPr>
        <w:t>2</w:t>
      </w:r>
      <w:r w:rsidRPr="00797585">
        <w:rPr>
          <w:rFonts w:ascii="Times New Roman" w:hAnsi="Times New Roman" w:cs="Times New Roman"/>
          <w:sz w:val="24"/>
          <w:szCs w:val="24"/>
        </w:rPr>
        <w:t>) Väikesüsteemi ehitusdokumendid on teostusjoonis ja väikesüsteemi märkimisandmed.“;</w:t>
      </w:r>
    </w:p>
    <w:p w14:paraId="00D0B0A5"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b/>
          <w:bCs/>
          <w:sz w:val="24"/>
          <w:szCs w:val="24"/>
        </w:rPr>
      </w:pPr>
    </w:p>
    <w:p w14:paraId="611552B3" w14:textId="7E695EF8"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8)</w:t>
      </w:r>
      <w:r w:rsidRPr="00797585">
        <w:rPr>
          <w:rFonts w:ascii="Times New Roman" w:hAnsi="Times New Roman" w:cs="Times New Roman"/>
          <w:sz w:val="24"/>
          <w:szCs w:val="24"/>
        </w:rPr>
        <w:t xml:space="preserve"> paragrahv 11 tunnistatakse kehtetuks;</w:t>
      </w:r>
    </w:p>
    <w:p w14:paraId="0A12960B"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0612C9FD" w14:textId="4761B2BC"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9)</w:t>
      </w:r>
      <w:r w:rsidRPr="00797585">
        <w:rPr>
          <w:rFonts w:ascii="Times New Roman" w:hAnsi="Times New Roman" w:cs="Times New Roman"/>
          <w:sz w:val="24"/>
          <w:szCs w:val="24"/>
        </w:rPr>
        <w:t xml:space="preserve"> paragrahvi 12 tekst muudetakse ja sõnastatakse järgmiselt:</w:t>
      </w:r>
    </w:p>
    <w:p w14:paraId="19DBA5E9" w14:textId="4901BFA3"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„(1) Maaparandussüsteemi ehitusprojekti või ehituskava koostamiseks taotletakse Maa- ja Ruumiametilt maaparandussüsteemi projekteerimistingimused (edaspidi </w:t>
      </w:r>
      <w:r w:rsidRPr="00797585">
        <w:rPr>
          <w:rFonts w:ascii="Times New Roman" w:hAnsi="Times New Roman" w:cs="Times New Roman"/>
          <w:i/>
          <w:iCs/>
          <w:sz w:val="24"/>
          <w:szCs w:val="24"/>
        </w:rPr>
        <w:t>projekteerimistingimused</w:t>
      </w:r>
      <w:r w:rsidRPr="00797585">
        <w:rPr>
          <w:rFonts w:ascii="Times New Roman" w:hAnsi="Times New Roman" w:cs="Times New Roman"/>
          <w:sz w:val="24"/>
          <w:szCs w:val="24"/>
        </w:rPr>
        <w:t>).</w:t>
      </w:r>
    </w:p>
    <w:p w14:paraId="1FF49478"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04F07911" w14:textId="2E75F5B6" w:rsidR="00E56BE8" w:rsidRPr="00797585" w:rsidRDefault="38D002F4" w:rsidP="00E56BE8">
      <w:pPr>
        <w:shd w:val="clear" w:color="auto" w:fill="FFFFFF" w:themeFill="background1"/>
        <w:spacing w:after="0" w:line="240" w:lineRule="auto"/>
        <w:jc w:val="both"/>
        <w:rPr>
          <w:rFonts w:ascii="Times New Roman" w:hAnsi="Times New Roman" w:cs="Times New Roman"/>
          <w:sz w:val="24"/>
          <w:szCs w:val="24"/>
        </w:rPr>
      </w:pPr>
      <w:commentRangeStart w:id="8"/>
      <w:r w:rsidRPr="594F0A49">
        <w:rPr>
          <w:rFonts w:ascii="Times New Roman" w:hAnsi="Times New Roman" w:cs="Times New Roman"/>
          <w:sz w:val="24"/>
          <w:szCs w:val="24"/>
        </w:rPr>
        <w:lastRenderedPageBreak/>
        <w:t xml:space="preserve">(2) </w:t>
      </w:r>
      <w:commentRangeEnd w:id="8"/>
      <w:r w:rsidR="00E56BE8">
        <w:commentReference w:id="8"/>
      </w:r>
      <w:r w:rsidRPr="594F0A49">
        <w:rPr>
          <w:rFonts w:ascii="Times New Roman" w:hAnsi="Times New Roman" w:cs="Times New Roman"/>
          <w:sz w:val="24"/>
          <w:szCs w:val="24"/>
        </w:rPr>
        <w:t>Projekteerimistingimusi ei pea taotlema:</w:t>
      </w:r>
    </w:p>
    <w:p w14:paraId="186140DE"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1) üksikrajatise ehitamiseks;</w:t>
      </w:r>
    </w:p>
    <w:p w14:paraId="66024742" w14:textId="215913E1"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2) väikesüsteemi ehitamiseks, kui selle ehitise asukohast tulenevalt ei ole avalik-õiguslikke kitsendusi. </w:t>
      </w:r>
    </w:p>
    <w:p w14:paraId="00749B2D"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1471CBEA" w14:textId="3035E692" w:rsidR="00E56BE8" w:rsidRPr="00797585" w:rsidRDefault="38D002F4" w:rsidP="00E56BE8">
      <w:pPr>
        <w:shd w:val="clear" w:color="auto" w:fill="FFFFFF" w:themeFill="background1"/>
        <w:spacing w:after="0" w:line="240" w:lineRule="auto"/>
        <w:jc w:val="both"/>
        <w:rPr>
          <w:rFonts w:ascii="Times New Roman" w:hAnsi="Times New Roman" w:cs="Times New Roman"/>
          <w:sz w:val="24"/>
          <w:szCs w:val="24"/>
        </w:rPr>
      </w:pPr>
      <w:commentRangeStart w:id="9"/>
      <w:r w:rsidRPr="754144EA">
        <w:rPr>
          <w:rFonts w:ascii="Times New Roman" w:hAnsi="Times New Roman" w:cs="Times New Roman"/>
          <w:sz w:val="24"/>
          <w:szCs w:val="24"/>
        </w:rPr>
        <w:t>(3)</w:t>
      </w:r>
      <w:commentRangeEnd w:id="9"/>
      <w:r w:rsidR="00E56BE8">
        <w:commentReference w:id="9"/>
      </w:r>
      <w:r w:rsidRPr="754144EA">
        <w:rPr>
          <w:rFonts w:ascii="Times New Roman" w:hAnsi="Times New Roman" w:cs="Times New Roman"/>
          <w:sz w:val="24"/>
          <w:szCs w:val="24"/>
        </w:rPr>
        <w:t xml:space="preserve"> Projekteerimistingimuste taotluses märgitakse:</w:t>
      </w:r>
    </w:p>
    <w:p w14:paraId="6CA89D2F"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1) taotleja nimi, isiku- või registrikood, isikukoodi puudumise korral sünniaeg, kontaktandmed, taotluse esitamise kuupäev ja taotleja allkiri;</w:t>
      </w:r>
    </w:p>
    <w:p w14:paraId="1BA2FCDD"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2) juriidilise isiku esindaja nimi ja esindamise alus;</w:t>
      </w:r>
    </w:p>
    <w:p w14:paraId="56CB71FE"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commentRangeStart w:id="10"/>
      <w:r w:rsidRPr="594F0A49">
        <w:rPr>
          <w:rFonts w:ascii="Times New Roman" w:hAnsi="Times New Roman" w:cs="Times New Roman"/>
          <w:sz w:val="24"/>
          <w:szCs w:val="24"/>
        </w:rPr>
        <w:t>3</w:t>
      </w:r>
      <w:commentRangeEnd w:id="10"/>
      <w:r>
        <w:commentReference w:id="10"/>
      </w:r>
      <w:r w:rsidRPr="594F0A49">
        <w:rPr>
          <w:rFonts w:ascii="Times New Roman" w:hAnsi="Times New Roman" w:cs="Times New Roman"/>
          <w:sz w:val="24"/>
          <w:szCs w:val="24"/>
        </w:rPr>
        <w:t>) projekteerimistingimuste taotlemise eesmärk;</w:t>
      </w:r>
    </w:p>
    <w:p w14:paraId="55E0F098"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4) ehitamisega hõlmatava kinnisasja andmed, sealhulgas katastritunnus; </w:t>
      </w:r>
    </w:p>
    <w:p w14:paraId="317AD076" w14:textId="77777777" w:rsidR="00E56BE8"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5) maaparandussüsteemi kuivendus- või niisutusviis;</w:t>
      </w:r>
    </w:p>
    <w:p w14:paraId="4F9BFF28" w14:textId="72CDF63C" w:rsidR="00E56BE8" w:rsidRDefault="00BE4995" w:rsidP="00BE4995">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E56BE8" w:rsidRPr="00797585">
        <w:rPr>
          <w:rFonts w:ascii="Times New Roman" w:hAnsi="Times New Roman" w:cs="Times New Roman"/>
          <w:sz w:val="24"/>
          <w:szCs w:val="24"/>
        </w:rPr>
        <w:t xml:space="preserve"> maaparandussüsteemi maakasutusviis;</w:t>
      </w:r>
    </w:p>
    <w:p w14:paraId="2E987587" w14:textId="366826A5" w:rsidR="00E56BE8" w:rsidRDefault="00BE4995" w:rsidP="00BE4995">
      <w:pPr>
        <w:shd w:val="clear" w:color="auto" w:fill="FFFFFF" w:themeFill="background1"/>
        <w:spacing w:after="0" w:line="240" w:lineRule="auto"/>
        <w:jc w:val="both"/>
        <w:rPr>
          <w:rFonts w:ascii="Times New Roman" w:hAnsi="Times New Roman" w:cs="Times New Roman"/>
          <w:sz w:val="24"/>
          <w:szCs w:val="24"/>
        </w:rPr>
      </w:pPr>
      <w:commentRangeStart w:id="11"/>
      <w:r w:rsidRPr="594F0A49">
        <w:rPr>
          <w:rFonts w:ascii="Times New Roman" w:hAnsi="Times New Roman" w:cs="Times New Roman"/>
          <w:sz w:val="24"/>
          <w:szCs w:val="24"/>
        </w:rPr>
        <w:t>7</w:t>
      </w:r>
      <w:commentRangeEnd w:id="11"/>
      <w:r>
        <w:commentReference w:id="11"/>
      </w:r>
      <w:r w:rsidRPr="594F0A49">
        <w:rPr>
          <w:rFonts w:ascii="Times New Roman" w:hAnsi="Times New Roman" w:cs="Times New Roman"/>
          <w:sz w:val="24"/>
          <w:szCs w:val="24"/>
        </w:rPr>
        <w:t xml:space="preserve">) maaparandussüsteemi kood ning </w:t>
      </w:r>
      <w:r w:rsidR="00E56BE8" w:rsidRPr="594F0A49">
        <w:rPr>
          <w:rFonts w:ascii="Times New Roman" w:hAnsi="Times New Roman" w:cs="Times New Roman"/>
          <w:sz w:val="24"/>
          <w:szCs w:val="24"/>
        </w:rPr>
        <w:t xml:space="preserve">maaparandusehitise kood ja nimetus; </w:t>
      </w:r>
    </w:p>
    <w:p w14:paraId="29E18746" w14:textId="696046E9" w:rsidR="00E56BE8" w:rsidRPr="00797585" w:rsidRDefault="00BE4995" w:rsidP="00BE4995">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 </w:t>
      </w:r>
      <w:r w:rsidR="00E56BE8" w:rsidRPr="00797585">
        <w:rPr>
          <w:rFonts w:ascii="Times New Roman" w:hAnsi="Times New Roman" w:cs="Times New Roman"/>
          <w:sz w:val="24"/>
          <w:szCs w:val="24"/>
        </w:rPr>
        <w:t>maaparandussüsteemi asukoht;</w:t>
      </w:r>
    </w:p>
    <w:p w14:paraId="4C0F49FE"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9) muud vajalikud andmed.</w:t>
      </w:r>
    </w:p>
    <w:p w14:paraId="01966CA5"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b/>
          <w:bCs/>
          <w:sz w:val="24"/>
          <w:szCs w:val="24"/>
        </w:rPr>
      </w:pPr>
    </w:p>
    <w:p w14:paraId="02D2A17B" w14:textId="312C7C91" w:rsidR="00E56BE8" w:rsidRPr="00797585" w:rsidRDefault="38D002F4" w:rsidP="00E56BE8">
      <w:pPr>
        <w:shd w:val="clear" w:color="auto" w:fill="FFFFFF" w:themeFill="background1"/>
        <w:spacing w:after="0" w:line="240" w:lineRule="auto"/>
        <w:jc w:val="both"/>
        <w:rPr>
          <w:rFonts w:ascii="Times New Roman" w:hAnsi="Times New Roman" w:cs="Times New Roman"/>
          <w:sz w:val="24"/>
          <w:szCs w:val="24"/>
        </w:rPr>
      </w:pPr>
      <w:r w:rsidRPr="594F0A49">
        <w:rPr>
          <w:rFonts w:ascii="Times New Roman" w:hAnsi="Times New Roman" w:cs="Times New Roman"/>
          <w:sz w:val="24"/>
          <w:szCs w:val="24"/>
        </w:rPr>
        <w:t xml:space="preserve">(4) Käesoleva paragrahvi </w:t>
      </w:r>
      <w:r w:rsidRPr="594F0A49">
        <w:rPr>
          <w:rFonts w:ascii="Times New Roman" w:hAnsi="Times New Roman" w:cs="Times New Roman"/>
          <w:sz w:val="24"/>
          <w:szCs w:val="24"/>
          <w:highlight w:val="yellow"/>
          <w:rPrChange w:id="12" w:author="Maarja-Liis Lall - JUSTDIGI" w:date="2026-02-19T14:08:00Z" w16du:dateUtc="2026-02-19T14:08:20Z">
            <w:rPr>
              <w:rFonts w:ascii="Times New Roman" w:hAnsi="Times New Roman" w:cs="Times New Roman"/>
              <w:sz w:val="24"/>
              <w:szCs w:val="24"/>
            </w:rPr>
          </w:rPrChange>
        </w:rPr>
        <w:t>lõike 3</w:t>
      </w:r>
      <w:r w:rsidRPr="594F0A49">
        <w:rPr>
          <w:rFonts w:ascii="Times New Roman" w:hAnsi="Times New Roman" w:cs="Times New Roman"/>
          <w:sz w:val="24"/>
          <w:szCs w:val="24"/>
        </w:rPr>
        <w:t xml:space="preserve"> punktis 7 nimetatud </w:t>
      </w:r>
      <w:r w:rsidR="19A9326A" w:rsidRPr="594F0A49">
        <w:rPr>
          <w:rFonts w:ascii="Times New Roman" w:hAnsi="Times New Roman" w:cs="Times New Roman"/>
          <w:sz w:val="24"/>
          <w:szCs w:val="24"/>
        </w:rPr>
        <w:t>andmed</w:t>
      </w:r>
      <w:r w:rsidRPr="594F0A49">
        <w:rPr>
          <w:rFonts w:ascii="Times New Roman" w:hAnsi="Times New Roman" w:cs="Times New Roman"/>
          <w:sz w:val="24"/>
          <w:szCs w:val="24"/>
        </w:rPr>
        <w:t xml:space="preserve"> märgitakse projekteerimistingimuste taotluses üksnes maaparandussüsteemi rekonstrueerimise korral.“;</w:t>
      </w:r>
    </w:p>
    <w:p w14:paraId="44FDF8EC" w14:textId="41916567" w:rsidR="00E56BE8" w:rsidRPr="00797585" w:rsidRDefault="00E56BE8" w:rsidP="00E56BE8">
      <w:pPr>
        <w:shd w:val="clear" w:color="auto" w:fill="FFFFFF" w:themeFill="background1"/>
        <w:spacing w:after="0" w:line="240" w:lineRule="auto"/>
        <w:jc w:val="both"/>
        <w:rPr>
          <w:rFonts w:ascii="Times New Roman" w:hAnsi="Times New Roman" w:cs="Times New Roman"/>
          <w:b/>
          <w:bCs/>
          <w:sz w:val="24"/>
          <w:szCs w:val="24"/>
        </w:rPr>
      </w:pPr>
    </w:p>
    <w:p w14:paraId="5E435C16" w14:textId="1B59E7A9" w:rsidR="00E56BE8" w:rsidRPr="00797585" w:rsidRDefault="38D002F4" w:rsidP="00E56BE8">
      <w:pPr>
        <w:shd w:val="clear" w:color="auto" w:fill="FFFFFF" w:themeFill="background1"/>
        <w:spacing w:after="0" w:line="240" w:lineRule="auto"/>
        <w:jc w:val="both"/>
        <w:rPr>
          <w:rFonts w:ascii="Times New Roman" w:hAnsi="Times New Roman" w:cs="Times New Roman"/>
          <w:b/>
          <w:bCs/>
          <w:sz w:val="24"/>
          <w:szCs w:val="24"/>
        </w:rPr>
      </w:pPr>
      <w:commentRangeStart w:id="13"/>
      <w:r w:rsidRPr="754144EA">
        <w:rPr>
          <w:rFonts w:ascii="Times New Roman" w:hAnsi="Times New Roman" w:cs="Times New Roman"/>
          <w:b/>
          <w:bCs/>
          <w:sz w:val="24"/>
          <w:szCs w:val="24"/>
        </w:rPr>
        <w:t>1</w:t>
      </w:r>
      <w:r w:rsidR="4B0F1F1D" w:rsidRPr="754144EA">
        <w:rPr>
          <w:rFonts w:ascii="Times New Roman" w:hAnsi="Times New Roman" w:cs="Times New Roman"/>
          <w:b/>
          <w:bCs/>
          <w:sz w:val="24"/>
          <w:szCs w:val="24"/>
        </w:rPr>
        <w:t>0</w:t>
      </w:r>
      <w:r w:rsidRPr="754144EA">
        <w:rPr>
          <w:rFonts w:ascii="Times New Roman" w:hAnsi="Times New Roman" w:cs="Times New Roman"/>
          <w:b/>
          <w:bCs/>
          <w:sz w:val="24"/>
          <w:szCs w:val="24"/>
        </w:rPr>
        <w:t xml:space="preserve">) </w:t>
      </w:r>
      <w:commentRangeEnd w:id="13"/>
      <w:r w:rsidR="00E56BE8">
        <w:commentReference w:id="13"/>
      </w:r>
      <w:r w:rsidRPr="754144EA">
        <w:rPr>
          <w:rFonts w:ascii="Times New Roman" w:hAnsi="Times New Roman" w:cs="Times New Roman"/>
          <w:sz w:val="24"/>
          <w:szCs w:val="24"/>
        </w:rPr>
        <w:t>paragrahvi 13 lõige 3 muudetakse ja sõnastatakse järgmiselt:</w:t>
      </w:r>
    </w:p>
    <w:p w14:paraId="5930967A" w14:textId="6318FB4F"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„(3) Projekteerimistingimustega määratakse järgmised asjakohased andmed:</w:t>
      </w:r>
    </w:p>
    <w:p w14:paraId="3809A209"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594F0A49">
        <w:rPr>
          <w:rFonts w:ascii="Times New Roman" w:hAnsi="Times New Roman" w:cs="Times New Roman"/>
          <w:sz w:val="24"/>
          <w:szCs w:val="24"/>
        </w:rPr>
        <w:t xml:space="preserve">1) käesoleva seaduse § 12 </w:t>
      </w:r>
      <w:r w:rsidRPr="594F0A49">
        <w:rPr>
          <w:rFonts w:ascii="Times New Roman" w:hAnsi="Times New Roman" w:cs="Times New Roman"/>
          <w:sz w:val="24"/>
          <w:szCs w:val="24"/>
          <w:highlight w:val="yellow"/>
          <w:rPrChange w:id="14" w:author="Maarja-Liis Lall - JUSTDIGI" w:date="2026-02-19T14:10:00Z" w16du:dateUtc="2026-02-19T14:10:54Z">
            <w:rPr>
              <w:rFonts w:ascii="Times New Roman" w:hAnsi="Times New Roman" w:cs="Times New Roman"/>
              <w:sz w:val="24"/>
              <w:szCs w:val="24"/>
            </w:rPr>
          </w:rPrChange>
        </w:rPr>
        <w:t>lõike 3</w:t>
      </w:r>
      <w:r w:rsidRPr="594F0A49">
        <w:rPr>
          <w:rFonts w:ascii="Times New Roman" w:hAnsi="Times New Roman" w:cs="Times New Roman"/>
          <w:sz w:val="24"/>
          <w:szCs w:val="24"/>
        </w:rPr>
        <w:t xml:space="preserve"> punktides 4‒9 nimetatud andmed;</w:t>
      </w:r>
    </w:p>
    <w:p w14:paraId="6499F355"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2) maaparanduse uurimistöö tegemise vajadus maaparandussüsteemi ehitusprojekti koostamiseks või maaparandussüsteemi ehitamiseks;</w:t>
      </w:r>
    </w:p>
    <w:p w14:paraId="0118E956"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3) projekteerimistööde loetelu;</w:t>
      </w:r>
    </w:p>
    <w:p w14:paraId="33BC3979" w14:textId="77777777" w:rsidR="00E56BE8" w:rsidRPr="00797585" w:rsidRDefault="40AA4E8A" w:rsidP="00E56BE8">
      <w:pPr>
        <w:shd w:val="clear" w:color="auto" w:fill="FFFFFF" w:themeFill="background1"/>
        <w:spacing w:after="0" w:line="240" w:lineRule="auto"/>
        <w:jc w:val="both"/>
        <w:rPr>
          <w:rFonts w:ascii="Times New Roman" w:hAnsi="Times New Roman" w:cs="Times New Roman"/>
          <w:sz w:val="24"/>
          <w:szCs w:val="24"/>
        </w:rPr>
      </w:pPr>
      <w:r w:rsidRPr="630A6143">
        <w:rPr>
          <w:rFonts w:ascii="Times New Roman" w:hAnsi="Times New Roman" w:cs="Times New Roman"/>
          <w:sz w:val="24"/>
          <w:szCs w:val="24"/>
        </w:rPr>
        <w:t xml:space="preserve">4) maaparanduse uurimistöö ja projekteerimise eritingimused ning keskkonna kaitseks meetme (edaspidi </w:t>
      </w:r>
      <w:r w:rsidRPr="630A6143">
        <w:rPr>
          <w:rFonts w:ascii="Times New Roman" w:hAnsi="Times New Roman" w:cs="Times New Roman"/>
          <w:i/>
          <w:iCs/>
          <w:sz w:val="24"/>
          <w:szCs w:val="24"/>
        </w:rPr>
        <w:t>keskkonnameede</w:t>
      </w:r>
      <w:r w:rsidRPr="630A6143">
        <w:rPr>
          <w:rFonts w:ascii="Times New Roman" w:hAnsi="Times New Roman" w:cs="Times New Roman"/>
          <w:sz w:val="24"/>
          <w:szCs w:val="24"/>
        </w:rPr>
        <w:t>) rakendamise vajadus;</w:t>
      </w:r>
    </w:p>
    <w:p w14:paraId="56F59765"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5) ehitusprojekti ekspertiisi tegemise vajadus;</w:t>
      </w:r>
    </w:p>
    <w:p w14:paraId="26BDEB20"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6) asutused või isikud, kellega ehitusprojekt või ehituskava tuleb kooskõlastada.“;</w:t>
      </w:r>
    </w:p>
    <w:p w14:paraId="5EF1FC4C"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6ED5234C" w14:textId="637A5B4E" w:rsidR="00E56BE8" w:rsidRPr="00797585" w:rsidRDefault="00492E2A" w:rsidP="00E56BE8">
      <w:pPr>
        <w:shd w:val="clear" w:color="auto" w:fill="FFFFFF" w:themeFill="background1"/>
        <w:spacing w:after="0" w:line="240" w:lineRule="auto"/>
        <w:jc w:val="both"/>
        <w:rPr>
          <w:rFonts w:ascii="Times New Roman" w:hAnsi="Times New Roman" w:cs="Times New Roman"/>
          <w:sz w:val="24"/>
          <w:szCs w:val="24"/>
        </w:rPr>
      </w:pPr>
      <w:commentRangeStart w:id="15"/>
      <w:r w:rsidRPr="594F0A49">
        <w:rPr>
          <w:rFonts w:ascii="Times New Roman" w:hAnsi="Times New Roman" w:cs="Times New Roman"/>
          <w:b/>
          <w:bCs/>
          <w:sz w:val="24"/>
          <w:szCs w:val="24"/>
        </w:rPr>
        <w:t>11</w:t>
      </w:r>
      <w:r w:rsidR="00E56BE8" w:rsidRPr="594F0A49">
        <w:rPr>
          <w:rFonts w:ascii="Times New Roman" w:hAnsi="Times New Roman" w:cs="Times New Roman"/>
          <w:b/>
          <w:bCs/>
          <w:sz w:val="24"/>
          <w:szCs w:val="24"/>
        </w:rPr>
        <w:t>)</w:t>
      </w:r>
      <w:r w:rsidR="00E56BE8" w:rsidRPr="594F0A49">
        <w:rPr>
          <w:rFonts w:ascii="Times New Roman" w:hAnsi="Times New Roman" w:cs="Times New Roman"/>
          <w:sz w:val="24"/>
          <w:szCs w:val="24"/>
        </w:rPr>
        <w:t xml:space="preserve"> </w:t>
      </w:r>
      <w:commentRangeEnd w:id="15"/>
      <w:r>
        <w:commentReference w:id="15"/>
      </w:r>
      <w:r w:rsidR="00E56BE8" w:rsidRPr="594F0A49">
        <w:rPr>
          <w:rFonts w:ascii="Times New Roman" w:hAnsi="Times New Roman" w:cs="Times New Roman"/>
          <w:sz w:val="24"/>
          <w:szCs w:val="24"/>
        </w:rPr>
        <w:t>paragrahvi 13 lõiget 5 täiendatakse punktiga 1</w:t>
      </w:r>
      <w:r w:rsidR="00E56BE8" w:rsidRPr="594F0A49">
        <w:rPr>
          <w:rFonts w:ascii="Times New Roman" w:hAnsi="Times New Roman" w:cs="Times New Roman"/>
          <w:sz w:val="24"/>
          <w:szCs w:val="24"/>
          <w:vertAlign w:val="superscript"/>
        </w:rPr>
        <w:t>1</w:t>
      </w:r>
      <w:r w:rsidR="00E56BE8" w:rsidRPr="594F0A49">
        <w:rPr>
          <w:rFonts w:ascii="Times New Roman" w:hAnsi="Times New Roman" w:cs="Times New Roman"/>
          <w:sz w:val="24"/>
          <w:szCs w:val="24"/>
        </w:rPr>
        <w:t xml:space="preserve"> järgmises sõnastuses:</w:t>
      </w:r>
    </w:p>
    <w:p w14:paraId="01B81AF7" w14:textId="77777777" w:rsidR="00E56BE8" w:rsidRPr="00797585" w:rsidRDefault="40AA4E8A" w:rsidP="00E56BE8">
      <w:pPr>
        <w:shd w:val="clear" w:color="auto" w:fill="FFFFFF" w:themeFill="background1"/>
        <w:spacing w:after="0" w:line="240" w:lineRule="auto"/>
        <w:jc w:val="both"/>
        <w:rPr>
          <w:rFonts w:ascii="Times New Roman" w:hAnsi="Times New Roman" w:cs="Times New Roman"/>
          <w:sz w:val="24"/>
          <w:szCs w:val="24"/>
        </w:rPr>
      </w:pPr>
      <w:r w:rsidRPr="630A6143">
        <w:rPr>
          <w:rFonts w:ascii="Times New Roman" w:hAnsi="Times New Roman" w:cs="Times New Roman"/>
          <w:sz w:val="24"/>
          <w:szCs w:val="24"/>
        </w:rPr>
        <w:t>„1</w:t>
      </w:r>
      <w:r w:rsidRPr="630A6143">
        <w:rPr>
          <w:rFonts w:ascii="Times New Roman" w:hAnsi="Times New Roman" w:cs="Times New Roman"/>
          <w:sz w:val="24"/>
          <w:szCs w:val="24"/>
          <w:vertAlign w:val="superscript"/>
        </w:rPr>
        <w:t>1</w:t>
      </w:r>
      <w:r w:rsidRPr="630A6143">
        <w:rPr>
          <w:rFonts w:ascii="Times New Roman" w:hAnsi="Times New Roman" w:cs="Times New Roman"/>
          <w:sz w:val="24"/>
          <w:szCs w:val="24"/>
        </w:rPr>
        <w:t>) kooskõlastamiseks Keskkonnaametile, kui projekteerimistingimuste taotluse ese käsitleb eesvoolu, mis kattub looduskaitseseaduse § 51 lõike 2 alusel kehtestatud lõhe, jõeforelli, meriforelli ja harjuse kudemis- ja elupaikade nimistusse kuuluva veekoguga;“;</w:t>
      </w:r>
    </w:p>
    <w:p w14:paraId="0EEF2F0E"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08ECDDD8" w14:textId="6F15C9DC" w:rsidR="00E56BE8" w:rsidRPr="00797585" w:rsidRDefault="00492E2A"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12</w:t>
      </w:r>
      <w:r w:rsidR="00E56BE8" w:rsidRPr="00797585">
        <w:rPr>
          <w:rFonts w:ascii="Times New Roman" w:hAnsi="Times New Roman" w:cs="Times New Roman"/>
          <w:b/>
          <w:bCs/>
          <w:sz w:val="24"/>
          <w:szCs w:val="24"/>
        </w:rPr>
        <w:t>)</w:t>
      </w:r>
      <w:r w:rsidR="00E56BE8" w:rsidRPr="00797585">
        <w:rPr>
          <w:rFonts w:ascii="Times New Roman" w:hAnsi="Times New Roman" w:cs="Times New Roman"/>
          <w:sz w:val="24"/>
          <w:szCs w:val="24"/>
        </w:rPr>
        <w:t xml:space="preserve"> paragrahvi 14 lõike 1 punktis 3 asendatakse tekstiosa „punktis 1“ tekstiosaga „punktides 1 ja 1</w:t>
      </w:r>
      <w:r w:rsidR="00E56BE8" w:rsidRPr="00797585">
        <w:rPr>
          <w:rFonts w:ascii="Times New Roman" w:hAnsi="Times New Roman" w:cs="Times New Roman"/>
          <w:sz w:val="24"/>
          <w:szCs w:val="24"/>
          <w:vertAlign w:val="superscript"/>
        </w:rPr>
        <w:t>1</w:t>
      </w:r>
      <w:r w:rsidR="00E56BE8" w:rsidRPr="00797585">
        <w:rPr>
          <w:rFonts w:ascii="Times New Roman" w:hAnsi="Times New Roman" w:cs="Times New Roman"/>
          <w:sz w:val="24"/>
          <w:szCs w:val="24"/>
        </w:rPr>
        <w:t>“;</w:t>
      </w:r>
    </w:p>
    <w:p w14:paraId="020762F7"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b/>
          <w:bCs/>
          <w:sz w:val="24"/>
          <w:szCs w:val="24"/>
        </w:rPr>
      </w:pPr>
    </w:p>
    <w:p w14:paraId="706C59BF" w14:textId="31EDE73F" w:rsidR="00E56BE8" w:rsidRPr="00797585" w:rsidRDefault="00492E2A"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13</w:t>
      </w:r>
      <w:r w:rsidR="00E56BE8" w:rsidRPr="00797585">
        <w:rPr>
          <w:rFonts w:ascii="Times New Roman" w:hAnsi="Times New Roman" w:cs="Times New Roman"/>
          <w:b/>
          <w:bCs/>
          <w:sz w:val="24"/>
          <w:szCs w:val="24"/>
        </w:rPr>
        <w:t>)</w:t>
      </w:r>
      <w:r w:rsidR="00E56BE8" w:rsidRPr="00797585">
        <w:rPr>
          <w:rFonts w:ascii="Times New Roman" w:hAnsi="Times New Roman" w:cs="Times New Roman"/>
          <w:sz w:val="24"/>
          <w:szCs w:val="24"/>
        </w:rPr>
        <w:t xml:space="preserve"> paragrahvi 16 lõiget 3 täiendatakse punktiga 5 järgmises sõnastuses:</w:t>
      </w:r>
    </w:p>
    <w:p w14:paraId="07BBE130" w14:textId="0ECD2C23" w:rsidR="00E56BE8" w:rsidRPr="00797585" w:rsidRDefault="38D002F4" w:rsidP="00E56BE8">
      <w:pPr>
        <w:shd w:val="clear" w:color="auto" w:fill="FFFFFF" w:themeFill="background1"/>
        <w:spacing w:after="0" w:line="240" w:lineRule="auto"/>
        <w:jc w:val="both"/>
        <w:rPr>
          <w:rFonts w:ascii="Times New Roman" w:hAnsi="Times New Roman" w:cs="Times New Roman"/>
          <w:sz w:val="24"/>
          <w:szCs w:val="24"/>
        </w:rPr>
      </w:pPr>
      <w:r w:rsidRPr="37670F93">
        <w:rPr>
          <w:rFonts w:ascii="Times New Roman" w:hAnsi="Times New Roman" w:cs="Times New Roman"/>
          <w:sz w:val="24"/>
          <w:szCs w:val="24"/>
        </w:rPr>
        <w:t>„5) hinnata</w:t>
      </w:r>
      <w:r w:rsidRPr="37670F93">
        <w:rPr>
          <w:rFonts w:ascii="Times New Roman" w:hAnsi="Times New Roman"/>
          <w:sz w:val="24"/>
          <w:szCs w:val="24"/>
        </w:rPr>
        <w:t xml:space="preserve"> maaparandussüsteemi ehitamisega kaasnevat keskkonnamõju ja </w:t>
      </w:r>
      <w:r w:rsidRPr="37670F93">
        <w:rPr>
          <w:rFonts w:ascii="Times New Roman" w:hAnsi="Times New Roman" w:cs="Times New Roman"/>
          <w:sz w:val="24"/>
          <w:szCs w:val="24"/>
        </w:rPr>
        <w:t>rakendada asjakohast keskkonnameedet.“;</w:t>
      </w:r>
    </w:p>
    <w:p w14:paraId="59A658DB" w14:textId="0A273CC0"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5DABB5AE" w14:textId="1E52453A" w:rsidR="00E56BE8" w:rsidRPr="00797585" w:rsidRDefault="00F1284E"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14</w:t>
      </w:r>
      <w:r w:rsidR="00E56BE8" w:rsidRPr="00797585">
        <w:rPr>
          <w:rFonts w:ascii="Times New Roman" w:hAnsi="Times New Roman" w:cs="Times New Roman"/>
          <w:b/>
          <w:bCs/>
          <w:sz w:val="24"/>
          <w:szCs w:val="24"/>
        </w:rPr>
        <w:t>)</w:t>
      </w:r>
      <w:r w:rsidR="00E56BE8" w:rsidRPr="00797585">
        <w:rPr>
          <w:rFonts w:ascii="Times New Roman" w:hAnsi="Times New Roman" w:cs="Times New Roman"/>
          <w:sz w:val="24"/>
          <w:szCs w:val="24"/>
        </w:rPr>
        <w:t xml:space="preserve"> seadust täiendatakse §-ga 16</w:t>
      </w:r>
      <w:r w:rsidR="00E56BE8" w:rsidRPr="00797585">
        <w:rPr>
          <w:rFonts w:ascii="Times New Roman" w:hAnsi="Times New Roman" w:cs="Times New Roman"/>
          <w:sz w:val="24"/>
          <w:szCs w:val="24"/>
          <w:vertAlign w:val="superscript"/>
        </w:rPr>
        <w:t>1</w:t>
      </w:r>
      <w:r w:rsidR="00E56BE8" w:rsidRPr="00797585">
        <w:rPr>
          <w:rFonts w:ascii="Times New Roman" w:hAnsi="Times New Roman" w:cs="Times New Roman"/>
          <w:sz w:val="24"/>
          <w:szCs w:val="24"/>
        </w:rPr>
        <w:t xml:space="preserve"> järgmises sõnastuses:</w:t>
      </w:r>
    </w:p>
    <w:p w14:paraId="1F65B22C"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w:t>
      </w:r>
      <w:r w:rsidRPr="00797585">
        <w:rPr>
          <w:rFonts w:ascii="Times New Roman" w:hAnsi="Times New Roman" w:cs="Times New Roman"/>
          <w:b/>
          <w:bCs/>
          <w:sz w:val="24"/>
          <w:szCs w:val="24"/>
        </w:rPr>
        <w:t>§ 16</w:t>
      </w:r>
      <w:r w:rsidRPr="00797585">
        <w:rPr>
          <w:rFonts w:ascii="Times New Roman" w:hAnsi="Times New Roman" w:cs="Times New Roman"/>
          <w:b/>
          <w:bCs/>
          <w:sz w:val="24"/>
          <w:szCs w:val="24"/>
          <w:vertAlign w:val="superscript"/>
        </w:rPr>
        <w:t>1</w:t>
      </w:r>
      <w:r w:rsidRPr="00797585">
        <w:rPr>
          <w:rFonts w:ascii="Times New Roman" w:hAnsi="Times New Roman" w:cs="Times New Roman"/>
          <w:b/>
          <w:bCs/>
          <w:sz w:val="24"/>
          <w:szCs w:val="24"/>
        </w:rPr>
        <w:t>. Ehituskava</w:t>
      </w:r>
    </w:p>
    <w:p w14:paraId="1B711349"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5BFD8E11" w14:textId="29CEB96A"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594F0A49">
        <w:rPr>
          <w:rFonts w:ascii="Times New Roman" w:hAnsi="Times New Roman" w:cs="Times New Roman"/>
          <w:sz w:val="24"/>
          <w:szCs w:val="24"/>
        </w:rPr>
        <w:t xml:space="preserve">(1) </w:t>
      </w:r>
      <w:commentRangeStart w:id="16"/>
      <w:r w:rsidRPr="594F0A49">
        <w:rPr>
          <w:rFonts w:ascii="Times New Roman" w:hAnsi="Times New Roman" w:cs="Times New Roman"/>
          <w:sz w:val="24"/>
          <w:szCs w:val="24"/>
        </w:rPr>
        <w:t>Ehituskava</w:t>
      </w:r>
      <w:commentRangeEnd w:id="16"/>
      <w:r>
        <w:commentReference w:id="16"/>
      </w:r>
      <w:r w:rsidRPr="594F0A49">
        <w:rPr>
          <w:rFonts w:ascii="Times New Roman" w:hAnsi="Times New Roman" w:cs="Times New Roman"/>
          <w:sz w:val="24"/>
          <w:szCs w:val="24"/>
        </w:rPr>
        <w:t xml:space="preserve"> on üksikrajatise või väiksesüsteemi ehitamiseks vajalike dokumentide kogum, mis koosneb üksikrajatise või väikesüsteemi ehitamise eesmärki avavast seletuskirjast ja sobivas mõõtkavas plaanist ning vajaduse korral tehnilistest joonistest ja muudest asjakohastest dokumentidest.</w:t>
      </w:r>
    </w:p>
    <w:p w14:paraId="29400502"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180CE79C" w14:textId="21C8A3C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lastRenderedPageBreak/>
        <w:t>(2) Väikesüsteemi ehituskava peab vastama projekteerimistingimustele, projekteerimisnormidele ja ehituskava nõuetele.</w:t>
      </w:r>
    </w:p>
    <w:p w14:paraId="421E02E5"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1461E003" w14:textId="2B03695E" w:rsidR="00E56BE8" w:rsidRPr="00797585" w:rsidRDefault="00E56BE8" w:rsidP="00E56BE8">
      <w:pPr>
        <w:shd w:val="clear" w:color="auto" w:fill="FFFFFF" w:themeFill="background1"/>
        <w:spacing w:after="0" w:line="240" w:lineRule="auto"/>
        <w:jc w:val="both"/>
        <w:rPr>
          <w:rFonts w:ascii="Times New Roman" w:hAnsi="Times New Roman" w:cs="Times New Roman"/>
          <w:b/>
          <w:bCs/>
          <w:sz w:val="24"/>
          <w:szCs w:val="24"/>
        </w:rPr>
      </w:pPr>
      <w:r w:rsidRPr="00797585">
        <w:rPr>
          <w:rFonts w:ascii="Times New Roman" w:hAnsi="Times New Roman" w:cs="Times New Roman"/>
          <w:sz w:val="24"/>
          <w:szCs w:val="24"/>
        </w:rPr>
        <w:t>(3) Üksikrajatise ehituskava peab vastama projekteerimisnormidele ja ehituskava nõuetele.</w:t>
      </w:r>
    </w:p>
    <w:p w14:paraId="09DB9E3F"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4952917B"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530FA28D">
        <w:rPr>
          <w:rFonts w:ascii="Times New Roman" w:hAnsi="Times New Roman" w:cs="Times New Roman"/>
          <w:sz w:val="24"/>
          <w:szCs w:val="24"/>
        </w:rPr>
        <w:t xml:space="preserve">(4) </w:t>
      </w:r>
      <w:commentRangeStart w:id="17"/>
      <w:r w:rsidRPr="530FA28D">
        <w:rPr>
          <w:rFonts w:ascii="Times New Roman" w:hAnsi="Times New Roman" w:cs="Times New Roman"/>
          <w:sz w:val="24"/>
          <w:szCs w:val="24"/>
        </w:rPr>
        <w:t>Maaparandussüsteemi ehituskava nõuded kehtestab </w:t>
      </w:r>
      <w:hyperlink r:id="rId15">
        <w:r w:rsidRPr="530FA28D">
          <w:rPr>
            <w:rFonts w:ascii="Times New Roman" w:hAnsi="Times New Roman" w:cs="Times New Roman"/>
            <w:sz w:val="24"/>
            <w:szCs w:val="24"/>
          </w:rPr>
          <w:t>valdkonna eest vastutav minister</w:t>
        </w:r>
      </w:hyperlink>
      <w:r w:rsidRPr="530FA28D">
        <w:rPr>
          <w:rFonts w:ascii="Times New Roman" w:hAnsi="Times New Roman" w:cs="Times New Roman"/>
          <w:sz w:val="24"/>
          <w:szCs w:val="24"/>
        </w:rPr>
        <w:t> määrusega.“;</w:t>
      </w:r>
      <w:commentRangeEnd w:id="17"/>
      <w:r>
        <w:commentReference w:id="17"/>
      </w:r>
    </w:p>
    <w:p w14:paraId="7FA3F72B"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b/>
          <w:bCs/>
          <w:sz w:val="24"/>
          <w:szCs w:val="24"/>
        </w:rPr>
      </w:pPr>
    </w:p>
    <w:p w14:paraId="504E2481" w14:textId="72EDE45D" w:rsidR="00E56BE8" w:rsidRPr="00797585" w:rsidRDefault="00F1284E"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15</w:t>
      </w:r>
      <w:r w:rsidR="00E56BE8" w:rsidRPr="00797585">
        <w:rPr>
          <w:rFonts w:ascii="Times New Roman" w:hAnsi="Times New Roman" w:cs="Times New Roman"/>
          <w:b/>
          <w:bCs/>
          <w:sz w:val="24"/>
          <w:szCs w:val="24"/>
        </w:rPr>
        <w:t xml:space="preserve">) </w:t>
      </w:r>
      <w:r w:rsidR="00E56BE8" w:rsidRPr="00797585">
        <w:rPr>
          <w:rFonts w:ascii="Times New Roman" w:hAnsi="Times New Roman" w:cs="Times New Roman"/>
          <w:sz w:val="24"/>
          <w:szCs w:val="24"/>
        </w:rPr>
        <w:t>paragrahvi 17 lõige 4 tunnistatakse kehtetuks;</w:t>
      </w:r>
    </w:p>
    <w:p w14:paraId="5A329BAD"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628B2D36" w14:textId="788D0BE1" w:rsidR="00E56BE8" w:rsidRPr="00797585" w:rsidRDefault="00F1284E"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16</w:t>
      </w:r>
      <w:r w:rsidR="00E56BE8" w:rsidRPr="00797585">
        <w:rPr>
          <w:rFonts w:ascii="Times New Roman" w:hAnsi="Times New Roman" w:cs="Times New Roman"/>
          <w:b/>
          <w:bCs/>
          <w:sz w:val="24"/>
          <w:szCs w:val="24"/>
        </w:rPr>
        <w:t>)</w:t>
      </w:r>
      <w:r w:rsidR="00E56BE8" w:rsidRPr="00797585">
        <w:rPr>
          <w:rFonts w:ascii="Times New Roman" w:hAnsi="Times New Roman" w:cs="Times New Roman"/>
          <w:sz w:val="24"/>
          <w:szCs w:val="24"/>
        </w:rPr>
        <w:t xml:space="preserve"> paragrahvi 18 lõike 2 punktis 2 asendatakse tekstiosa „punktis 1“ tekstiosaga „punktides 1 ja 1</w:t>
      </w:r>
      <w:r w:rsidR="00E56BE8" w:rsidRPr="00797585">
        <w:rPr>
          <w:rFonts w:ascii="Times New Roman" w:hAnsi="Times New Roman" w:cs="Times New Roman"/>
          <w:sz w:val="24"/>
          <w:szCs w:val="24"/>
          <w:vertAlign w:val="superscript"/>
        </w:rPr>
        <w:t>1</w:t>
      </w:r>
      <w:r w:rsidR="00E56BE8" w:rsidRPr="00797585">
        <w:rPr>
          <w:rFonts w:ascii="Times New Roman" w:hAnsi="Times New Roman" w:cs="Times New Roman"/>
          <w:sz w:val="24"/>
          <w:szCs w:val="24"/>
        </w:rPr>
        <w:t>“;</w:t>
      </w:r>
    </w:p>
    <w:p w14:paraId="10526A01"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44B965BB" w14:textId="560DA1BC" w:rsidR="00E56BE8" w:rsidRPr="00797585" w:rsidRDefault="00F1284E"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17</w:t>
      </w:r>
      <w:r w:rsidR="00E56BE8" w:rsidRPr="00797585">
        <w:rPr>
          <w:rFonts w:ascii="Times New Roman" w:hAnsi="Times New Roman" w:cs="Times New Roman"/>
          <w:b/>
          <w:bCs/>
          <w:sz w:val="24"/>
          <w:szCs w:val="24"/>
        </w:rPr>
        <w:t>)</w:t>
      </w:r>
      <w:r w:rsidR="00E56BE8" w:rsidRPr="00797585">
        <w:rPr>
          <w:rFonts w:ascii="Times New Roman" w:hAnsi="Times New Roman" w:cs="Times New Roman"/>
          <w:sz w:val="24"/>
          <w:szCs w:val="24"/>
        </w:rPr>
        <w:t xml:space="preserve"> seadust täiendatakse §-ga 20</w:t>
      </w:r>
      <w:r w:rsidR="00E56BE8" w:rsidRPr="00797585">
        <w:rPr>
          <w:rFonts w:ascii="Times New Roman" w:hAnsi="Times New Roman" w:cs="Times New Roman"/>
          <w:sz w:val="24"/>
          <w:szCs w:val="24"/>
          <w:vertAlign w:val="superscript"/>
        </w:rPr>
        <w:t>1</w:t>
      </w:r>
      <w:r w:rsidR="00E56BE8" w:rsidRPr="00797585">
        <w:rPr>
          <w:rFonts w:ascii="Times New Roman" w:hAnsi="Times New Roman" w:cs="Times New Roman"/>
          <w:sz w:val="24"/>
          <w:szCs w:val="24"/>
        </w:rPr>
        <w:t xml:space="preserve"> järgmises sõnastuses:</w:t>
      </w:r>
    </w:p>
    <w:p w14:paraId="178087B6" w14:textId="640291D2" w:rsidR="00E56BE8" w:rsidRPr="00797585" w:rsidRDefault="48D80343" w:rsidP="00E56BE8">
      <w:pPr>
        <w:shd w:val="clear" w:color="auto" w:fill="FFFFFF" w:themeFill="background1"/>
        <w:spacing w:after="0" w:line="240" w:lineRule="auto"/>
        <w:jc w:val="both"/>
        <w:rPr>
          <w:rFonts w:ascii="Times New Roman" w:hAnsi="Times New Roman" w:cs="Times New Roman"/>
          <w:b/>
          <w:bCs/>
          <w:sz w:val="24"/>
          <w:szCs w:val="24"/>
        </w:rPr>
      </w:pPr>
      <w:r w:rsidRPr="630A6143">
        <w:rPr>
          <w:rFonts w:ascii="Times New Roman" w:hAnsi="Times New Roman" w:cs="Times New Roman"/>
          <w:sz w:val="24"/>
          <w:szCs w:val="24"/>
        </w:rPr>
        <w:t>„</w:t>
      </w:r>
      <w:r w:rsidRPr="630A6143">
        <w:rPr>
          <w:rFonts w:ascii="Times New Roman" w:hAnsi="Times New Roman" w:cs="Times New Roman"/>
          <w:b/>
          <w:bCs/>
          <w:sz w:val="24"/>
          <w:szCs w:val="24"/>
        </w:rPr>
        <w:t xml:space="preserve">§ </w:t>
      </w:r>
      <w:commentRangeStart w:id="18"/>
      <w:r w:rsidRPr="630A6143">
        <w:rPr>
          <w:rFonts w:ascii="Times New Roman" w:hAnsi="Times New Roman" w:cs="Times New Roman"/>
          <w:b/>
          <w:bCs/>
          <w:sz w:val="24"/>
          <w:szCs w:val="24"/>
        </w:rPr>
        <w:t>20</w:t>
      </w:r>
      <w:r w:rsidRPr="630A6143">
        <w:rPr>
          <w:rFonts w:ascii="Times New Roman" w:hAnsi="Times New Roman" w:cs="Times New Roman"/>
          <w:b/>
          <w:bCs/>
          <w:sz w:val="24"/>
          <w:szCs w:val="24"/>
          <w:vertAlign w:val="superscript"/>
        </w:rPr>
        <w:t>1</w:t>
      </w:r>
      <w:r w:rsidRPr="630A6143">
        <w:rPr>
          <w:rFonts w:ascii="Times New Roman" w:hAnsi="Times New Roman" w:cs="Times New Roman"/>
          <w:b/>
          <w:bCs/>
          <w:sz w:val="24"/>
          <w:szCs w:val="24"/>
        </w:rPr>
        <w:t>.</w:t>
      </w:r>
      <w:commentRangeEnd w:id="18"/>
      <w:r w:rsidR="00E56BE8">
        <w:commentReference w:id="18"/>
      </w:r>
      <w:r w:rsidRPr="630A6143">
        <w:rPr>
          <w:rFonts w:ascii="Times New Roman" w:hAnsi="Times New Roman" w:cs="Times New Roman"/>
          <w:b/>
          <w:bCs/>
          <w:sz w:val="24"/>
          <w:szCs w:val="24"/>
        </w:rPr>
        <w:t xml:space="preserve"> Maaparandussüsteemi ehitamisest teavitamine</w:t>
      </w:r>
    </w:p>
    <w:p w14:paraId="38E2FD40"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48EAD6EF" w14:textId="3BB07070"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(1) Maa- ja Ruumiametile tuleb kolme aasta jooksul projekteerimistingimuste saamisest arvates vähemalt kümme päeva enne maaparandussüsteemi ehitamise alustamist esitada maaparandussüsteemi ehitusteatis (edaspidi </w:t>
      </w:r>
      <w:r w:rsidRPr="00797585">
        <w:rPr>
          <w:rFonts w:ascii="Times New Roman" w:hAnsi="Times New Roman" w:cs="Times New Roman"/>
          <w:i/>
          <w:iCs/>
          <w:sz w:val="24"/>
          <w:szCs w:val="24"/>
        </w:rPr>
        <w:t>ehitusteatis</w:t>
      </w:r>
      <w:r w:rsidRPr="00797585">
        <w:rPr>
          <w:rFonts w:ascii="Times New Roman" w:hAnsi="Times New Roman" w:cs="Times New Roman"/>
          <w:sz w:val="24"/>
          <w:szCs w:val="24"/>
        </w:rPr>
        <w:t>).</w:t>
      </w:r>
    </w:p>
    <w:p w14:paraId="74445EC5"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2CB51987" w14:textId="77777777" w:rsidR="00786662" w:rsidRPr="00797585" w:rsidRDefault="00786662" w:rsidP="00786662">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(2) Ehitusteatises märgitakse järgmised asjakohased andmed:</w:t>
      </w:r>
    </w:p>
    <w:p w14:paraId="3AA10F5C" w14:textId="77777777" w:rsidR="00786662" w:rsidRPr="00797585" w:rsidRDefault="00786662" w:rsidP="00786662">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1) käesoleva seaduse § 12 lõike 3 punktides 1 ja 2 ning 4–9 nimetatud andmed;</w:t>
      </w:r>
    </w:p>
    <w:p w14:paraId="4FD7028E" w14:textId="77777777" w:rsidR="00786662" w:rsidRPr="00797585" w:rsidRDefault="00786662" w:rsidP="00786662">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2) ehitatava maaparandussüsteemi maa-ala pindala ja eesvoolu pikkus;</w:t>
      </w:r>
    </w:p>
    <w:p w14:paraId="0689DC07" w14:textId="77777777" w:rsidR="00786662" w:rsidRPr="00797585" w:rsidRDefault="00786662" w:rsidP="00786662">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3) ehitatava maaparandussüsteemi teenindava tee klass, pikkus ja olemasolu korral nimetus;</w:t>
      </w:r>
    </w:p>
    <w:p w14:paraId="71CAB53B" w14:textId="77777777" w:rsidR="00786662" w:rsidRPr="00797585" w:rsidRDefault="00786662" w:rsidP="00786662">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4) ehitatava kaitsetammi pikkus ja pumbajaamade arv;</w:t>
      </w:r>
    </w:p>
    <w:p w14:paraId="08979D96" w14:textId="77777777" w:rsidR="00786662" w:rsidRPr="00797585" w:rsidRDefault="00786662" w:rsidP="00786662">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5) ehitatavad keskkonnakaitseks vajalikud rajatised ja nende arv;</w:t>
      </w:r>
    </w:p>
    <w:p w14:paraId="3B852E6D" w14:textId="77777777" w:rsidR="00786662" w:rsidRPr="00797585" w:rsidRDefault="00786662" w:rsidP="00786662">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6) ehitusprojekti või ehituskava koostanud ning uurimistöö ja ehitusprojekti ekspertiisi teinud isikute andmed;</w:t>
      </w:r>
    </w:p>
    <w:p w14:paraId="7F52E881" w14:textId="77777777" w:rsidR="00786662" w:rsidRPr="00797585" w:rsidRDefault="00786662" w:rsidP="00786662">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7) maaparandussüsteemi ehitaja andmed;</w:t>
      </w:r>
    </w:p>
    <w:p w14:paraId="2AAEA60F" w14:textId="77777777" w:rsidR="00786662" w:rsidRPr="00797585" w:rsidRDefault="00786662" w:rsidP="00786662">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8) maaparandussüsteemi omanikujärelevalve tegija ja vastutava spetsialisti andmed.</w:t>
      </w:r>
    </w:p>
    <w:p w14:paraId="7896EEF8" w14:textId="77777777" w:rsidR="00786662" w:rsidRDefault="00786662" w:rsidP="00E56BE8">
      <w:pPr>
        <w:shd w:val="clear" w:color="auto" w:fill="FFFFFF" w:themeFill="background1"/>
        <w:spacing w:after="0" w:line="240" w:lineRule="auto"/>
        <w:jc w:val="both"/>
        <w:rPr>
          <w:rFonts w:ascii="Times New Roman" w:hAnsi="Times New Roman" w:cs="Times New Roman"/>
          <w:sz w:val="24"/>
          <w:szCs w:val="24"/>
        </w:rPr>
      </w:pPr>
    </w:p>
    <w:p w14:paraId="7DF4A47F" w14:textId="09255768"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commentRangeStart w:id="19"/>
      <w:commentRangeStart w:id="20"/>
      <w:r w:rsidRPr="594F0A49">
        <w:rPr>
          <w:rFonts w:ascii="Times New Roman" w:hAnsi="Times New Roman" w:cs="Times New Roman"/>
          <w:sz w:val="24"/>
          <w:szCs w:val="24"/>
        </w:rPr>
        <w:t xml:space="preserve">(3) </w:t>
      </w:r>
      <w:commentRangeEnd w:id="19"/>
      <w:r>
        <w:commentReference w:id="19"/>
      </w:r>
      <w:commentRangeEnd w:id="20"/>
      <w:r>
        <w:commentReference w:id="20"/>
      </w:r>
      <w:r w:rsidRPr="594F0A49">
        <w:rPr>
          <w:rFonts w:ascii="Times New Roman" w:hAnsi="Times New Roman" w:cs="Times New Roman"/>
          <w:sz w:val="24"/>
          <w:szCs w:val="24"/>
        </w:rPr>
        <w:t>Ehitusteatisega koos esitatakse Maa- ja Ruumiametile:</w:t>
      </w:r>
      <w:r>
        <w:br/>
      </w:r>
      <w:r w:rsidRPr="594F0A49">
        <w:rPr>
          <w:rFonts w:ascii="Times New Roman" w:hAnsi="Times New Roman" w:cs="Times New Roman"/>
          <w:sz w:val="24"/>
          <w:szCs w:val="24"/>
        </w:rPr>
        <w:t>1) ehitusprojekt;</w:t>
      </w:r>
    </w:p>
    <w:p w14:paraId="2D57A2EF"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594F0A49">
        <w:rPr>
          <w:rFonts w:ascii="Times New Roman" w:hAnsi="Times New Roman" w:cs="Times New Roman"/>
          <w:sz w:val="24"/>
          <w:szCs w:val="24"/>
        </w:rPr>
        <w:t xml:space="preserve">2) </w:t>
      </w:r>
      <w:commentRangeStart w:id="21"/>
      <w:r w:rsidRPr="594F0A49">
        <w:rPr>
          <w:rFonts w:ascii="Times New Roman" w:hAnsi="Times New Roman" w:cs="Times New Roman"/>
          <w:sz w:val="24"/>
          <w:szCs w:val="24"/>
        </w:rPr>
        <w:t>uurimistööde aruanne</w:t>
      </w:r>
      <w:commentRangeEnd w:id="21"/>
      <w:r>
        <w:commentReference w:id="21"/>
      </w:r>
      <w:r w:rsidRPr="594F0A49">
        <w:rPr>
          <w:rFonts w:ascii="Times New Roman" w:hAnsi="Times New Roman" w:cs="Times New Roman"/>
          <w:sz w:val="24"/>
          <w:szCs w:val="24"/>
        </w:rPr>
        <w:t>;</w:t>
      </w:r>
    </w:p>
    <w:p w14:paraId="16127BF9"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3) ekspertiisiakt, kui ehitusprojekti nõuetekohasuse kontrollimiseks on tehtud ekspertiis;</w:t>
      </w:r>
    </w:p>
    <w:p w14:paraId="5E2ACE6E"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4) muud asjakohased dokumendid.</w:t>
      </w:r>
    </w:p>
    <w:p w14:paraId="2B3E3D09"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0DB84B67" w14:textId="038FB12F" w:rsidR="00E56BE8" w:rsidRPr="00797585" w:rsidRDefault="48D80343" w:rsidP="00E56BE8">
      <w:pPr>
        <w:shd w:val="clear" w:color="auto" w:fill="FFFFFF" w:themeFill="background1"/>
        <w:spacing w:after="0" w:line="240" w:lineRule="auto"/>
        <w:jc w:val="both"/>
        <w:rPr>
          <w:rFonts w:ascii="Times New Roman" w:hAnsi="Times New Roman" w:cs="Times New Roman"/>
          <w:sz w:val="24"/>
          <w:szCs w:val="24"/>
        </w:rPr>
      </w:pPr>
      <w:r w:rsidRPr="630A6143">
        <w:rPr>
          <w:rFonts w:ascii="Times New Roman" w:hAnsi="Times New Roman" w:cs="Times New Roman"/>
          <w:sz w:val="24"/>
          <w:szCs w:val="24"/>
        </w:rPr>
        <w:t xml:space="preserve">(4) Väikesüsteemi ehitamise korral esitatakse koos ehitusteatisega Maa- ja Ruumiametile ehituskava. Ehituskava ei pea esitama, kui väikesüsteemi asukohast tulenevalt ei ole avalik-õiguslikke kitsendusi. </w:t>
      </w:r>
    </w:p>
    <w:p w14:paraId="72316CAE"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6D234D3D" w14:textId="757B6B98"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(5) Üksikrajatise ehitamise korral tuleb vähemalt kümme päeva enne selle ehitamise alustamist esitada Maa- ja Ruumiametile ehitusteatis ja ehituskava </w:t>
      </w:r>
      <w:r w:rsidR="00F8696E" w:rsidRPr="00797585">
        <w:rPr>
          <w:rFonts w:ascii="Times New Roman" w:hAnsi="Times New Roman" w:cs="Times New Roman"/>
          <w:sz w:val="24"/>
          <w:szCs w:val="24"/>
        </w:rPr>
        <w:t xml:space="preserve">üksnes </w:t>
      </w:r>
      <w:r w:rsidRPr="00797585">
        <w:rPr>
          <w:rFonts w:ascii="Times New Roman" w:hAnsi="Times New Roman" w:cs="Times New Roman"/>
          <w:sz w:val="24"/>
          <w:szCs w:val="24"/>
        </w:rPr>
        <w:t>järgmiste üksikrajatiste ehitamiseks:</w:t>
      </w:r>
    </w:p>
    <w:p w14:paraId="7E570B14" w14:textId="1ADBA11B"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1) </w:t>
      </w:r>
      <w:r w:rsidR="000B6429" w:rsidRPr="00797585">
        <w:rPr>
          <w:rFonts w:ascii="Times New Roman" w:hAnsi="Times New Roman" w:cs="Times New Roman"/>
          <w:sz w:val="24"/>
          <w:szCs w:val="24"/>
        </w:rPr>
        <w:t>eesvoolu</w:t>
      </w:r>
      <w:r w:rsidR="003E7E0A" w:rsidRPr="00797585">
        <w:rPr>
          <w:rFonts w:ascii="Times New Roman" w:hAnsi="Times New Roman" w:cs="Times New Roman"/>
          <w:sz w:val="24"/>
          <w:szCs w:val="24"/>
        </w:rPr>
        <w:t>l paiknev</w:t>
      </w:r>
      <w:r w:rsidR="000B6429" w:rsidRPr="00797585">
        <w:rPr>
          <w:rFonts w:ascii="Times New Roman" w:hAnsi="Times New Roman" w:cs="Times New Roman"/>
          <w:sz w:val="24"/>
          <w:szCs w:val="24"/>
        </w:rPr>
        <w:t xml:space="preserve"> </w:t>
      </w:r>
      <w:r w:rsidRPr="00797585">
        <w:rPr>
          <w:rFonts w:ascii="Times New Roman" w:hAnsi="Times New Roman" w:cs="Times New Roman"/>
          <w:sz w:val="24"/>
          <w:szCs w:val="24"/>
        </w:rPr>
        <w:t>truup;</w:t>
      </w:r>
    </w:p>
    <w:p w14:paraId="6C50EA16" w14:textId="4734956F"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2) keskkonnakaitse</w:t>
      </w:r>
      <w:r w:rsidR="00430732" w:rsidRPr="00797585">
        <w:rPr>
          <w:rFonts w:ascii="Times New Roman" w:hAnsi="Times New Roman" w:cs="Times New Roman"/>
          <w:sz w:val="24"/>
          <w:szCs w:val="24"/>
        </w:rPr>
        <w:t xml:space="preserve">ks vajalik </w:t>
      </w:r>
      <w:r w:rsidRPr="00797585">
        <w:rPr>
          <w:rFonts w:ascii="Times New Roman" w:hAnsi="Times New Roman" w:cs="Times New Roman"/>
          <w:sz w:val="24"/>
          <w:szCs w:val="24"/>
        </w:rPr>
        <w:t>rajatis;</w:t>
      </w:r>
    </w:p>
    <w:p w14:paraId="77313684"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3) regulaatorkaev.</w:t>
      </w:r>
    </w:p>
    <w:p w14:paraId="36054EC7"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033CC3B5" w14:textId="1690C173"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(6) Kui Maa- ja Ruumiamet ei teavita ehitusteatise esitajat kümne päeva jooksul ehitusteatise </w:t>
      </w:r>
      <w:r w:rsidR="00C95E83" w:rsidRPr="00797585">
        <w:rPr>
          <w:rFonts w:ascii="Times New Roman" w:hAnsi="Times New Roman" w:cs="Times New Roman"/>
          <w:sz w:val="24"/>
          <w:szCs w:val="24"/>
        </w:rPr>
        <w:t xml:space="preserve">saamisest arvates </w:t>
      </w:r>
      <w:r w:rsidRPr="00797585">
        <w:rPr>
          <w:rFonts w:ascii="Times New Roman" w:hAnsi="Times New Roman" w:cs="Times New Roman"/>
          <w:sz w:val="24"/>
          <w:szCs w:val="24"/>
        </w:rPr>
        <w:t xml:space="preserve">vajadusest </w:t>
      </w:r>
      <w:r w:rsidR="00C95E83" w:rsidRPr="00797585">
        <w:rPr>
          <w:rFonts w:ascii="Times New Roman" w:hAnsi="Times New Roman" w:cs="Times New Roman"/>
          <w:sz w:val="24"/>
          <w:szCs w:val="24"/>
        </w:rPr>
        <w:t xml:space="preserve">teha </w:t>
      </w:r>
      <w:r w:rsidR="00A33394" w:rsidRPr="00797585">
        <w:rPr>
          <w:rFonts w:ascii="Times New Roman" w:hAnsi="Times New Roman" w:cs="Times New Roman"/>
          <w:sz w:val="24"/>
          <w:szCs w:val="24"/>
        </w:rPr>
        <w:t xml:space="preserve">selles </w:t>
      </w:r>
      <w:r w:rsidRPr="00797585">
        <w:rPr>
          <w:rFonts w:ascii="Times New Roman" w:hAnsi="Times New Roman" w:cs="Times New Roman"/>
          <w:sz w:val="24"/>
          <w:szCs w:val="24"/>
        </w:rPr>
        <w:t xml:space="preserve">esitatud andmete </w:t>
      </w:r>
      <w:r w:rsidR="00C95E83" w:rsidRPr="00797585">
        <w:rPr>
          <w:rFonts w:ascii="Times New Roman" w:hAnsi="Times New Roman" w:cs="Times New Roman"/>
          <w:sz w:val="24"/>
          <w:szCs w:val="24"/>
        </w:rPr>
        <w:t>lisakontrolli</w:t>
      </w:r>
      <w:r w:rsidRPr="00797585">
        <w:rPr>
          <w:rFonts w:ascii="Times New Roman" w:hAnsi="Times New Roman" w:cs="Times New Roman"/>
          <w:sz w:val="24"/>
          <w:szCs w:val="24"/>
        </w:rPr>
        <w:t>,</w:t>
      </w:r>
      <w:r w:rsidRPr="00797585">
        <w:t xml:space="preserve"> </w:t>
      </w:r>
      <w:r w:rsidRPr="00797585">
        <w:rPr>
          <w:rFonts w:ascii="Times New Roman" w:hAnsi="Times New Roman" w:cs="Times New Roman"/>
          <w:sz w:val="24"/>
          <w:szCs w:val="24"/>
        </w:rPr>
        <w:t>võib alustada maaparandussüsteemi ehitamist.</w:t>
      </w:r>
    </w:p>
    <w:p w14:paraId="4D2CAAFA"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45A829D1" w14:textId="7EA8963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lastRenderedPageBreak/>
        <w:t xml:space="preserve">(7) </w:t>
      </w:r>
      <w:r w:rsidR="00787F5B" w:rsidRPr="00797585">
        <w:rPr>
          <w:rFonts w:ascii="Times New Roman" w:hAnsi="Times New Roman" w:cs="Times New Roman"/>
          <w:color w:val="000000" w:themeColor="text1"/>
          <w:sz w:val="24"/>
          <w:szCs w:val="24"/>
        </w:rPr>
        <w:t xml:space="preserve">Maa- ja Ruumiamet kontrollib ehitusteatise saamisel selle nõuetekohasust ja </w:t>
      </w:r>
      <w:r w:rsidR="00787F5B" w:rsidRPr="00797585">
        <w:rPr>
          <w:rFonts w:ascii="Times New Roman" w:hAnsi="Times New Roman" w:cs="Times New Roman"/>
          <w:sz w:val="24"/>
          <w:szCs w:val="24"/>
        </w:rPr>
        <w:t>v</w:t>
      </w:r>
      <w:r w:rsidRPr="00797585">
        <w:rPr>
          <w:rFonts w:ascii="Times New Roman" w:hAnsi="Times New Roman" w:cs="Times New Roman"/>
          <w:sz w:val="24"/>
          <w:szCs w:val="24"/>
        </w:rPr>
        <w:t>ajaduse korral muu</w:t>
      </w:r>
      <w:r w:rsidR="00C95E83" w:rsidRPr="00797585">
        <w:rPr>
          <w:rFonts w:ascii="Times New Roman" w:hAnsi="Times New Roman" w:cs="Times New Roman"/>
          <w:sz w:val="24"/>
          <w:szCs w:val="24"/>
        </w:rPr>
        <w:t xml:space="preserve"> </w:t>
      </w:r>
      <w:r w:rsidRPr="00797585">
        <w:rPr>
          <w:rFonts w:ascii="Times New Roman" w:hAnsi="Times New Roman" w:cs="Times New Roman"/>
          <w:sz w:val="24"/>
          <w:szCs w:val="24"/>
        </w:rPr>
        <w:t>hulgas</w:t>
      </w:r>
      <w:r w:rsidR="00A33394" w:rsidRPr="00797585">
        <w:rPr>
          <w:rFonts w:ascii="Times New Roman" w:hAnsi="Times New Roman" w:cs="Times New Roman"/>
          <w:sz w:val="24"/>
          <w:szCs w:val="24"/>
        </w:rPr>
        <w:t xml:space="preserve"> seda</w:t>
      </w:r>
      <w:r w:rsidRPr="00797585">
        <w:rPr>
          <w:rFonts w:ascii="Times New Roman" w:hAnsi="Times New Roman" w:cs="Times New Roman"/>
          <w:sz w:val="24"/>
          <w:szCs w:val="24"/>
        </w:rPr>
        <w:t>, kas seoses ehitusteatises märgitud ehitise või ehitamisega tuleb:</w:t>
      </w:r>
    </w:p>
    <w:p w14:paraId="5F58FE1B"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5D257D6">
        <w:rPr>
          <w:rFonts w:ascii="Times New Roman" w:hAnsi="Times New Roman" w:cs="Times New Roman"/>
          <w:sz w:val="24"/>
          <w:szCs w:val="24"/>
        </w:rPr>
        <w:t xml:space="preserve">1) ehitusteatisega kavandatav ehitamine viia </w:t>
      </w:r>
      <w:commentRangeStart w:id="22"/>
      <w:r w:rsidRPr="05D257D6">
        <w:rPr>
          <w:rFonts w:ascii="Times New Roman" w:hAnsi="Times New Roman" w:cs="Times New Roman"/>
          <w:sz w:val="24"/>
          <w:szCs w:val="24"/>
        </w:rPr>
        <w:t xml:space="preserve">vastavusse õigusaktist </w:t>
      </w:r>
      <w:commentRangeEnd w:id="22"/>
      <w:r>
        <w:commentReference w:id="22"/>
      </w:r>
      <w:r w:rsidRPr="05D257D6">
        <w:rPr>
          <w:rFonts w:ascii="Times New Roman" w:hAnsi="Times New Roman" w:cs="Times New Roman"/>
          <w:sz w:val="24"/>
          <w:szCs w:val="24"/>
        </w:rPr>
        <w:t>või maaparandussüsteemi asukohast tulenevate avalik-õiguslike kitsendustega;</w:t>
      </w:r>
    </w:p>
    <w:p w14:paraId="74194113" w14:textId="3ACE8811"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2</w:t>
      </w:r>
      <w:r w:rsidR="00B83A14" w:rsidRPr="00797585">
        <w:rPr>
          <w:rFonts w:ascii="Times New Roman" w:hAnsi="Times New Roman" w:cs="Times New Roman"/>
          <w:sz w:val="24"/>
          <w:szCs w:val="24"/>
        </w:rPr>
        <w:t>)</w:t>
      </w:r>
      <w:r w:rsidRPr="00797585">
        <w:rPr>
          <w:rFonts w:ascii="Times New Roman" w:hAnsi="Times New Roman" w:cs="Times New Roman"/>
          <w:sz w:val="24"/>
          <w:szCs w:val="24"/>
        </w:rPr>
        <w:t xml:space="preserve"> ehitusprojekt või ehituskava </w:t>
      </w:r>
      <w:r w:rsidR="00A33394" w:rsidRPr="00797585">
        <w:rPr>
          <w:rFonts w:ascii="Times New Roman" w:hAnsi="Times New Roman" w:cs="Times New Roman"/>
          <w:sz w:val="24"/>
          <w:szCs w:val="24"/>
        </w:rPr>
        <w:t xml:space="preserve">viia </w:t>
      </w:r>
      <w:r w:rsidRPr="00797585">
        <w:rPr>
          <w:rFonts w:ascii="Times New Roman" w:hAnsi="Times New Roman" w:cs="Times New Roman"/>
          <w:sz w:val="24"/>
          <w:szCs w:val="24"/>
        </w:rPr>
        <w:t xml:space="preserve">vastavusse maaparandussüsteemi ja selle ehitamise nõuetega, projekteerimistingimustega, projekteerimisnormidega, ehitusprojekti või ehituskava nõuetega; </w:t>
      </w:r>
    </w:p>
    <w:p w14:paraId="07E26BFE" w14:textId="2046D104"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3) ehitusprojekt </w:t>
      </w:r>
      <w:r w:rsidR="00A33394" w:rsidRPr="00797585">
        <w:rPr>
          <w:rFonts w:ascii="Times New Roman" w:hAnsi="Times New Roman" w:cs="Times New Roman"/>
          <w:sz w:val="24"/>
          <w:szCs w:val="24"/>
        </w:rPr>
        <w:t xml:space="preserve">viia </w:t>
      </w:r>
      <w:r w:rsidRPr="00797585">
        <w:rPr>
          <w:rFonts w:ascii="Times New Roman" w:hAnsi="Times New Roman" w:cs="Times New Roman"/>
          <w:sz w:val="24"/>
          <w:szCs w:val="24"/>
        </w:rPr>
        <w:t>vastavusse maaparanduse uurimistöö tulemustega või selle nõuetega;</w:t>
      </w:r>
    </w:p>
    <w:p w14:paraId="35D85FD6" w14:textId="57CD3BF3"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4) kooskõlastada ehitis või ehitamine asutusega, kelle seadusest tulenev pädevus on seotud ehitusteatise esemega;</w:t>
      </w:r>
    </w:p>
    <w:p w14:paraId="48E156C1" w14:textId="49BAE9CA"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5) kooskõlastada ehitis või ehitamine Keskkonnaametiga, kui ehitusteatis käsitleb eesvoolu, mis kattub looduskaitseseaduse § 51 lõike 2 alusel kehtestatud lõhe, jõeforelli, meriforelli ja harjuse kudemis- ja elupaikade nimistusse kuuluva veekoguga;</w:t>
      </w:r>
    </w:p>
    <w:p w14:paraId="07CA04EE" w14:textId="22A7C2BA"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6) esitada ehitusteatis arvamuse avaldamiseks asutusele või isikule, kelle huve kavandatav maaparandussüsteem või selle ehitamine võib mõjutada;</w:t>
      </w:r>
    </w:p>
    <w:p w14:paraId="6C2BD7A1" w14:textId="18E612F8"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7) kaasata </w:t>
      </w:r>
      <w:r w:rsidR="005B72A4" w:rsidRPr="00797585">
        <w:rPr>
          <w:rFonts w:ascii="Times New Roman" w:hAnsi="Times New Roman" w:cs="Times New Roman"/>
          <w:sz w:val="24"/>
          <w:szCs w:val="24"/>
        </w:rPr>
        <w:t xml:space="preserve">menetlusse </w:t>
      </w:r>
      <w:r w:rsidRPr="00797585">
        <w:rPr>
          <w:rFonts w:ascii="Times New Roman" w:hAnsi="Times New Roman" w:cs="Times New Roman"/>
          <w:sz w:val="24"/>
          <w:szCs w:val="24"/>
        </w:rPr>
        <w:t xml:space="preserve">kinnisasja omanik, kelle kinnisasjale ehitamist kavandatakse, kui taotlust ei ole esitanud </w:t>
      </w:r>
      <w:r w:rsidR="005B72A4" w:rsidRPr="00797585">
        <w:rPr>
          <w:rFonts w:ascii="Times New Roman" w:hAnsi="Times New Roman" w:cs="Times New Roman"/>
          <w:sz w:val="24"/>
          <w:szCs w:val="24"/>
        </w:rPr>
        <w:t xml:space="preserve">kinnisasja </w:t>
      </w:r>
      <w:r w:rsidRPr="00797585">
        <w:rPr>
          <w:rFonts w:ascii="Times New Roman" w:hAnsi="Times New Roman" w:cs="Times New Roman"/>
          <w:sz w:val="24"/>
          <w:szCs w:val="24"/>
        </w:rPr>
        <w:t>omanik, ja vajaduse korral kinnisasjaga piirneva kinnisasja omanik.</w:t>
      </w:r>
    </w:p>
    <w:p w14:paraId="68FC2C07"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2D320227" w14:textId="3505A5CD"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(8) Kui ei esine ühtegi käesoleva paragrahvi lõikes 7 sätestatud alust ega käesoleva seaduse § 23 lõikes 3 sätestatud alust, </w:t>
      </w:r>
      <w:r w:rsidR="00D423B5" w:rsidRPr="00797585">
        <w:rPr>
          <w:rFonts w:ascii="Times New Roman" w:hAnsi="Times New Roman" w:cs="Times New Roman"/>
          <w:sz w:val="24"/>
          <w:szCs w:val="24"/>
        </w:rPr>
        <w:t xml:space="preserve">toimetab </w:t>
      </w:r>
      <w:r w:rsidRPr="00797585">
        <w:rPr>
          <w:rFonts w:ascii="Times New Roman" w:hAnsi="Times New Roman" w:cs="Times New Roman"/>
          <w:sz w:val="24"/>
          <w:szCs w:val="24"/>
        </w:rPr>
        <w:t>Maa- ja Ruumiamet ehitusteatise esitaja</w:t>
      </w:r>
      <w:r w:rsidR="00D423B5" w:rsidRPr="00797585">
        <w:rPr>
          <w:rFonts w:ascii="Times New Roman" w:hAnsi="Times New Roman" w:cs="Times New Roman"/>
          <w:sz w:val="24"/>
          <w:szCs w:val="24"/>
        </w:rPr>
        <w:t>le</w:t>
      </w:r>
      <w:r w:rsidRPr="00797585">
        <w:rPr>
          <w:rFonts w:ascii="Times New Roman" w:hAnsi="Times New Roman" w:cs="Times New Roman"/>
          <w:sz w:val="24"/>
          <w:szCs w:val="24"/>
        </w:rPr>
        <w:t xml:space="preserve"> mõistliku aja jooksul</w:t>
      </w:r>
      <w:r w:rsidR="00083F58" w:rsidRPr="00797585">
        <w:rPr>
          <w:rFonts w:ascii="Times New Roman" w:hAnsi="Times New Roman" w:cs="Times New Roman"/>
          <w:sz w:val="24"/>
          <w:szCs w:val="24"/>
        </w:rPr>
        <w:t xml:space="preserve"> </w:t>
      </w:r>
      <w:r w:rsidR="00D423B5" w:rsidRPr="00797585">
        <w:rPr>
          <w:rFonts w:ascii="Times New Roman" w:hAnsi="Times New Roman" w:cs="Times New Roman"/>
          <w:sz w:val="24"/>
          <w:szCs w:val="24"/>
        </w:rPr>
        <w:t>kätte teatise selle kohta</w:t>
      </w:r>
      <w:r w:rsidRPr="00797585">
        <w:rPr>
          <w:rFonts w:ascii="Times New Roman" w:hAnsi="Times New Roman" w:cs="Times New Roman"/>
          <w:sz w:val="24"/>
          <w:szCs w:val="24"/>
        </w:rPr>
        <w:t>, et võib alustada maaparandussüsteemi ehitamist.</w:t>
      </w:r>
    </w:p>
    <w:p w14:paraId="72896470"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1BDF0776" w14:textId="39C554A9"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(9) Kui Maa- ja Ruumiamet on </w:t>
      </w:r>
      <w:r w:rsidR="00D25B78" w:rsidRPr="00797585">
        <w:rPr>
          <w:rFonts w:ascii="Times New Roman" w:hAnsi="Times New Roman" w:cs="Times New Roman"/>
          <w:sz w:val="24"/>
          <w:szCs w:val="24"/>
        </w:rPr>
        <w:t xml:space="preserve">ehitusteatise esitajat </w:t>
      </w:r>
      <w:r w:rsidRPr="00797585">
        <w:rPr>
          <w:rFonts w:ascii="Times New Roman" w:hAnsi="Times New Roman" w:cs="Times New Roman"/>
          <w:sz w:val="24"/>
          <w:szCs w:val="24"/>
        </w:rPr>
        <w:t xml:space="preserve">teavitanud vajadusest </w:t>
      </w:r>
      <w:r w:rsidR="00D25B78" w:rsidRPr="00797585">
        <w:rPr>
          <w:rFonts w:ascii="Times New Roman" w:hAnsi="Times New Roman" w:cs="Times New Roman"/>
          <w:sz w:val="24"/>
          <w:szCs w:val="24"/>
        </w:rPr>
        <w:t xml:space="preserve">viia </w:t>
      </w:r>
      <w:r w:rsidRPr="00797585">
        <w:rPr>
          <w:rFonts w:ascii="Times New Roman" w:hAnsi="Times New Roman" w:cs="Times New Roman"/>
          <w:sz w:val="24"/>
          <w:szCs w:val="24"/>
        </w:rPr>
        <w:t xml:space="preserve">ehitamine, ehitusprojekt või ehituskava käesoleva paragrahvi lõike 7 punktides 1–3 </w:t>
      </w:r>
      <w:r w:rsidR="00EA5C00" w:rsidRPr="00797585">
        <w:rPr>
          <w:rFonts w:ascii="Times New Roman" w:hAnsi="Times New Roman" w:cs="Times New Roman"/>
          <w:sz w:val="24"/>
          <w:szCs w:val="24"/>
        </w:rPr>
        <w:t>sätestatuga</w:t>
      </w:r>
      <w:r w:rsidRPr="00797585">
        <w:rPr>
          <w:rFonts w:ascii="Times New Roman" w:hAnsi="Times New Roman" w:cs="Times New Roman"/>
          <w:sz w:val="24"/>
          <w:szCs w:val="24"/>
        </w:rPr>
        <w:t xml:space="preserve"> vastavusse ja ehitusteatise esitaja on ettenähtud tähtpäevaks ehitamise, ehitusprojekti ja ehituskava nimetatud nõuetega vastavusse viinud ning ei esine ühtegi lõike 7 punktides 4–7 sätestatud alust ega käesoleva seaduse § 23 lõike 3 punktides 2–10 sätestatud alust, </w:t>
      </w:r>
      <w:r w:rsidR="00D423B5" w:rsidRPr="00797585">
        <w:rPr>
          <w:rFonts w:ascii="Times New Roman" w:hAnsi="Times New Roman" w:cs="Times New Roman"/>
          <w:sz w:val="24"/>
          <w:szCs w:val="24"/>
        </w:rPr>
        <w:t>toimetab</w:t>
      </w:r>
      <w:r w:rsidRPr="00797585">
        <w:rPr>
          <w:rFonts w:ascii="Times New Roman" w:hAnsi="Times New Roman" w:cs="Times New Roman"/>
          <w:sz w:val="24"/>
          <w:szCs w:val="24"/>
        </w:rPr>
        <w:t xml:space="preserve"> Maa- ja Ruumiamet ehitusteatise esitaja</w:t>
      </w:r>
      <w:r w:rsidR="00D423B5" w:rsidRPr="00797585">
        <w:rPr>
          <w:rFonts w:ascii="Times New Roman" w:hAnsi="Times New Roman" w:cs="Times New Roman"/>
          <w:sz w:val="24"/>
          <w:szCs w:val="24"/>
        </w:rPr>
        <w:t>le</w:t>
      </w:r>
      <w:r w:rsidRPr="00797585">
        <w:rPr>
          <w:rFonts w:ascii="Times New Roman" w:hAnsi="Times New Roman" w:cs="Times New Roman"/>
          <w:sz w:val="24"/>
          <w:szCs w:val="24"/>
        </w:rPr>
        <w:t xml:space="preserve"> mõistliku aja jooksul</w:t>
      </w:r>
      <w:r w:rsidR="00E72A44" w:rsidRPr="00797585">
        <w:rPr>
          <w:rFonts w:ascii="Times New Roman" w:hAnsi="Times New Roman" w:cs="Times New Roman"/>
          <w:sz w:val="24"/>
          <w:szCs w:val="24"/>
        </w:rPr>
        <w:t xml:space="preserve"> </w:t>
      </w:r>
      <w:r w:rsidR="00D423B5" w:rsidRPr="00797585">
        <w:rPr>
          <w:rFonts w:ascii="Times New Roman" w:hAnsi="Times New Roman" w:cs="Times New Roman"/>
          <w:sz w:val="24"/>
          <w:szCs w:val="24"/>
        </w:rPr>
        <w:t>kätte teatise selle kohta</w:t>
      </w:r>
      <w:r w:rsidRPr="00797585">
        <w:rPr>
          <w:rFonts w:ascii="Times New Roman" w:hAnsi="Times New Roman" w:cs="Times New Roman"/>
          <w:sz w:val="24"/>
          <w:szCs w:val="24"/>
        </w:rPr>
        <w:t xml:space="preserve">, et võib alustada maaparandussüsteemi ehitamist. </w:t>
      </w:r>
    </w:p>
    <w:p w14:paraId="562E0D90"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3FCB2308" w14:textId="624D9CDA"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(10) Ehitusteatise alusel võib maaparandussüsteemi ehitada seits</w:t>
      </w:r>
      <w:r w:rsidR="006165F7" w:rsidRPr="00797585">
        <w:rPr>
          <w:rFonts w:ascii="Times New Roman" w:hAnsi="Times New Roman" w:cs="Times New Roman"/>
          <w:sz w:val="24"/>
          <w:szCs w:val="24"/>
        </w:rPr>
        <w:t>m</w:t>
      </w:r>
      <w:r w:rsidRPr="00797585">
        <w:rPr>
          <w:rFonts w:ascii="Times New Roman" w:hAnsi="Times New Roman" w:cs="Times New Roman"/>
          <w:sz w:val="24"/>
          <w:szCs w:val="24"/>
        </w:rPr>
        <w:t>e aasta</w:t>
      </w:r>
      <w:r w:rsidR="006165F7" w:rsidRPr="00797585">
        <w:rPr>
          <w:rFonts w:ascii="Times New Roman" w:hAnsi="Times New Roman" w:cs="Times New Roman"/>
          <w:sz w:val="24"/>
          <w:szCs w:val="24"/>
        </w:rPr>
        <w:t xml:space="preserve"> jooksul</w:t>
      </w:r>
      <w:r w:rsidRPr="00797585">
        <w:rPr>
          <w:rFonts w:ascii="Times New Roman" w:hAnsi="Times New Roman" w:cs="Times New Roman"/>
          <w:sz w:val="24"/>
          <w:szCs w:val="24"/>
        </w:rPr>
        <w:t xml:space="preserve"> </w:t>
      </w:r>
      <w:r w:rsidR="0050528C" w:rsidRPr="00797585">
        <w:rPr>
          <w:rFonts w:ascii="Times New Roman" w:hAnsi="Times New Roman" w:cs="Times New Roman"/>
          <w:sz w:val="24"/>
          <w:szCs w:val="24"/>
        </w:rPr>
        <w:t xml:space="preserve">käesoleva paragrahvi lõikes 6 sätestatud juhul </w:t>
      </w:r>
      <w:r w:rsidRPr="00797585">
        <w:rPr>
          <w:rFonts w:ascii="Times New Roman" w:hAnsi="Times New Roman" w:cs="Times New Roman"/>
          <w:sz w:val="24"/>
          <w:szCs w:val="24"/>
        </w:rPr>
        <w:t xml:space="preserve">ehitusteatise esitamisest või </w:t>
      </w:r>
      <w:r w:rsidR="0050528C" w:rsidRPr="00797585">
        <w:rPr>
          <w:rFonts w:ascii="Times New Roman" w:hAnsi="Times New Roman" w:cs="Times New Roman"/>
          <w:sz w:val="24"/>
          <w:szCs w:val="24"/>
        </w:rPr>
        <w:t xml:space="preserve">lõigetes 8 ja 9 sätestatud juhul </w:t>
      </w:r>
      <w:r w:rsidRPr="00797585">
        <w:rPr>
          <w:rFonts w:ascii="Times New Roman" w:hAnsi="Times New Roman" w:cs="Times New Roman"/>
          <w:sz w:val="24"/>
          <w:szCs w:val="24"/>
        </w:rPr>
        <w:t>Maa- ja Ruumiameti ehitamisega alustamist lubava teatise kättetoimetamisest.</w:t>
      </w:r>
    </w:p>
    <w:p w14:paraId="48F759DF" w14:textId="77777777" w:rsidR="00F0033B" w:rsidRPr="00797585" w:rsidRDefault="00F0033B" w:rsidP="00E56BE8">
      <w:pPr>
        <w:shd w:val="clear" w:color="auto" w:fill="FFFFFF" w:themeFill="background1"/>
        <w:spacing w:after="0" w:line="240" w:lineRule="auto"/>
        <w:jc w:val="both"/>
        <w:rPr>
          <w:rFonts w:ascii="Times New Roman" w:hAnsi="Times New Roman" w:cs="Times New Roman"/>
          <w:sz w:val="24"/>
          <w:szCs w:val="24"/>
        </w:rPr>
      </w:pPr>
    </w:p>
    <w:p w14:paraId="58C91F6F" w14:textId="6B9CDE1B" w:rsidR="00F0033B" w:rsidRPr="00797585" w:rsidRDefault="00F0033B"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(11) Kui esineb käesoleva paragrahvi</w:t>
      </w:r>
      <w:r w:rsidRPr="00797585">
        <w:t xml:space="preserve"> </w:t>
      </w:r>
      <w:r w:rsidRPr="00797585">
        <w:rPr>
          <w:rFonts w:ascii="Times New Roman" w:hAnsi="Times New Roman" w:cs="Times New Roman"/>
          <w:sz w:val="24"/>
          <w:szCs w:val="24"/>
        </w:rPr>
        <w:t>lõike 7 punktides 4–7 sätestatud alus, esitab Maa- ja Ruumiamet ehitusteatise samades punktides nimetatud asutustele ja isikutele kooskõlastamiseks või arvamuse andmiseks.</w:t>
      </w:r>
    </w:p>
    <w:p w14:paraId="2F7B3C5C"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6F464C09" w14:textId="00ABDA1F" w:rsidR="00E56BE8" w:rsidRPr="00797585" w:rsidRDefault="00500BDF"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(12) Ehitusteatis loetakse vaikimisi kooskõlastatuks, </w:t>
      </w:r>
      <w:bookmarkStart w:id="23" w:name="_Hlk211936081"/>
      <w:r w:rsidRPr="00797585">
        <w:rPr>
          <w:rFonts w:ascii="Times New Roman" w:hAnsi="Times New Roman" w:cs="Times New Roman"/>
          <w:sz w:val="24"/>
          <w:szCs w:val="24"/>
        </w:rPr>
        <w:t xml:space="preserve">kui käesoleva paragrahvi lõike 7 punktide 4–7 </w:t>
      </w:r>
      <w:bookmarkEnd w:id="23"/>
      <w:r w:rsidR="00942A08" w:rsidRPr="00797585">
        <w:rPr>
          <w:rFonts w:ascii="Times New Roman" w:hAnsi="Times New Roman" w:cs="Times New Roman"/>
          <w:sz w:val="24"/>
          <w:szCs w:val="24"/>
        </w:rPr>
        <w:t>kohane</w:t>
      </w:r>
      <w:r w:rsidRPr="00797585">
        <w:rPr>
          <w:rFonts w:ascii="Times New Roman" w:hAnsi="Times New Roman" w:cs="Times New Roman"/>
          <w:sz w:val="24"/>
          <w:szCs w:val="24"/>
        </w:rPr>
        <w:t xml:space="preserve"> kooskõlastus või arvamus ei ole laekunud kümne päeva jooksul ehitusteatise saamisest arvates, välja arvatud juhul, kui seaduses on sätestatud pikem tähtaeg või tähtaja pikendamist on põhjendatult taotletud.</w:t>
      </w:r>
    </w:p>
    <w:p w14:paraId="76DFE2F6"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70700CC0" w14:textId="12F7E472"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(13) Kui esineb vähemalt üks käesoleva paragrahvi lõike 7 punktides 4–7 sätestatud alus, annab Maa- ja Ruumiamet maaparandussüsteemi ehitusloa (edaspidi ka </w:t>
      </w:r>
      <w:r w:rsidRPr="00797585">
        <w:rPr>
          <w:rFonts w:ascii="Times New Roman" w:hAnsi="Times New Roman" w:cs="Times New Roman"/>
          <w:i/>
          <w:iCs/>
          <w:sz w:val="24"/>
          <w:szCs w:val="24"/>
        </w:rPr>
        <w:t>ehitusluba</w:t>
      </w:r>
      <w:r w:rsidRPr="00797585">
        <w:rPr>
          <w:rFonts w:ascii="Times New Roman" w:hAnsi="Times New Roman" w:cs="Times New Roman"/>
          <w:sz w:val="24"/>
          <w:szCs w:val="24"/>
        </w:rPr>
        <w:t xml:space="preserve">), milles muu hulgas </w:t>
      </w:r>
      <w:r w:rsidR="00BE2844" w:rsidRPr="00797585">
        <w:rPr>
          <w:rFonts w:ascii="Times New Roman" w:hAnsi="Times New Roman" w:cs="Times New Roman"/>
          <w:sz w:val="24"/>
          <w:szCs w:val="24"/>
        </w:rPr>
        <w:t>sisalduvad</w:t>
      </w:r>
      <w:r w:rsidRPr="00797585">
        <w:rPr>
          <w:rFonts w:ascii="Times New Roman" w:hAnsi="Times New Roman" w:cs="Times New Roman"/>
          <w:sz w:val="24"/>
          <w:szCs w:val="24"/>
        </w:rPr>
        <w:t xml:space="preserve"> kontrolli tulemusel esitatavad nõuded, või keeldub ehitusloa andmisest. </w:t>
      </w:r>
    </w:p>
    <w:p w14:paraId="15A6033C"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1CD6D46A" w14:textId="4B03A714"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(14) Käesoleva paragrahvi lõigetes 6, 8 ja 9 sätestatud juhul </w:t>
      </w:r>
      <w:r w:rsidR="0046139F" w:rsidRPr="00797585">
        <w:rPr>
          <w:rFonts w:ascii="Times New Roman" w:hAnsi="Times New Roman" w:cs="Times New Roman"/>
          <w:sz w:val="24"/>
          <w:szCs w:val="24"/>
        </w:rPr>
        <w:t xml:space="preserve">tehakse </w:t>
      </w:r>
      <w:r w:rsidR="00C37036" w:rsidRPr="00797585">
        <w:rPr>
          <w:rFonts w:ascii="Times New Roman" w:hAnsi="Times New Roman" w:cs="Times New Roman"/>
          <w:sz w:val="24"/>
          <w:szCs w:val="24"/>
        </w:rPr>
        <w:t xml:space="preserve">teave </w:t>
      </w:r>
      <w:r w:rsidRPr="00797585">
        <w:rPr>
          <w:rFonts w:ascii="Times New Roman" w:hAnsi="Times New Roman" w:cs="Times New Roman"/>
          <w:sz w:val="24"/>
          <w:szCs w:val="24"/>
        </w:rPr>
        <w:t xml:space="preserve">ehitusteatise esitamise </w:t>
      </w:r>
      <w:r w:rsidR="0046139F" w:rsidRPr="00797585">
        <w:rPr>
          <w:rFonts w:ascii="Times New Roman" w:hAnsi="Times New Roman" w:cs="Times New Roman"/>
          <w:sz w:val="24"/>
          <w:szCs w:val="24"/>
        </w:rPr>
        <w:t xml:space="preserve">kohta </w:t>
      </w:r>
      <w:r w:rsidRPr="00797585">
        <w:rPr>
          <w:rFonts w:ascii="Times New Roman" w:hAnsi="Times New Roman" w:cs="Times New Roman"/>
          <w:sz w:val="24"/>
          <w:szCs w:val="24"/>
        </w:rPr>
        <w:t>ja lõikes 13 sätestatud juhul ehitusloa andmise</w:t>
      </w:r>
      <w:r w:rsidR="00C37036" w:rsidRPr="00797585">
        <w:rPr>
          <w:rFonts w:ascii="Times New Roman" w:hAnsi="Times New Roman" w:cs="Times New Roman"/>
          <w:sz w:val="24"/>
          <w:szCs w:val="24"/>
        </w:rPr>
        <w:t xml:space="preserve"> kohta kättesaadavaks</w:t>
      </w:r>
      <w:r w:rsidRPr="00797585">
        <w:rPr>
          <w:rFonts w:ascii="Times New Roman" w:hAnsi="Times New Roman" w:cs="Times New Roman"/>
          <w:sz w:val="24"/>
          <w:szCs w:val="24"/>
        </w:rPr>
        <w:t xml:space="preserve"> asjaomas</w:t>
      </w:r>
      <w:r w:rsidR="00C37036" w:rsidRPr="00797585">
        <w:rPr>
          <w:rFonts w:ascii="Times New Roman" w:hAnsi="Times New Roman" w:cs="Times New Roman"/>
          <w:sz w:val="24"/>
          <w:szCs w:val="24"/>
        </w:rPr>
        <w:t>ele</w:t>
      </w:r>
      <w:r w:rsidRPr="00797585">
        <w:rPr>
          <w:rFonts w:ascii="Times New Roman" w:hAnsi="Times New Roman" w:cs="Times New Roman"/>
          <w:sz w:val="24"/>
          <w:szCs w:val="24"/>
        </w:rPr>
        <w:t xml:space="preserve"> kohaliku omavalitsuse üksus</w:t>
      </w:r>
      <w:r w:rsidR="00C67A68" w:rsidRPr="00797585">
        <w:rPr>
          <w:rFonts w:ascii="Times New Roman" w:hAnsi="Times New Roman" w:cs="Times New Roman"/>
          <w:sz w:val="24"/>
          <w:szCs w:val="24"/>
        </w:rPr>
        <w:t>ele</w:t>
      </w:r>
      <w:r w:rsidRPr="00797585">
        <w:rPr>
          <w:rFonts w:ascii="Times New Roman" w:hAnsi="Times New Roman" w:cs="Times New Roman"/>
          <w:sz w:val="24"/>
          <w:szCs w:val="24"/>
        </w:rPr>
        <w:t>.“;</w:t>
      </w:r>
    </w:p>
    <w:p w14:paraId="23B6CA81" w14:textId="77777777" w:rsidR="00C37036" w:rsidRPr="00797585" w:rsidRDefault="00C37036" w:rsidP="00E56BE8">
      <w:pPr>
        <w:shd w:val="clear" w:color="auto" w:fill="FFFFFF" w:themeFill="background1"/>
        <w:spacing w:after="0" w:line="240" w:lineRule="auto"/>
        <w:jc w:val="both"/>
        <w:rPr>
          <w:rFonts w:ascii="Times New Roman" w:hAnsi="Times New Roman" w:cs="Times New Roman"/>
          <w:b/>
          <w:bCs/>
          <w:sz w:val="24"/>
          <w:szCs w:val="24"/>
        </w:rPr>
      </w:pPr>
    </w:p>
    <w:p w14:paraId="1F1C7C20" w14:textId="662D96E9" w:rsidR="00E56BE8" w:rsidRPr="00797585" w:rsidRDefault="55AD5346" w:rsidP="00E56BE8">
      <w:pPr>
        <w:shd w:val="clear" w:color="auto" w:fill="FFFFFF" w:themeFill="background1"/>
        <w:spacing w:after="0" w:line="240" w:lineRule="auto"/>
        <w:jc w:val="both"/>
        <w:rPr>
          <w:rFonts w:ascii="Times New Roman" w:hAnsi="Times New Roman" w:cs="Times New Roman"/>
          <w:sz w:val="24"/>
          <w:szCs w:val="24"/>
        </w:rPr>
      </w:pPr>
      <w:commentRangeStart w:id="24"/>
      <w:r w:rsidRPr="754144EA">
        <w:rPr>
          <w:rFonts w:ascii="Times New Roman" w:hAnsi="Times New Roman" w:cs="Times New Roman"/>
          <w:b/>
          <w:bCs/>
          <w:sz w:val="24"/>
          <w:szCs w:val="24"/>
        </w:rPr>
        <w:t>18</w:t>
      </w:r>
      <w:r w:rsidR="38D002F4" w:rsidRPr="754144EA">
        <w:rPr>
          <w:rFonts w:ascii="Times New Roman" w:hAnsi="Times New Roman" w:cs="Times New Roman"/>
          <w:b/>
          <w:bCs/>
          <w:sz w:val="24"/>
          <w:szCs w:val="24"/>
        </w:rPr>
        <w:t>)</w:t>
      </w:r>
      <w:r w:rsidR="38D002F4" w:rsidRPr="754144EA">
        <w:rPr>
          <w:rFonts w:ascii="Times New Roman" w:hAnsi="Times New Roman" w:cs="Times New Roman"/>
          <w:sz w:val="24"/>
          <w:szCs w:val="24"/>
        </w:rPr>
        <w:t xml:space="preserve"> </w:t>
      </w:r>
      <w:commentRangeEnd w:id="24"/>
      <w:r w:rsidR="00F1284E">
        <w:commentReference w:id="24"/>
      </w:r>
      <w:r w:rsidR="38D002F4" w:rsidRPr="754144EA">
        <w:rPr>
          <w:rFonts w:ascii="Times New Roman" w:hAnsi="Times New Roman" w:cs="Times New Roman"/>
          <w:sz w:val="24"/>
          <w:szCs w:val="24"/>
        </w:rPr>
        <w:t>paragrahvi 21 lõiked 1 ja 2 muudetakse ning sõnastatakse järgmiselt:</w:t>
      </w:r>
    </w:p>
    <w:p w14:paraId="22D295E4" w14:textId="74372F5B"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„(1) Ehitusluba annab õiguse ehitada ehitusloale märgitud kinnisasjale ehitusprojektile või ehituskavale vastava maaparandussüsteemi.</w:t>
      </w:r>
    </w:p>
    <w:p w14:paraId="03CD2380"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p>
    <w:p w14:paraId="6FD7868A" w14:textId="4051C431"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(2) Ehitusluba kehtib seitse aastat. Põhjendatud juhul võib ehitusloa kehtivuseks sätestada pikema tähtaja või muuta ehitusloa kehtivust.“;</w:t>
      </w:r>
    </w:p>
    <w:p w14:paraId="5EE87A0F"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b/>
          <w:bCs/>
          <w:sz w:val="24"/>
          <w:szCs w:val="24"/>
        </w:rPr>
      </w:pPr>
    </w:p>
    <w:p w14:paraId="179F769B" w14:textId="1BE05A8E" w:rsidR="00E56BE8" w:rsidRPr="00797585" w:rsidRDefault="00F1284E"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19</w:t>
      </w:r>
      <w:r w:rsidR="00E56BE8" w:rsidRPr="00797585">
        <w:rPr>
          <w:rFonts w:ascii="Times New Roman" w:hAnsi="Times New Roman" w:cs="Times New Roman"/>
          <w:b/>
          <w:bCs/>
          <w:sz w:val="24"/>
          <w:szCs w:val="24"/>
        </w:rPr>
        <w:t xml:space="preserve">) </w:t>
      </w:r>
      <w:r w:rsidR="00E56BE8" w:rsidRPr="00797585">
        <w:rPr>
          <w:rFonts w:ascii="Times New Roman" w:hAnsi="Times New Roman" w:cs="Times New Roman"/>
          <w:sz w:val="24"/>
          <w:szCs w:val="24"/>
        </w:rPr>
        <w:t>paragrahvi 21 lõiked 3 ja 4 ning § 22 tunnistatakse kehtetuks;</w:t>
      </w:r>
    </w:p>
    <w:p w14:paraId="5B95D406"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b/>
          <w:bCs/>
          <w:sz w:val="24"/>
          <w:szCs w:val="24"/>
        </w:rPr>
      </w:pPr>
    </w:p>
    <w:p w14:paraId="278FD375" w14:textId="02BF3B74" w:rsidR="00E56BE8" w:rsidRPr="00797585" w:rsidRDefault="00F1284E" w:rsidP="00E56BE8">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20</w:t>
      </w:r>
      <w:r w:rsidR="00E56BE8" w:rsidRPr="00797585">
        <w:rPr>
          <w:rFonts w:ascii="Times New Roman" w:hAnsi="Times New Roman" w:cs="Times New Roman"/>
          <w:b/>
          <w:bCs/>
          <w:sz w:val="24"/>
          <w:szCs w:val="24"/>
        </w:rPr>
        <w:t>)</w:t>
      </w:r>
      <w:r w:rsidR="00E56BE8" w:rsidRPr="00797585">
        <w:rPr>
          <w:rFonts w:ascii="Times New Roman" w:hAnsi="Times New Roman" w:cs="Times New Roman"/>
          <w:sz w:val="24"/>
          <w:szCs w:val="24"/>
        </w:rPr>
        <w:t xml:space="preserve"> paragrahvi 23 tekst muudetakse ja sõnastatakse järgmiselt:</w:t>
      </w:r>
    </w:p>
    <w:p w14:paraId="53AFF9C2" w14:textId="77777777" w:rsidR="00E56BE8" w:rsidRPr="00797585" w:rsidRDefault="00E56BE8" w:rsidP="00E56BE8">
      <w:pPr>
        <w:shd w:val="clear" w:color="auto" w:fill="FFFFFF" w:themeFill="background1"/>
        <w:spacing w:after="0" w:line="240" w:lineRule="auto"/>
        <w:jc w:val="both"/>
        <w:rPr>
          <w:rFonts w:ascii="Times New Roman" w:hAnsi="Times New Roman" w:cs="Times New Roman"/>
          <w:sz w:val="24"/>
          <w:szCs w:val="24"/>
        </w:rPr>
      </w:pPr>
      <w:r w:rsidRPr="05D257D6">
        <w:rPr>
          <w:rFonts w:ascii="Times New Roman" w:hAnsi="Times New Roman" w:cs="Times New Roman"/>
          <w:sz w:val="24"/>
          <w:szCs w:val="24"/>
        </w:rPr>
        <w:t xml:space="preserve">„(1) Ehitusluba antakse, kui ehitamine ja ehitusprojekt või ehituskava vastab </w:t>
      </w:r>
      <w:commentRangeStart w:id="25"/>
      <w:r w:rsidRPr="05D257D6">
        <w:rPr>
          <w:rFonts w:ascii="Times New Roman" w:hAnsi="Times New Roman" w:cs="Times New Roman"/>
          <w:sz w:val="24"/>
          <w:szCs w:val="24"/>
        </w:rPr>
        <w:t>õigusaktides</w:t>
      </w:r>
      <w:commentRangeEnd w:id="25"/>
      <w:r>
        <w:commentReference w:id="25"/>
      </w:r>
      <w:r w:rsidRPr="05D257D6">
        <w:rPr>
          <w:rFonts w:ascii="Times New Roman" w:hAnsi="Times New Roman" w:cs="Times New Roman"/>
          <w:sz w:val="24"/>
          <w:szCs w:val="24"/>
        </w:rPr>
        <w:t xml:space="preserve"> sätestatud nõuetele.</w:t>
      </w:r>
    </w:p>
    <w:p w14:paraId="6896DB4C" w14:textId="77777777" w:rsidR="00F95BD7" w:rsidRPr="00797585" w:rsidRDefault="00F95BD7" w:rsidP="002831F6">
      <w:pPr>
        <w:shd w:val="clear" w:color="auto" w:fill="FFFFFF" w:themeFill="background1"/>
        <w:spacing w:after="0" w:line="240" w:lineRule="auto"/>
        <w:jc w:val="both"/>
        <w:rPr>
          <w:rFonts w:ascii="Times New Roman" w:hAnsi="Times New Roman" w:cs="Times New Roman"/>
          <w:sz w:val="24"/>
          <w:szCs w:val="24"/>
        </w:rPr>
      </w:pPr>
    </w:p>
    <w:p w14:paraId="73780646" w14:textId="79E39C06" w:rsidR="007748FC" w:rsidRPr="00797585" w:rsidRDefault="511FF5CC" w:rsidP="002831F6">
      <w:pPr>
        <w:shd w:val="clear" w:color="auto" w:fill="FFFFFF" w:themeFill="background1"/>
        <w:spacing w:after="0" w:line="240" w:lineRule="auto"/>
        <w:jc w:val="both"/>
        <w:rPr>
          <w:rFonts w:ascii="Times New Roman" w:hAnsi="Times New Roman" w:cs="Times New Roman"/>
          <w:sz w:val="24"/>
          <w:szCs w:val="24"/>
        </w:rPr>
      </w:pPr>
      <w:r w:rsidRPr="630A6143">
        <w:rPr>
          <w:rFonts w:ascii="Times New Roman" w:hAnsi="Times New Roman" w:cs="Times New Roman"/>
          <w:sz w:val="24"/>
          <w:szCs w:val="24"/>
        </w:rPr>
        <w:t xml:space="preserve">(2) Ehitusloale kantakse </w:t>
      </w:r>
      <w:commentRangeStart w:id="26"/>
      <w:commentRangeStart w:id="27"/>
      <w:r w:rsidR="5C8C7D90" w:rsidRPr="630A6143">
        <w:rPr>
          <w:rFonts w:ascii="Times New Roman" w:hAnsi="Times New Roman" w:cs="Times New Roman"/>
          <w:sz w:val="24"/>
          <w:szCs w:val="24"/>
        </w:rPr>
        <w:t>vähemalt</w:t>
      </w:r>
      <w:commentRangeEnd w:id="26"/>
      <w:r w:rsidR="007748FC">
        <w:commentReference w:id="26"/>
      </w:r>
      <w:commentRangeEnd w:id="27"/>
      <w:r w:rsidR="007748FC">
        <w:commentReference w:id="27"/>
      </w:r>
      <w:r w:rsidR="5C8C7D90" w:rsidRPr="630A6143">
        <w:rPr>
          <w:rFonts w:ascii="Times New Roman" w:hAnsi="Times New Roman" w:cs="Times New Roman"/>
          <w:sz w:val="24"/>
          <w:szCs w:val="24"/>
        </w:rPr>
        <w:t xml:space="preserve"> järgmised andmed</w:t>
      </w:r>
      <w:r w:rsidRPr="630A6143">
        <w:rPr>
          <w:rFonts w:ascii="Times New Roman" w:hAnsi="Times New Roman" w:cs="Times New Roman"/>
          <w:sz w:val="24"/>
          <w:szCs w:val="24"/>
        </w:rPr>
        <w:t>:</w:t>
      </w:r>
    </w:p>
    <w:p w14:paraId="38648EE2" w14:textId="77777777" w:rsidR="00CD76C8" w:rsidRDefault="007748FC"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1)</w:t>
      </w:r>
      <w:r w:rsidR="00906FD0" w:rsidRPr="00797585">
        <w:rPr>
          <w:rFonts w:ascii="Times New Roman" w:hAnsi="Times New Roman" w:cs="Times New Roman"/>
          <w:sz w:val="24"/>
          <w:szCs w:val="24"/>
        </w:rPr>
        <w:t xml:space="preserve"> </w:t>
      </w:r>
      <w:r w:rsidR="00CD76C8">
        <w:rPr>
          <w:rFonts w:ascii="Times New Roman" w:hAnsi="Times New Roman" w:cs="Times New Roman"/>
          <w:sz w:val="24"/>
          <w:szCs w:val="24"/>
        </w:rPr>
        <w:t>ehitusloa number ja kuupäev;</w:t>
      </w:r>
    </w:p>
    <w:p w14:paraId="7DC95798" w14:textId="2A8C6ABD" w:rsidR="007748FC" w:rsidRPr="00797585" w:rsidRDefault="40FAB172" w:rsidP="002831F6">
      <w:pPr>
        <w:shd w:val="clear" w:color="auto" w:fill="FFFFFF" w:themeFill="background1"/>
        <w:spacing w:after="0" w:line="240" w:lineRule="auto"/>
        <w:jc w:val="both"/>
        <w:rPr>
          <w:rFonts w:ascii="Times New Roman" w:hAnsi="Times New Roman" w:cs="Times New Roman"/>
          <w:sz w:val="24"/>
          <w:szCs w:val="24"/>
        </w:rPr>
      </w:pPr>
      <w:commentRangeStart w:id="28"/>
      <w:r w:rsidRPr="630A6143">
        <w:rPr>
          <w:rFonts w:ascii="Times New Roman" w:hAnsi="Times New Roman" w:cs="Times New Roman"/>
          <w:sz w:val="24"/>
          <w:szCs w:val="24"/>
        </w:rPr>
        <w:t>2)</w:t>
      </w:r>
      <w:commentRangeEnd w:id="28"/>
      <w:r w:rsidR="00CD76C8">
        <w:commentReference w:id="28"/>
      </w:r>
      <w:r w:rsidRPr="630A6143">
        <w:rPr>
          <w:rFonts w:ascii="Times New Roman" w:hAnsi="Times New Roman" w:cs="Times New Roman"/>
          <w:sz w:val="24"/>
          <w:szCs w:val="24"/>
        </w:rPr>
        <w:t xml:space="preserve"> </w:t>
      </w:r>
      <w:commentRangeStart w:id="29"/>
      <w:r w:rsidR="550295FD" w:rsidRPr="630A6143">
        <w:rPr>
          <w:rFonts w:ascii="Times New Roman" w:hAnsi="Times New Roman" w:cs="Times New Roman"/>
          <w:sz w:val="24"/>
          <w:szCs w:val="24"/>
        </w:rPr>
        <w:t>ehitus</w:t>
      </w:r>
      <w:r w:rsidR="511FF5CC" w:rsidRPr="630A6143">
        <w:rPr>
          <w:rFonts w:ascii="Times New Roman" w:hAnsi="Times New Roman" w:cs="Times New Roman"/>
          <w:sz w:val="24"/>
          <w:szCs w:val="24"/>
        </w:rPr>
        <w:t>teatise</w:t>
      </w:r>
      <w:commentRangeEnd w:id="29"/>
      <w:r w:rsidR="00CD76C8">
        <w:commentReference w:id="29"/>
      </w:r>
      <w:r w:rsidR="511FF5CC" w:rsidRPr="630A6143">
        <w:rPr>
          <w:rFonts w:ascii="Times New Roman" w:hAnsi="Times New Roman" w:cs="Times New Roman"/>
          <w:sz w:val="24"/>
          <w:szCs w:val="24"/>
        </w:rPr>
        <w:t xml:space="preserve"> number ja kuupäev;</w:t>
      </w:r>
    </w:p>
    <w:p w14:paraId="30324AD2" w14:textId="57EF6BD4" w:rsidR="007748FC" w:rsidRPr="00797585" w:rsidRDefault="00CD76C8" w:rsidP="002831F6">
      <w:pPr>
        <w:shd w:val="clear" w:color="auto" w:fill="FFFFFF" w:themeFill="background1"/>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3</w:t>
      </w:r>
      <w:r w:rsidR="007748FC" w:rsidRPr="00797585">
        <w:rPr>
          <w:rFonts w:ascii="Times New Roman" w:hAnsi="Times New Roman" w:cs="Times New Roman"/>
          <w:sz w:val="24"/>
          <w:szCs w:val="24"/>
        </w:rPr>
        <w:t>) käesoleva seaduse § 12 lõike 3 punktides 4–9 ning § 20</w:t>
      </w:r>
      <w:r w:rsidR="007748FC" w:rsidRPr="00797585">
        <w:rPr>
          <w:rFonts w:ascii="Times New Roman" w:hAnsi="Times New Roman" w:cs="Times New Roman"/>
          <w:sz w:val="24"/>
          <w:szCs w:val="24"/>
          <w:vertAlign w:val="superscript"/>
        </w:rPr>
        <w:t>1</w:t>
      </w:r>
      <w:r w:rsidR="007748FC" w:rsidRPr="00797585">
        <w:rPr>
          <w:rFonts w:ascii="Times New Roman" w:hAnsi="Times New Roman" w:cs="Times New Roman"/>
          <w:sz w:val="24"/>
          <w:szCs w:val="24"/>
        </w:rPr>
        <w:t xml:space="preserve"> lõike 2 punktides 2–</w:t>
      </w:r>
      <w:r>
        <w:rPr>
          <w:rFonts w:ascii="Times New Roman" w:hAnsi="Times New Roman" w:cs="Times New Roman"/>
          <w:sz w:val="24"/>
          <w:szCs w:val="24"/>
        </w:rPr>
        <w:t>5</w:t>
      </w:r>
      <w:r w:rsidRPr="00797585">
        <w:rPr>
          <w:rFonts w:ascii="Times New Roman" w:hAnsi="Times New Roman" w:cs="Times New Roman"/>
          <w:sz w:val="24"/>
          <w:szCs w:val="24"/>
        </w:rPr>
        <w:t xml:space="preserve"> </w:t>
      </w:r>
      <w:r w:rsidR="007748FC" w:rsidRPr="00797585">
        <w:rPr>
          <w:rFonts w:ascii="Times New Roman" w:hAnsi="Times New Roman" w:cs="Times New Roman"/>
          <w:sz w:val="24"/>
          <w:szCs w:val="24"/>
        </w:rPr>
        <w:t>nimetatud andmed.</w:t>
      </w:r>
    </w:p>
    <w:p w14:paraId="7FE53405" w14:textId="77777777" w:rsidR="00F95BD7" w:rsidRPr="00797585" w:rsidRDefault="00F95BD7" w:rsidP="002831F6">
      <w:pPr>
        <w:shd w:val="clear" w:color="auto" w:fill="FFFFFF" w:themeFill="background1"/>
        <w:spacing w:after="0" w:line="240" w:lineRule="auto"/>
        <w:jc w:val="both"/>
        <w:rPr>
          <w:rFonts w:ascii="Times New Roman" w:hAnsi="Times New Roman" w:cs="Times New Roman"/>
          <w:sz w:val="24"/>
          <w:szCs w:val="24"/>
        </w:rPr>
      </w:pPr>
    </w:p>
    <w:p w14:paraId="17099FD3" w14:textId="42B927C9" w:rsidR="00F95BD7" w:rsidRPr="00797585" w:rsidRDefault="401CF87D" w:rsidP="002831F6">
      <w:pPr>
        <w:shd w:val="clear" w:color="auto" w:fill="FFFFFF" w:themeFill="background1"/>
        <w:spacing w:after="0" w:line="240" w:lineRule="auto"/>
        <w:jc w:val="both"/>
        <w:rPr>
          <w:rFonts w:ascii="Times New Roman" w:hAnsi="Times New Roman" w:cs="Times New Roman"/>
          <w:sz w:val="24"/>
          <w:szCs w:val="24"/>
        </w:rPr>
      </w:pPr>
      <w:commentRangeStart w:id="30"/>
      <w:r w:rsidRPr="630A6143">
        <w:rPr>
          <w:rFonts w:ascii="Times New Roman" w:hAnsi="Times New Roman" w:cs="Times New Roman"/>
          <w:sz w:val="24"/>
          <w:szCs w:val="24"/>
        </w:rPr>
        <w:t>(3)</w:t>
      </w:r>
      <w:commentRangeEnd w:id="30"/>
      <w:r w:rsidR="00F95BD7">
        <w:commentReference w:id="30"/>
      </w:r>
      <w:r w:rsidRPr="630A6143">
        <w:rPr>
          <w:rFonts w:ascii="Times New Roman" w:hAnsi="Times New Roman" w:cs="Times New Roman"/>
          <w:sz w:val="24"/>
          <w:szCs w:val="24"/>
        </w:rPr>
        <w:t xml:space="preserve"> Maa- ja Ruumiamet keeldub ehitusloa andmisest, kui</w:t>
      </w:r>
      <w:r w:rsidR="4B537B7B" w:rsidRPr="630A6143">
        <w:rPr>
          <w:rFonts w:ascii="Times New Roman" w:hAnsi="Times New Roman" w:cs="Times New Roman"/>
          <w:sz w:val="24"/>
          <w:szCs w:val="24"/>
        </w:rPr>
        <w:t xml:space="preserve"> esineb vähemalt üks järgmistest alustest</w:t>
      </w:r>
      <w:r w:rsidRPr="630A6143">
        <w:rPr>
          <w:rFonts w:ascii="Times New Roman" w:hAnsi="Times New Roman" w:cs="Times New Roman"/>
          <w:sz w:val="24"/>
          <w:szCs w:val="24"/>
        </w:rPr>
        <w:t>:</w:t>
      </w:r>
    </w:p>
    <w:p w14:paraId="5393A594" w14:textId="0962B17E" w:rsidR="00F90CCD" w:rsidRPr="00797585" w:rsidRDefault="5BBB042A" w:rsidP="002831F6">
      <w:pPr>
        <w:shd w:val="clear" w:color="auto" w:fill="FFFFFF" w:themeFill="background1"/>
        <w:spacing w:after="0" w:line="240" w:lineRule="auto"/>
        <w:jc w:val="both"/>
        <w:rPr>
          <w:rFonts w:ascii="Times New Roman" w:hAnsi="Times New Roman" w:cs="Times New Roman"/>
          <w:sz w:val="24"/>
          <w:szCs w:val="24"/>
        </w:rPr>
      </w:pPr>
      <w:commentRangeStart w:id="31"/>
      <w:r w:rsidRPr="630A6143">
        <w:rPr>
          <w:rFonts w:ascii="Times New Roman" w:hAnsi="Times New Roman" w:cs="Times New Roman"/>
          <w:sz w:val="24"/>
          <w:szCs w:val="24"/>
        </w:rPr>
        <w:t xml:space="preserve">1) </w:t>
      </w:r>
      <w:r w:rsidR="54448954" w:rsidRPr="630A6143">
        <w:rPr>
          <w:rFonts w:ascii="Times New Roman" w:hAnsi="Times New Roman" w:cs="Times New Roman"/>
          <w:sz w:val="24"/>
          <w:szCs w:val="24"/>
        </w:rPr>
        <w:t>Maa- ja Ruumiamet</w:t>
      </w:r>
      <w:r w:rsidRPr="630A6143">
        <w:rPr>
          <w:rFonts w:ascii="Times New Roman" w:hAnsi="Times New Roman" w:cs="Times New Roman"/>
          <w:sz w:val="24"/>
          <w:szCs w:val="24"/>
        </w:rPr>
        <w:t xml:space="preserve"> on ehitusteatise esitajat </w:t>
      </w:r>
      <w:r w:rsidR="1AFCA88D" w:rsidRPr="630A6143">
        <w:rPr>
          <w:rFonts w:ascii="Times New Roman" w:hAnsi="Times New Roman" w:cs="Times New Roman"/>
          <w:sz w:val="24"/>
          <w:szCs w:val="24"/>
        </w:rPr>
        <w:t xml:space="preserve">teavitanud </w:t>
      </w:r>
      <w:r w:rsidRPr="630A6143">
        <w:rPr>
          <w:rFonts w:ascii="Times New Roman" w:hAnsi="Times New Roman" w:cs="Times New Roman"/>
          <w:sz w:val="24"/>
          <w:szCs w:val="24"/>
        </w:rPr>
        <w:t xml:space="preserve">vajadusest </w:t>
      </w:r>
      <w:r w:rsidR="03E3F2DE" w:rsidRPr="630A6143">
        <w:rPr>
          <w:rFonts w:ascii="Times New Roman" w:hAnsi="Times New Roman" w:cs="Times New Roman"/>
          <w:sz w:val="24"/>
          <w:szCs w:val="24"/>
        </w:rPr>
        <w:t xml:space="preserve">viia </w:t>
      </w:r>
      <w:r w:rsidRPr="630A6143">
        <w:rPr>
          <w:rFonts w:ascii="Times New Roman" w:hAnsi="Times New Roman" w:cs="Times New Roman"/>
          <w:sz w:val="24"/>
          <w:szCs w:val="24"/>
        </w:rPr>
        <w:t>ehitamine, ehitusprojekt või ehituskava käesoleva seaduse § 20</w:t>
      </w:r>
      <w:r w:rsidRPr="630A6143">
        <w:rPr>
          <w:rFonts w:ascii="Times New Roman" w:hAnsi="Times New Roman" w:cs="Times New Roman"/>
          <w:sz w:val="24"/>
          <w:szCs w:val="24"/>
          <w:vertAlign w:val="superscript"/>
        </w:rPr>
        <w:t>1</w:t>
      </w:r>
      <w:r w:rsidRPr="630A6143">
        <w:rPr>
          <w:rFonts w:ascii="Times New Roman" w:hAnsi="Times New Roman" w:cs="Times New Roman"/>
          <w:sz w:val="24"/>
          <w:szCs w:val="24"/>
        </w:rPr>
        <w:t xml:space="preserve"> lõike 7 punktides 1–3 sätestat</w:t>
      </w:r>
      <w:r w:rsidR="1F79CE83" w:rsidRPr="630A6143">
        <w:rPr>
          <w:rFonts w:ascii="Times New Roman" w:hAnsi="Times New Roman" w:cs="Times New Roman"/>
          <w:sz w:val="24"/>
          <w:szCs w:val="24"/>
        </w:rPr>
        <w:t>uga</w:t>
      </w:r>
      <w:r w:rsidRPr="630A6143">
        <w:rPr>
          <w:rFonts w:ascii="Times New Roman" w:hAnsi="Times New Roman" w:cs="Times New Roman"/>
          <w:sz w:val="24"/>
          <w:szCs w:val="24"/>
        </w:rPr>
        <w:t xml:space="preserve"> vastavusse ning ehitusteatise esitaja </w:t>
      </w:r>
      <w:r w:rsidR="03E3F2DE" w:rsidRPr="630A6143">
        <w:rPr>
          <w:rFonts w:ascii="Times New Roman" w:hAnsi="Times New Roman" w:cs="Times New Roman"/>
          <w:sz w:val="24"/>
          <w:szCs w:val="24"/>
        </w:rPr>
        <w:t xml:space="preserve">on jätnud selle </w:t>
      </w:r>
      <w:r w:rsidRPr="630A6143">
        <w:rPr>
          <w:rFonts w:ascii="Times New Roman" w:hAnsi="Times New Roman" w:cs="Times New Roman"/>
          <w:sz w:val="24"/>
          <w:szCs w:val="24"/>
        </w:rPr>
        <w:t xml:space="preserve">ettenähtud tähtpäevaks </w:t>
      </w:r>
      <w:r w:rsidR="03E3F2DE" w:rsidRPr="630A6143">
        <w:rPr>
          <w:rFonts w:ascii="Times New Roman" w:hAnsi="Times New Roman" w:cs="Times New Roman"/>
          <w:sz w:val="24"/>
          <w:szCs w:val="24"/>
        </w:rPr>
        <w:t>tegemata</w:t>
      </w:r>
      <w:r w:rsidRPr="630A6143">
        <w:rPr>
          <w:rFonts w:ascii="Times New Roman" w:hAnsi="Times New Roman" w:cs="Times New Roman"/>
          <w:sz w:val="24"/>
          <w:szCs w:val="24"/>
        </w:rPr>
        <w:t>;</w:t>
      </w:r>
    </w:p>
    <w:p w14:paraId="4CB4DBDB" w14:textId="3BBE9F86" w:rsidR="0035143E" w:rsidRPr="00797585" w:rsidRDefault="26F8ABA5" w:rsidP="002831F6">
      <w:pPr>
        <w:shd w:val="clear" w:color="auto" w:fill="FFFFFF" w:themeFill="background1"/>
        <w:spacing w:after="0" w:line="240" w:lineRule="auto"/>
        <w:jc w:val="both"/>
        <w:rPr>
          <w:rFonts w:ascii="Times New Roman" w:hAnsi="Times New Roman" w:cs="Times New Roman"/>
          <w:sz w:val="24"/>
          <w:szCs w:val="24"/>
        </w:rPr>
      </w:pPr>
      <w:r w:rsidRPr="630A6143">
        <w:rPr>
          <w:rFonts w:ascii="Times New Roman" w:hAnsi="Times New Roman" w:cs="Times New Roman"/>
          <w:sz w:val="24"/>
          <w:szCs w:val="24"/>
        </w:rPr>
        <w:t xml:space="preserve">2) </w:t>
      </w:r>
      <w:r w:rsidR="54448954" w:rsidRPr="630A6143">
        <w:rPr>
          <w:rFonts w:ascii="Times New Roman" w:hAnsi="Times New Roman" w:cs="Times New Roman"/>
          <w:sz w:val="24"/>
          <w:szCs w:val="24"/>
        </w:rPr>
        <w:t xml:space="preserve">Maa- ja Ruumiameti </w:t>
      </w:r>
      <w:r w:rsidRPr="630A6143">
        <w:rPr>
          <w:rFonts w:ascii="Times New Roman" w:hAnsi="Times New Roman" w:cs="Times New Roman"/>
          <w:sz w:val="24"/>
          <w:szCs w:val="24"/>
        </w:rPr>
        <w:t>hinnangul ei ole võimalik ehitamist, ehitusprojekt</w:t>
      </w:r>
      <w:r w:rsidR="1AFCA88D" w:rsidRPr="630A6143">
        <w:rPr>
          <w:rFonts w:ascii="Times New Roman" w:hAnsi="Times New Roman" w:cs="Times New Roman"/>
          <w:sz w:val="24"/>
          <w:szCs w:val="24"/>
        </w:rPr>
        <w:t>i</w:t>
      </w:r>
      <w:r w:rsidRPr="630A6143">
        <w:rPr>
          <w:rFonts w:ascii="Times New Roman" w:hAnsi="Times New Roman" w:cs="Times New Roman"/>
          <w:sz w:val="24"/>
          <w:szCs w:val="24"/>
        </w:rPr>
        <w:t xml:space="preserve"> või ehituskava käesoleva seaduse § 20</w:t>
      </w:r>
      <w:r w:rsidRPr="630A6143">
        <w:rPr>
          <w:rFonts w:ascii="Times New Roman" w:hAnsi="Times New Roman" w:cs="Times New Roman"/>
          <w:sz w:val="24"/>
          <w:szCs w:val="24"/>
          <w:vertAlign w:val="superscript"/>
        </w:rPr>
        <w:t>1</w:t>
      </w:r>
      <w:r w:rsidRPr="630A6143">
        <w:rPr>
          <w:rFonts w:ascii="Times New Roman" w:hAnsi="Times New Roman" w:cs="Times New Roman"/>
          <w:sz w:val="24"/>
          <w:szCs w:val="24"/>
        </w:rPr>
        <w:t xml:space="preserve"> lõike 7 punktides 1–3 </w:t>
      </w:r>
      <w:r w:rsidR="13801CCC" w:rsidRPr="630A6143">
        <w:rPr>
          <w:rFonts w:ascii="Times New Roman" w:hAnsi="Times New Roman" w:cs="Times New Roman"/>
          <w:sz w:val="24"/>
          <w:szCs w:val="24"/>
        </w:rPr>
        <w:t>sätestatuga</w:t>
      </w:r>
      <w:r w:rsidRPr="630A6143">
        <w:rPr>
          <w:rFonts w:ascii="Times New Roman" w:hAnsi="Times New Roman" w:cs="Times New Roman"/>
          <w:sz w:val="24"/>
          <w:szCs w:val="24"/>
        </w:rPr>
        <w:t xml:space="preserve"> vastavusse viia</w:t>
      </w:r>
      <w:r w:rsidR="0B05C592" w:rsidRPr="630A6143">
        <w:rPr>
          <w:rFonts w:ascii="Times New Roman" w:hAnsi="Times New Roman" w:cs="Times New Roman"/>
          <w:sz w:val="24"/>
          <w:szCs w:val="24"/>
        </w:rPr>
        <w:t>;</w:t>
      </w:r>
      <w:commentRangeEnd w:id="31"/>
      <w:r w:rsidR="0035143E">
        <w:commentReference w:id="31"/>
      </w:r>
    </w:p>
    <w:p w14:paraId="63D4BBCB" w14:textId="26E2EE6E" w:rsidR="00F95BD7" w:rsidRPr="00797585" w:rsidRDefault="0098628A"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3</w:t>
      </w:r>
      <w:r w:rsidR="00F95BD7" w:rsidRPr="00797585">
        <w:rPr>
          <w:rFonts w:ascii="Times New Roman" w:hAnsi="Times New Roman" w:cs="Times New Roman"/>
          <w:sz w:val="24"/>
          <w:szCs w:val="24"/>
        </w:rPr>
        <w:t>) on algatatud planeering ja sellega seoses on kehtestatud ajutine ehituskeeld;</w:t>
      </w:r>
    </w:p>
    <w:p w14:paraId="5B6E6D51" w14:textId="295E4307" w:rsidR="00F95BD7" w:rsidRPr="00797585" w:rsidRDefault="00F95BD7"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4) maaparanduse uurimistöö on tegemata;</w:t>
      </w:r>
    </w:p>
    <w:p w14:paraId="4F7D56FD" w14:textId="35C8F8DA" w:rsidR="00F95BD7" w:rsidRPr="00797585" w:rsidRDefault="002C63D9" w:rsidP="002831F6">
      <w:pPr>
        <w:shd w:val="clear" w:color="auto" w:fill="FFFFFF" w:themeFill="background1"/>
        <w:spacing w:after="0" w:line="240" w:lineRule="auto"/>
        <w:jc w:val="both"/>
        <w:rPr>
          <w:rFonts w:ascii="Times New Roman" w:hAnsi="Times New Roman" w:cs="Times New Roman"/>
          <w:sz w:val="24"/>
          <w:szCs w:val="24"/>
        </w:rPr>
      </w:pPr>
      <w:r w:rsidRPr="630A6143">
        <w:rPr>
          <w:rFonts w:ascii="Times New Roman" w:hAnsi="Times New Roman" w:cs="Times New Roman"/>
          <w:sz w:val="24"/>
          <w:szCs w:val="24"/>
        </w:rPr>
        <w:t>5</w:t>
      </w:r>
      <w:r w:rsidR="401CF87D" w:rsidRPr="630A6143">
        <w:rPr>
          <w:rFonts w:ascii="Times New Roman" w:hAnsi="Times New Roman" w:cs="Times New Roman"/>
          <w:sz w:val="24"/>
          <w:szCs w:val="24"/>
        </w:rPr>
        <w:t xml:space="preserve">) ehitusprojekti </w:t>
      </w:r>
      <w:r w:rsidR="57C25965" w:rsidRPr="630A6143">
        <w:rPr>
          <w:rFonts w:ascii="Times New Roman" w:hAnsi="Times New Roman" w:cs="Times New Roman"/>
          <w:sz w:val="24"/>
          <w:szCs w:val="24"/>
        </w:rPr>
        <w:t xml:space="preserve">või </w:t>
      </w:r>
      <w:commentRangeStart w:id="32"/>
      <w:r w:rsidR="57C25965" w:rsidRPr="630A6143">
        <w:rPr>
          <w:rFonts w:ascii="Times New Roman" w:hAnsi="Times New Roman" w:cs="Times New Roman"/>
          <w:sz w:val="24"/>
          <w:szCs w:val="24"/>
        </w:rPr>
        <w:t>üksikrajatise</w:t>
      </w:r>
      <w:commentRangeEnd w:id="32"/>
      <w:r w:rsidR="0098628A">
        <w:commentReference w:id="32"/>
      </w:r>
      <w:r w:rsidR="57C25965" w:rsidRPr="630A6143">
        <w:rPr>
          <w:rFonts w:ascii="Times New Roman" w:hAnsi="Times New Roman" w:cs="Times New Roman"/>
          <w:sz w:val="24"/>
          <w:szCs w:val="24"/>
        </w:rPr>
        <w:t xml:space="preserve"> ehituskava </w:t>
      </w:r>
      <w:r w:rsidR="401CF87D" w:rsidRPr="630A6143">
        <w:rPr>
          <w:rFonts w:ascii="Times New Roman" w:hAnsi="Times New Roman" w:cs="Times New Roman"/>
          <w:sz w:val="24"/>
          <w:szCs w:val="24"/>
        </w:rPr>
        <w:t xml:space="preserve">on koostanud isik, kes ei ole esitanud majandustegevusteadet </w:t>
      </w:r>
      <w:commentRangeStart w:id="33"/>
      <w:r w:rsidR="401CF87D" w:rsidRPr="630A6143">
        <w:rPr>
          <w:rFonts w:ascii="Times New Roman" w:hAnsi="Times New Roman" w:cs="Times New Roman"/>
          <w:sz w:val="24"/>
          <w:szCs w:val="24"/>
        </w:rPr>
        <w:t>käesoleva seaduse § 35 lõike 2 punktis 2 nimetatud tegevusalal tegutsemiseks</w:t>
      </w:r>
      <w:commentRangeEnd w:id="33"/>
      <w:r w:rsidR="0098628A">
        <w:commentReference w:id="33"/>
      </w:r>
      <w:r w:rsidR="401CF87D" w:rsidRPr="630A6143">
        <w:rPr>
          <w:rFonts w:ascii="Times New Roman" w:hAnsi="Times New Roman" w:cs="Times New Roman"/>
          <w:sz w:val="24"/>
          <w:szCs w:val="24"/>
        </w:rPr>
        <w:t>;</w:t>
      </w:r>
    </w:p>
    <w:p w14:paraId="167F1948" w14:textId="4FFDABE2" w:rsidR="00F95BD7" w:rsidRPr="00797585" w:rsidRDefault="0098628A" w:rsidP="002831F6">
      <w:pPr>
        <w:shd w:val="clear" w:color="auto" w:fill="FFFFFF" w:themeFill="background1"/>
        <w:spacing w:after="0" w:line="240" w:lineRule="auto"/>
        <w:jc w:val="both"/>
        <w:rPr>
          <w:rFonts w:ascii="Times New Roman" w:hAnsi="Times New Roman" w:cs="Times New Roman"/>
          <w:sz w:val="24"/>
          <w:szCs w:val="24"/>
        </w:rPr>
      </w:pPr>
      <w:r w:rsidRPr="0C7FFF9D">
        <w:rPr>
          <w:rFonts w:ascii="Times New Roman" w:hAnsi="Times New Roman" w:cs="Times New Roman"/>
          <w:sz w:val="24"/>
          <w:szCs w:val="24"/>
        </w:rPr>
        <w:t>6</w:t>
      </w:r>
      <w:r w:rsidR="00F95BD7" w:rsidRPr="0C7FFF9D">
        <w:rPr>
          <w:rFonts w:ascii="Times New Roman" w:hAnsi="Times New Roman" w:cs="Times New Roman"/>
          <w:sz w:val="24"/>
          <w:szCs w:val="24"/>
        </w:rPr>
        <w:t xml:space="preserve">) ehitusprojekti </w:t>
      </w:r>
      <w:r w:rsidR="002B6D2B" w:rsidRPr="0C7FFF9D">
        <w:rPr>
          <w:rFonts w:ascii="Times New Roman" w:hAnsi="Times New Roman" w:cs="Times New Roman"/>
          <w:sz w:val="24"/>
          <w:szCs w:val="24"/>
        </w:rPr>
        <w:t xml:space="preserve">või </w:t>
      </w:r>
      <w:commentRangeStart w:id="34"/>
      <w:r w:rsidR="002B6D2B" w:rsidRPr="0C7FFF9D">
        <w:rPr>
          <w:rFonts w:ascii="Times New Roman" w:hAnsi="Times New Roman" w:cs="Times New Roman"/>
          <w:sz w:val="24"/>
          <w:szCs w:val="24"/>
        </w:rPr>
        <w:t>üksikrajatise</w:t>
      </w:r>
      <w:commentRangeEnd w:id="34"/>
      <w:r>
        <w:commentReference w:id="34"/>
      </w:r>
      <w:r w:rsidR="002B6D2B" w:rsidRPr="0C7FFF9D">
        <w:rPr>
          <w:rFonts w:ascii="Times New Roman" w:hAnsi="Times New Roman" w:cs="Times New Roman"/>
          <w:sz w:val="24"/>
          <w:szCs w:val="24"/>
        </w:rPr>
        <w:t xml:space="preserve"> ehituskava </w:t>
      </w:r>
      <w:r w:rsidR="00F95BD7" w:rsidRPr="0C7FFF9D">
        <w:rPr>
          <w:rFonts w:ascii="Times New Roman" w:hAnsi="Times New Roman" w:cs="Times New Roman"/>
          <w:sz w:val="24"/>
          <w:szCs w:val="24"/>
        </w:rPr>
        <w:t>ei ole koostanud või kontrollinud käesoleva seaduse § 36 lõikes 2 nimetatud vastutav spetsialist maaparandussüsteemi projekteerimise või maaparanduse ekspertiisi alal;</w:t>
      </w:r>
    </w:p>
    <w:p w14:paraId="24F98BD1" w14:textId="7169F0D0" w:rsidR="00F95BD7" w:rsidRPr="00797585" w:rsidRDefault="0098628A"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7</w:t>
      </w:r>
      <w:r w:rsidR="00F95BD7" w:rsidRPr="00797585">
        <w:rPr>
          <w:rFonts w:ascii="Times New Roman" w:hAnsi="Times New Roman" w:cs="Times New Roman"/>
          <w:sz w:val="24"/>
          <w:szCs w:val="24"/>
        </w:rPr>
        <w:t xml:space="preserve">) käesoleva seaduse </w:t>
      </w:r>
      <w:r w:rsidR="009316B1" w:rsidRPr="00797585">
        <w:rPr>
          <w:rFonts w:ascii="Times New Roman" w:hAnsi="Times New Roman" w:cs="Times New Roman"/>
          <w:sz w:val="24"/>
          <w:szCs w:val="24"/>
        </w:rPr>
        <w:t>§ 20</w:t>
      </w:r>
      <w:r w:rsidR="009316B1" w:rsidRPr="00797585">
        <w:rPr>
          <w:rFonts w:ascii="Times New Roman" w:hAnsi="Times New Roman" w:cs="Times New Roman"/>
          <w:sz w:val="24"/>
          <w:szCs w:val="24"/>
          <w:vertAlign w:val="superscript"/>
        </w:rPr>
        <w:t>1</w:t>
      </w:r>
      <w:r w:rsidR="009316B1" w:rsidRPr="00797585">
        <w:rPr>
          <w:rFonts w:ascii="Times New Roman" w:hAnsi="Times New Roman" w:cs="Times New Roman"/>
          <w:sz w:val="24"/>
          <w:szCs w:val="24"/>
        </w:rPr>
        <w:t xml:space="preserve"> lõike 7 punktis </w:t>
      </w:r>
      <w:r w:rsidR="00E32B06" w:rsidRPr="00797585">
        <w:rPr>
          <w:rFonts w:ascii="Times New Roman" w:hAnsi="Times New Roman" w:cs="Times New Roman"/>
          <w:sz w:val="24"/>
          <w:szCs w:val="24"/>
        </w:rPr>
        <w:t>4</w:t>
      </w:r>
      <w:r w:rsidR="009316B1" w:rsidRPr="00797585">
        <w:rPr>
          <w:rFonts w:ascii="Times New Roman" w:hAnsi="Times New Roman" w:cs="Times New Roman"/>
          <w:sz w:val="24"/>
          <w:szCs w:val="24"/>
        </w:rPr>
        <w:t xml:space="preserve"> või </w:t>
      </w:r>
      <w:r w:rsidR="00E32B06" w:rsidRPr="00797585">
        <w:rPr>
          <w:rFonts w:ascii="Times New Roman" w:hAnsi="Times New Roman" w:cs="Times New Roman"/>
          <w:sz w:val="24"/>
          <w:szCs w:val="24"/>
        </w:rPr>
        <w:t>5</w:t>
      </w:r>
      <w:r w:rsidR="009316B1" w:rsidRPr="00797585">
        <w:rPr>
          <w:rFonts w:ascii="Times New Roman" w:hAnsi="Times New Roman" w:cs="Times New Roman"/>
          <w:sz w:val="24"/>
          <w:szCs w:val="24"/>
        </w:rPr>
        <w:t xml:space="preserve"> </w:t>
      </w:r>
      <w:r w:rsidR="00F95BD7" w:rsidRPr="00797585">
        <w:rPr>
          <w:rFonts w:ascii="Times New Roman" w:hAnsi="Times New Roman" w:cs="Times New Roman"/>
          <w:sz w:val="24"/>
          <w:szCs w:val="24"/>
        </w:rPr>
        <w:t xml:space="preserve">nimetatud asutus on jätnud </w:t>
      </w:r>
      <w:r w:rsidR="009316B1" w:rsidRPr="00797585">
        <w:rPr>
          <w:rFonts w:ascii="Times New Roman" w:hAnsi="Times New Roman" w:cs="Times New Roman"/>
          <w:sz w:val="24"/>
          <w:szCs w:val="24"/>
        </w:rPr>
        <w:t>ehitusteatise</w:t>
      </w:r>
      <w:r w:rsidR="00F95BD7" w:rsidRPr="00797585">
        <w:rPr>
          <w:rFonts w:ascii="Times New Roman" w:hAnsi="Times New Roman" w:cs="Times New Roman"/>
          <w:sz w:val="24"/>
          <w:szCs w:val="24"/>
        </w:rPr>
        <w:t xml:space="preserve"> põhjendatud juhul kooskõlastamata või ehitise kaitsevööndit põhjustava teise ehitise omanik ei anna nõusolekut kalduda kõrvale kaitsevööndis kehtivatest piirangutest ning </w:t>
      </w:r>
      <w:r w:rsidR="009316B1" w:rsidRPr="00797585">
        <w:rPr>
          <w:rFonts w:ascii="Times New Roman" w:hAnsi="Times New Roman" w:cs="Times New Roman"/>
          <w:sz w:val="24"/>
          <w:szCs w:val="24"/>
        </w:rPr>
        <w:t>ehitusteatist</w:t>
      </w:r>
      <w:r w:rsidR="00F95BD7" w:rsidRPr="00797585">
        <w:rPr>
          <w:rFonts w:ascii="Times New Roman" w:hAnsi="Times New Roman" w:cs="Times New Roman"/>
          <w:sz w:val="24"/>
          <w:szCs w:val="24"/>
        </w:rPr>
        <w:t xml:space="preserve"> ei ole võimalik muuta selliselt, et see vastaks kooskõlastuse tingimustele või ehitise kaitsevööndis kehtivatele piirangutele;</w:t>
      </w:r>
    </w:p>
    <w:p w14:paraId="14758E4C" w14:textId="084859D2" w:rsidR="00F95BD7" w:rsidRPr="00797585" w:rsidRDefault="0098628A"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8</w:t>
      </w:r>
      <w:r w:rsidR="00F95BD7" w:rsidRPr="00797585">
        <w:rPr>
          <w:rFonts w:ascii="Times New Roman" w:hAnsi="Times New Roman" w:cs="Times New Roman"/>
          <w:sz w:val="24"/>
          <w:szCs w:val="24"/>
        </w:rPr>
        <w:t>) oluline keskkonnamõju on hindamata, kuigi keskkonnamõju hindamine on ette nähtud, või ehitatava maaparandussüsteemiga kaasneb oluline keskkonnamõju, mida ei ole võimalik piisavalt vältida ega leevendada;</w:t>
      </w:r>
    </w:p>
    <w:p w14:paraId="7CE0A404" w14:textId="1C75FF86" w:rsidR="00F95BD7" w:rsidRPr="00797585" w:rsidRDefault="0098628A" w:rsidP="002831F6">
      <w:pPr>
        <w:shd w:val="clear" w:color="auto" w:fill="FFFFFF" w:themeFill="background1"/>
        <w:spacing w:after="0" w:line="240" w:lineRule="auto"/>
        <w:jc w:val="both"/>
        <w:rPr>
          <w:rFonts w:ascii="Times New Roman" w:hAnsi="Times New Roman" w:cs="Times New Roman"/>
          <w:sz w:val="24"/>
          <w:szCs w:val="24"/>
        </w:rPr>
      </w:pPr>
      <w:commentRangeStart w:id="35"/>
      <w:r w:rsidRPr="0C7FFF9D">
        <w:rPr>
          <w:rFonts w:ascii="Times New Roman" w:hAnsi="Times New Roman" w:cs="Times New Roman"/>
          <w:sz w:val="24"/>
          <w:szCs w:val="24"/>
        </w:rPr>
        <w:t>9</w:t>
      </w:r>
      <w:r w:rsidR="00F95BD7" w:rsidRPr="0C7FFF9D">
        <w:rPr>
          <w:rFonts w:ascii="Times New Roman" w:hAnsi="Times New Roman" w:cs="Times New Roman"/>
          <w:sz w:val="24"/>
          <w:szCs w:val="24"/>
        </w:rPr>
        <w:t>) projekteerimistingimuste väljaandmisest on möödunud üle kolme aasta;</w:t>
      </w:r>
      <w:commentRangeEnd w:id="35"/>
      <w:r>
        <w:commentReference w:id="35"/>
      </w:r>
    </w:p>
    <w:p w14:paraId="51012650" w14:textId="052EBB4D" w:rsidR="00F95BD7" w:rsidRPr="00797585" w:rsidRDefault="00F95BD7"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1</w:t>
      </w:r>
      <w:r w:rsidR="0098628A" w:rsidRPr="00797585">
        <w:rPr>
          <w:rFonts w:ascii="Times New Roman" w:hAnsi="Times New Roman" w:cs="Times New Roman"/>
          <w:sz w:val="24"/>
          <w:szCs w:val="24"/>
        </w:rPr>
        <w:t>0</w:t>
      </w:r>
      <w:r w:rsidRPr="00797585">
        <w:rPr>
          <w:rFonts w:ascii="Times New Roman" w:hAnsi="Times New Roman" w:cs="Times New Roman"/>
          <w:sz w:val="24"/>
          <w:szCs w:val="24"/>
        </w:rPr>
        <w:t xml:space="preserve">) </w:t>
      </w:r>
      <w:r w:rsidR="006B634B" w:rsidRPr="00797585">
        <w:rPr>
          <w:rFonts w:ascii="Times New Roman" w:hAnsi="Times New Roman" w:cs="Times New Roman"/>
          <w:sz w:val="24"/>
          <w:szCs w:val="24"/>
        </w:rPr>
        <w:t>ehitusteatises on</w:t>
      </w:r>
      <w:r w:rsidRPr="00797585">
        <w:rPr>
          <w:rFonts w:ascii="Times New Roman" w:hAnsi="Times New Roman" w:cs="Times New Roman"/>
          <w:sz w:val="24"/>
          <w:szCs w:val="24"/>
        </w:rPr>
        <w:t xml:space="preserve"> esita</w:t>
      </w:r>
      <w:r w:rsidR="00842BD3" w:rsidRPr="00797585">
        <w:rPr>
          <w:rFonts w:ascii="Times New Roman" w:hAnsi="Times New Roman" w:cs="Times New Roman"/>
          <w:sz w:val="24"/>
          <w:szCs w:val="24"/>
        </w:rPr>
        <w:t>t</w:t>
      </w:r>
      <w:r w:rsidRPr="00797585">
        <w:rPr>
          <w:rFonts w:ascii="Times New Roman" w:hAnsi="Times New Roman" w:cs="Times New Roman"/>
          <w:sz w:val="24"/>
          <w:szCs w:val="24"/>
        </w:rPr>
        <w:t>ud teadvalt valeandmeid, mis mõjutavad ehitusloa andmise otsustamist.</w:t>
      </w:r>
    </w:p>
    <w:p w14:paraId="3427A474" w14:textId="77777777" w:rsidR="00F95BD7" w:rsidRPr="00797585" w:rsidRDefault="00F95BD7" w:rsidP="002831F6">
      <w:pPr>
        <w:shd w:val="clear" w:color="auto" w:fill="FFFFFF" w:themeFill="background1"/>
        <w:spacing w:after="0" w:line="240" w:lineRule="auto"/>
        <w:jc w:val="both"/>
        <w:rPr>
          <w:rFonts w:ascii="Times New Roman" w:hAnsi="Times New Roman" w:cs="Times New Roman"/>
          <w:sz w:val="24"/>
          <w:szCs w:val="24"/>
        </w:rPr>
      </w:pPr>
    </w:p>
    <w:p w14:paraId="30A57F6F" w14:textId="61B0B3B9" w:rsidR="00A849BC" w:rsidRPr="00797585" w:rsidRDefault="00F95BD7"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(4) Maa- ja Ruumiamet teeb ehitusloa andmise või selle andmisest keeldumise otsuse </w:t>
      </w:r>
      <w:r w:rsidR="00055B01" w:rsidRPr="00797585">
        <w:rPr>
          <w:rFonts w:ascii="Times New Roman" w:hAnsi="Times New Roman" w:cs="Times New Roman"/>
          <w:sz w:val="24"/>
          <w:szCs w:val="24"/>
        </w:rPr>
        <w:t>60</w:t>
      </w:r>
      <w:r w:rsidRPr="00797585">
        <w:rPr>
          <w:rFonts w:ascii="Times New Roman" w:hAnsi="Times New Roman" w:cs="Times New Roman"/>
          <w:sz w:val="24"/>
          <w:szCs w:val="24"/>
        </w:rPr>
        <w:t xml:space="preserve"> päeva jooksul käesoleva seaduse </w:t>
      </w:r>
      <w:r w:rsidR="00A2787B" w:rsidRPr="00797585">
        <w:rPr>
          <w:rFonts w:ascii="Times New Roman" w:hAnsi="Times New Roman" w:cs="Times New Roman"/>
          <w:sz w:val="24"/>
          <w:szCs w:val="24"/>
        </w:rPr>
        <w:t>§ 20</w:t>
      </w:r>
      <w:r w:rsidR="00A2787B" w:rsidRPr="00797585">
        <w:rPr>
          <w:rFonts w:ascii="Times New Roman" w:hAnsi="Times New Roman" w:cs="Times New Roman"/>
          <w:sz w:val="24"/>
          <w:szCs w:val="24"/>
          <w:vertAlign w:val="superscript"/>
        </w:rPr>
        <w:t>1</w:t>
      </w:r>
      <w:r w:rsidR="00A2787B" w:rsidRPr="00797585">
        <w:rPr>
          <w:rFonts w:ascii="Times New Roman" w:hAnsi="Times New Roman" w:cs="Times New Roman"/>
          <w:sz w:val="24"/>
          <w:szCs w:val="24"/>
        </w:rPr>
        <w:t xml:space="preserve"> lõigetes </w:t>
      </w:r>
      <w:r w:rsidR="00B407DA" w:rsidRPr="00797585">
        <w:rPr>
          <w:rFonts w:ascii="Times New Roman" w:hAnsi="Times New Roman" w:cs="Times New Roman"/>
          <w:sz w:val="24"/>
          <w:szCs w:val="24"/>
        </w:rPr>
        <w:t>2</w:t>
      </w:r>
      <w:r w:rsidR="00A2787B" w:rsidRPr="00797585">
        <w:rPr>
          <w:rFonts w:ascii="Times New Roman" w:hAnsi="Times New Roman" w:cs="Times New Roman"/>
          <w:sz w:val="24"/>
          <w:szCs w:val="24"/>
        </w:rPr>
        <w:t xml:space="preserve">–5 </w:t>
      </w:r>
      <w:r w:rsidRPr="00797585">
        <w:rPr>
          <w:rFonts w:ascii="Times New Roman" w:hAnsi="Times New Roman" w:cs="Times New Roman"/>
          <w:sz w:val="24"/>
          <w:szCs w:val="24"/>
        </w:rPr>
        <w:t>nimetatud nõuetekohaste dokumentide saamisest arvates.</w:t>
      </w:r>
      <w:r w:rsidR="00025AEB" w:rsidRPr="00797585">
        <w:rPr>
          <w:rFonts w:ascii="Times New Roman" w:hAnsi="Times New Roman" w:cs="Times New Roman"/>
          <w:sz w:val="24"/>
          <w:szCs w:val="24"/>
        </w:rPr>
        <w:t>“;</w:t>
      </w:r>
    </w:p>
    <w:p w14:paraId="009BC088" w14:textId="77777777" w:rsidR="00344EF3" w:rsidRPr="00797585" w:rsidRDefault="00344EF3" w:rsidP="002831F6">
      <w:pPr>
        <w:shd w:val="clear" w:color="auto" w:fill="FFFFFF" w:themeFill="background1"/>
        <w:spacing w:after="0" w:line="240" w:lineRule="auto"/>
        <w:jc w:val="both"/>
        <w:rPr>
          <w:rFonts w:ascii="Times New Roman" w:hAnsi="Times New Roman" w:cs="Times New Roman"/>
          <w:sz w:val="24"/>
          <w:szCs w:val="24"/>
        </w:rPr>
      </w:pPr>
    </w:p>
    <w:p w14:paraId="6B576DE9" w14:textId="5630790F" w:rsidR="004977A3" w:rsidRPr="00797585" w:rsidRDefault="1C7E900A" w:rsidP="002831F6">
      <w:pPr>
        <w:shd w:val="clear" w:color="auto" w:fill="FFFFFF" w:themeFill="background1"/>
        <w:spacing w:after="0" w:line="240" w:lineRule="auto"/>
        <w:jc w:val="both"/>
        <w:rPr>
          <w:rFonts w:ascii="Times New Roman" w:hAnsi="Times New Roman" w:cs="Times New Roman"/>
          <w:sz w:val="24"/>
          <w:szCs w:val="24"/>
        </w:rPr>
      </w:pPr>
      <w:commentRangeStart w:id="36"/>
      <w:r w:rsidRPr="630A6143">
        <w:rPr>
          <w:rFonts w:ascii="Times New Roman" w:hAnsi="Times New Roman" w:cs="Times New Roman"/>
          <w:b/>
          <w:bCs/>
          <w:sz w:val="24"/>
          <w:szCs w:val="24"/>
        </w:rPr>
        <w:t>21</w:t>
      </w:r>
      <w:r w:rsidR="16E56F45" w:rsidRPr="630A6143">
        <w:rPr>
          <w:rFonts w:ascii="Times New Roman" w:hAnsi="Times New Roman" w:cs="Times New Roman"/>
          <w:b/>
          <w:bCs/>
          <w:sz w:val="24"/>
          <w:szCs w:val="24"/>
        </w:rPr>
        <w:t>)</w:t>
      </w:r>
      <w:commentRangeEnd w:id="36"/>
      <w:r w:rsidR="002134C5">
        <w:commentReference w:id="36"/>
      </w:r>
      <w:r w:rsidR="16E56F45" w:rsidRPr="630A6143">
        <w:rPr>
          <w:rFonts w:ascii="Times New Roman" w:hAnsi="Times New Roman" w:cs="Times New Roman"/>
          <w:b/>
          <w:bCs/>
          <w:sz w:val="24"/>
          <w:szCs w:val="24"/>
        </w:rPr>
        <w:t xml:space="preserve"> </w:t>
      </w:r>
      <w:r w:rsidR="16E56F45" w:rsidRPr="630A6143">
        <w:rPr>
          <w:rFonts w:ascii="Times New Roman" w:hAnsi="Times New Roman" w:cs="Times New Roman"/>
          <w:sz w:val="24"/>
          <w:szCs w:val="24"/>
        </w:rPr>
        <w:t>paragrahv</w:t>
      </w:r>
      <w:r w:rsidR="742A0E11" w:rsidRPr="630A6143">
        <w:rPr>
          <w:rFonts w:ascii="Times New Roman" w:hAnsi="Times New Roman" w:cs="Times New Roman"/>
          <w:sz w:val="24"/>
          <w:szCs w:val="24"/>
        </w:rPr>
        <w:t>i</w:t>
      </w:r>
      <w:r w:rsidR="16E56F45" w:rsidRPr="630A6143">
        <w:rPr>
          <w:rFonts w:ascii="Times New Roman" w:hAnsi="Times New Roman" w:cs="Times New Roman"/>
          <w:sz w:val="24"/>
          <w:szCs w:val="24"/>
        </w:rPr>
        <w:t xml:space="preserve"> 24 </w:t>
      </w:r>
      <w:r w:rsidR="4F6D55E4" w:rsidRPr="630A6143">
        <w:rPr>
          <w:rFonts w:ascii="Times New Roman" w:hAnsi="Times New Roman" w:cs="Times New Roman"/>
          <w:sz w:val="24"/>
          <w:szCs w:val="24"/>
        </w:rPr>
        <w:t>lõige</w:t>
      </w:r>
      <w:r w:rsidR="16E56F45" w:rsidRPr="630A6143">
        <w:rPr>
          <w:rFonts w:ascii="Times New Roman" w:hAnsi="Times New Roman" w:cs="Times New Roman"/>
          <w:sz w:val="24"/>
          <w:szCs w:val="24"/>
        </w:rPr>
        <w:t xml:space="preserve"> </w:t>
      </w:r>
      <w:r w:rsidR="4F6D55E4" w:rsidRPr="630A6143">
        <w:rPr>
          <w:rFonts w:ascii="Times New Roman" w:hAnsi="Times New Roman" w:cs="Times New Roman"/>
          <w:sz w:val="24"/>
          <w:szCs w:val="24"/>
        </w:rPr>
        <w:t>1</w:t>
      </w:r>
      <w:r w:rsidR="16E56F45" w:rsidRPr="630A6143">
        <w:rPr>
          <w:rFonts w:ascii="Times New Roman" w:hAnsi="Times New Roman" w:cs="Times New Roman"/>
          <w:sz w:val="24"/>
          <w:szCs w:val="24"/>
        </w:rPr>
        <w:t xml:space="preserve"> muudetakse ja sõnastatakse järgmiselt:</w:t>
      </w:r>
    </w:p>
    <w:p w14:paraId="65A0E371" w14:textId="77777777" w:rsidR="007973A9" w:rsidRPr="00797585" w:rsidRDefault="16E56F45" w:rsidP="002831F6">
      <w:pPr>
        <w:shd w:val="clear" w:color="auto" w:fill="FFFFFF" w:themeFill="background1"/>
        <w:spacing w:after="0" w:line="240" w:lineRule="auto"/>
        <w:jc w:val="both"/>
        <w:rPr>
          <w:rFonts w:ascii="Times New Roman" w:hAnsi="Times New Roman" w:cs="Times New Roman"/>
          <w:sz w:val="24"/>
          <w:szCs w:val="24"/>
        </w:rPr>
      </w:pPr>
      <w:r w:rsidRPr="630A6143">
        <w:rPr>
          <w:rFonts w:ascii="Times New Roman" w:hAnsi="Times New Roman" w:cs="Times New Roman"/>
          <w:sz w:val="24"/>
          <w:szCs w:val="24"/>
        </w:rPr>
        <w:t>„</w:t>
      </w:r>
      <w:r w:rsidR="5C098B22" w:rsidRPr="630A6143">
        <w:rPr>
          <w:rFonts w:ascii="Times New Roman" w:hAnsi="Times New Roman" w:cs="Times New Roman"/>
          <w:sz w:val="24"/>
          <w:szCs w:val="24"/>
        </w:rPr>
        <w:t xml:space="preserve">(1) Maa- ja Ruumiamet tunnistab </w:t>
      </w:r>
      <w:commentRangeStart w:id="37"/>
      <w:r w:rsidR="5C098B22" w:rsidRPr="630A6143">
        <w:rPr>
          <w:rFonts w:ascii="Times New Roman" w:hAnsi="Times New Roman" w:cs="Times New Roman"/>
          <w:sz w:val="24"/>
          <w:szCs w:val="24"/>
        </w:rPr>
        <w:t>ehitusloa</w:t>
      </w:r>
      <w:commentRangeEnd w:id="37"/>
      <w:r w:rsidR="00D41052">
        <w:commentReference w:id="37"/>
      </w:r>
      <w:r w:rsidR="5C098B22" w:rsidRPr="630A6143">
        <w:rPr>
          <w:rFonts w:ascii="Times New Roman" w:hAnsi="Times New Roman" w:cs="Times New Roman"/>
          <w:sz w:val="24"/>
          <w:szCs w:val="24"/>
        </w:rPr>
        <w:t xml:space="preserve"> kehtetuks, kui:</w:t>
      </w:r>
    </w:p>
    <w:p w14:paraId="0F40A2E7" w14:textId="1CA12598" w:rsidR="001F22F5" w:rsidRPr="00797585" w:rsidRDefault="00D41052"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1)</w:t>
      </w:r>
      <w:r w:rsidR="001F22F5" w:rsidRPr="00797585">
        <w:rPr>
          <w:rFonts w:ascii="Times New Roman" w:hAnsi="Times New Roman" w:cs="Times New Roman"/>
          <w:sz w:val="24"/>
          <w:szCs w:val="24"/>
        </w:rPr>
        <w:t xml:space="preserve"> </w:t>
      </w:r>
      <w:r w:rsidRPr="00797585">
        <w:rPr>
          <w:rFonts w:ascii="Times New Roman" w:hAnsi="Times New Roman" w:cs="Times New Roman"/>
          <w:sz w:val="24"/>
          <w:szCs w:val="24"/>
        </w:rPr>
        <w:t>ehitusteatise aluseks olnud ehitusprojekti või ehituskava muudetakse selliselt, et ehitatav maaparandussüsteem on ohtlik inimese elule või tervisele, varale või keskkonnale;</w:t>
      </w:r>
    </w:p>
    <w:p w14:paraId="1A475514" w14:textId="59C90138" w:rsidR="00D41052" w:rsidRPr="00797585" w:rsidRDefault="00D41052"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2)</w:t>
      </w:r>
      <w:r w:rsidR="001F22F5" w:rsidRPr="00797585">
        <w:rPr>
          <w:rFonts w:ascii="Times New Roman" w:hAnsi="Times New Roman" w:cs="Times New Roman"/>
          <w:sz w:val="24"/>
          <w:szCs w:val="24"/>
        </w:rPr>
        <w:t xml:space="preserve"> </w:t>
      </w:r>
      <w:r w:rsidRPr="00797585">
        <w:rPr>
          <w:rFonts w:ascii="Times New Roman" w:hAnsi="Times New Roman" w:cs="Times New Roman"/>
          <w:sz w:val="24"/>
          <w:szCs w:val="24"/>
        </w:rPr>
        <w:t>ehitusteatise esitaja on esitanud teadvalt valeandmeid, mis mõjutasid ehitusloa andmise otsustamist;</w:t>
      </w:r>
      <w:bookmarkStart w:id="38" w:name="para24lg1p4"/>
    </w:p>
    <w:bookmarkEnd w:id="38"/>
    <w:p w14:paraId="3FD59000" w14:textId="792FC21A" w:rsidR="00D41052" w:rsidRPr="00797585" w:rsidRDefault="007973A9"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3</w:t>
      </w:r>
      <w:r w:rsidR="00D41052" w:rsidRPr="00797585">
        <w:rPr>
          <w:rFonts w:ascii="Times New Roman" w:hAnsi="Times New Roman" w:cs="Times New Roman"/>
          <w:sz w:val="24"/>
          <w:szCs w:val="24"/>
        </w:rPr>
        <w:t>)</w:t>
      </w:r>
      <w:r w:rsidR="001F22F5" w:rsidRPr="00797585">
        <w:rPr>
          <w:rFonts w:ascii="Times New Roman" w:hAnsi="Times New Roman" w:cs="Times New Roman"/>
          <w:sz w:val="24"/>
          <w:szCs w:val="24"/>
        </w:rPr>
        <w:t xml:space="preserve"> </w:t>
      </w:r>
      <w:r w:rsidR="00D41052" w:rsidRPr="00797585">
        <w:rPr>
          <w:rFonts w:ascii="Times New Roman" w:hAnsi="Times New Roman" w:cs="Times New Roman"/>
          <w:sz w:val="24"/>
          <w:szCs w:val="24"/>
        </w:rPr>
        <w:t>kinnisasja omanik, kelle kinnisasjal paikneb maaparandussüsteem või selle osa, on esitanud sellekohase taotluse ja teisel isikul puudub ehitusloa kehtivuse vastu õigustatud huvi.</w:t>
      </w:r>
      <w:r w:rsidR="001E0626" w:rsidRPr="00797585">
        <w:rPr>
          <w:rFonts w:ascii="Times New Roman" w:hAnsi="Times New Roman" w:cs="Times New Roman"/>
          <w:sz w:val="24"/>
          <w:szCs w:val="24"/>
        </w:rPr>
        <w:t>“;</w:t>
      </w:r>
    </w:p>
    <w:p w14:paraId="6BF41600" w14:textId="77777777" w:rsidR="00A87650" w:rsidRPr="00797585" w:rsidRDefault="00A87650" w:rsidP="002831F6">
      <w:pPr>
        <w:shd w:val="clear" w:color="auto" w:fill="FFFFFF" w:themeFill="background1"/>
        <w:spacing w:after="0" w:line="240" w:lineRule="auto"/>
        <w:jc w:val="both"/>
        <w:rPr>
          <w:rFonts w:ascii="Times New Roman" w:hAnsi="Times New Roman" w:cs="Times New Roman"/>
          <w:sz w:val="24"/>
          <w:szCs w:val="24"/>
        </w:rPr>
      </w:pPr>
    </w:p>
    <w:p w14:paraId="291E8E4B" w14:textId="6090FC7E" w:rsidR="007973A9" w:rsidRPr="00797585" w:rsidRDefault="002134C5"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22</w:t>
      </w:r>
      <w:r w:rsidR="00A87650" w:rsidRPr="00797585">
        <w:rPr>
          <w:rFonts w:ascii="Times New Roman" w:hAnsi="Times New Roman" w:cs="Times New Roman"/>
          <w:b/>
          <w:bCs/>
          <w:sz w:val="24"/>
          <w:szCs w:val="24"/>
        </w:rPr>
        <w:t xml:space="preserve">) </w:t>
      </w:r>
      <w:r w:rsidR="00A87650" w:rsidRPr="00797585">
        <w:rPr>
          <w:rFonts w:ascii="Times New Roman" w:hAnsi="Times New Roman" w:cs="Times New Roman"/>
          <w:sz w:val="24"/>
          <w:szCs w:val="24"/>
        </w:rPr>
        <w:t>paragrahv</w:t>
      </w:r>
      <w:r w:rsidR="004B2859" w:rsidRPr="00797585">
        <w:rPr>
          <w:rFonts w:ascii="Times New Roman" w:hAnsi="Times New Roman" w:cs="Times New Roman"/>
          <w:sz w:val="24"/>
          <w:szCs w:val="24"/>
        </w:rPr>
        <w:t>i</w:t>
      </w:r>
      <w:r w:rsidR="00A87650" w:rsidRPr="00797585">
        <w:rPr>
          <w:rFonts w:ascii="Times New Roman" w:hAnsi="Times New Roman" w:cs="Times New Roman"/>
          <w:sz w:val="24"/>
          <w:szCs w:val="24"/>
        </w:rPr>
        <w:t xml:space="preserve"> 24 lõike 2 punkt</w:t>
      </w:r>
      <w:r w:rsidR="004977A3" w:rsidRPr="00797585">
        <w:rPr>
          <w:rFonts w:ascii="Times New Roman" w:hAnsi="Times New Roman" w:cs="Times New Roman"/>
          <w:sz w:val="24"/>
          <w:szCs w:val="24"/>
        </w:rPr>
        <w:t>i</w:t>
      </w:r>
      <w:r w:rsidR="00A87650" w:rsidRPr="00797585">
        <w:rPr>
          <w:rFonts w:ascii="Times New Roman" w:hAnsi="Times New Roman" w:cs="Times New Roman"/>
          <w:sz w:val="24"/>
          <w:szCs w:val="24"/>
        </w:rPr>
        <w:t xml:space="preserve"> </w:t>
      </w:r>
      <w:r w:rsidR="004977A3" w:rsidRPr="00797585">
        <w:rPr>
          <w:rFonts w:ascii="Times New Roman" w:hAnsi="Times New Roman" w:cs="Times New Roman"/>
          <w:sz w:val="24"/>
          <w:szCs w:val="24"/>
        </w:rPr>
        <w:t>2 täiendatakse pärast sõna „ehitusprojektile“ sõnadega „või ehituskavale“;</w:t>
      </w:r>
    </w:p>
    <w:p w14:paraId="7326EA7D" w14:textId="27CEFF55" w:rsidR="00EB33CC" w:rsidRPr="00797585" w:rsidRDefault="00EB33CC" w:rsidP="002831F6">
      <w:pPr>
        <w:shd w:val="clear" w:color="auto" w:fill="FFFFFF" w:themeFill="background1"/>
        <w:spacing w:after="0" w:line="240" w:lineRule="auto"/>
        <w:jc w:val="both"/>
        <w:rPr>
          <w:rFonts w:ascii="Times New Roman" w:hAnsi="Times New Roman" w:cs="Times New Roman"/>
          <w:b/>
          <w:bCs/>
          <w:sz w:val="24"/>
          <w:szCs w:val="24"/>
        </w:rPr>
      </w:pPr>
    </w:p>
    <w:p w14:paraId="1B3E865A" w14:textId="560A390B" w:rsidR="00EA7866" w:rsidRPr="00797585" w:rsidRDefault="002134C5"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23</w:t>
      </w:r>
      <w:r w:rsidR="004E3D6E" w:rsidRPr="00797585">
        <w:rPr>
          <w:rFonts w:ascii="Times New Roman" w:hAnsi="Times New Roman" w:cs="Times New Roman"/>
          <w:b/>
          <w:bCs/>
          <w:sz w:val="24"/>
          <w:szCs w:val="24"/>
        </w:rPr>
        <w:t xml:space="preserve">) </w:t>
      </w:r>
      <w:r w:rsidR="004E3D6E" w:rsidRPr="00797585">
        <w:rPr>
          <w:rFonts w:ascii="Times New Roman" w:hAnsi="Times New Roman" w:cs="Times New Roman"/>
          <w:sz w:val="24"/>
          <w:szCs w:val="24"/>
        </w:rPr>
        <w:t>paragrahvid 25</w:t>
      </w:r>
      <w:r w:rsidR="0064222D" w:rsidRPr="00797585">
        <w:rPr>
          <w:rFonts w:ascii="Times New Roman" w:hAnsi="Times New Roman" w:cs="Times New Roman"/>
          <w:sz w:val="24"/>
          <w:szCs w:val="24"/>
        </w:rPr>
        <w:t>–</w:t>
      </w:r>
      <w:r w:rsidR="004E3D6E" w:rsidRPr="00797585">
        <w:rPr>
          <w:rFonts w:ascii="Times New Roman" w:hAnsi="Times New Roman" w:cs="Times New Roman"/>
          <w:sz w:val="24"/>
          <w:szCs w:val="24"/>
        </w:rPr>
        <w:t>2</w:t>
      </w:r>
      <w:r w:rsidR="00E216C0" w:rsidRPr="00797585">
        <w:rPr>
          <w:rFonts w:ascii="Times New Roman" w:hAnsi="Times New Roman" w:cs="Times New Roman"/>
          <w:sz w:val="24"/>
          <w:szCs w:val="24"/>
        </w:rPr>
        <w:t>8</w:t>
      </w:r>
      <w:r w:rsidR="004E3D6E" w:rsidRPr="00797585">
        <w:rPr>
          <w:rFonts w:ascii="Times New Roman" w:hAnsi="Times New Roman" w:cs="Times New Roman"/>
          <w:sz w:val="24"/>
          <w:szCs w:val="24"/>
        </w:rPr>
        <w:t xml:space="preserve"> tunnistatakse kehtetuks;</w:t>
      </w:r>
    </w:p>
    <w:p w14:paraId="030CF2EB" w14:textId="77777777" w:rsidR="0064222D" w:rsidRPr="00797585" w:rsidRDefault="0064222D" w:rsidP="002831F6">
      <w:pPr>
        <w:shd w:val="clear" w:color="auto" w:fill="FFFFFF" w:themeFill="background1"/>
        <w:spacing w:after="0" w:line="240" w:lineRule="auto"/>
        <w:jc w:val="both"/>
        <w:rPr>
          <w:rFonts w:ascii="Times New Roman" w:hAnsi="Times New Roman" w:cs="Times New Roman"/>
          <w:sz w:val="24"/>
          <w:szCs w:val="24"/>
        </w:rPr>
      </w:pPr>
    </w:p>
    <w:p w14:paraId="744152DF" w14:textId="6EB61A09" w:rsidR="0064222D" w:rsidRPr="00797585" w:rsidRDefault="002134C5"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24</w:t>
      </w:r>
      <w:r w:rsidR="0064222D" w:rsidRPr="00797585">
        <w:rPr>
          <w:rFonts w:ascii="Times New Roman" w:hAnsi="Times New Roman" w:cs="Times New Roman"/>
          <w:b/>
          <w:bCs/>
          <w:sz w:val="24"/>
          <w:szCs w:val="24"/>
        </w:rPr>
        <w:t xml:space="preserve">) </w:t>
      </w:r>
      <w:r w:rsidR="0064222D" w:rsidRPr="00797585">
        <w:rPr>
          <w:rFonts w:ascii="Times New Roman" w:hAnsi="Times New Roman" w:cs="Times New Roman"/>
          <w:sz w:val="24"/>
          <w:szCs w:val="24"/>
        </w:rPr>
        <w:t>paragrahv</w:t>
      </w:r>
      <w:r w:rsidR="004B2859" w:rsidRPr="00797585">
        <w:rPr>
          <w:rFonts w:ascii="Times New Roman" w:hAnsi="Times New Roman" w:cs="Times New Roman"/>
          <w:sz w:val="24"/>
          <w:szCs w:val="24"/>
        </w:rPr>
        <w:t>i</w:t>
      </w:r>
      <w:r w:rsidR="0064222D" w:rsidRPr="00797585">
        <w:rPr>
          <w:rFonts w:ascii="Times New Roman" w:hAnsi="Times New Roman" w:cs="Times New Roman"/>
          <w:sz w:val="24"/>
          <w:szCs w:val="24"/>
        </w:rPr>
        <w:t xml:space="preserve"> 29 lõike </w:t>
      </w:r>
      <w:r w:rsidR="004B2859" w:rsidRPr="00797585">
        <w:rPr>
          <w:rFonts w:ascii="Times New Roman" w:hAnsi="Times New Roman" w:cs="Times New Roman"/>
          <w:sz w:val="24"/>
          <w:szCs w:val="24"/>
        </w:rPr>
        <w:t xml:space="preserve">1 </w:t>
      </w:r>
      <w:r w:rsidR="008F61D7" w:rsidRPr="00797585">
        <w:rPr>
          <w:rFonts w:ascii="Times New Roman" w:hAnsi="Times New Roman" w:cs="Times New Roman"/>
          <w:sz w:val="24"/>
          <w:szCs w:val="24"/>
        </w:rPr>
        <w:t>punktid 2 ja 3</w:t>
      </w:r>
      <w:r w:rsidR="0064222D" w:rsidRPr="00797585">
        <w:rPr>
          <w:rFonts w:ascii="Times New Roman" w:hAnsi="Times New Roman" w:cs="Times New Roman"/>
          <w:sz w:val="24"/>
          <w:szCs w:val="24"/>
        </w:rPr>
        <w:t xml:space="preserve"> muudetakse ning sõnastatakse järgmiselt:</w:t>
      </w:r>
    </w:p>
    <w:p w14:paraId="1235F512" w14:textId="77777777" w:rsidR="001F22F5" w:rsidRPr="00797585" w:rsidRDefault="0064222D"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„2)</w:t>
      </w:r>
      <w:r w:rsidR="001F22F5" w:rsidRPr="00797585">
        <w:rPr>
          <w:rFonts w:ascii="Times New Roman" w:hAnsi="Times New Roman" w:cs="Times New Roman"/>
          <w:sz w:val="24"/>
          <w:szCs w:val="24"/>
        </w:rPr>
        <w:t xml:space="preserve"> </w:t>
      </w:r>
      <w:r w:rsidRPr="00797585">
        <w:rPr>
          <w:rFonts w:ascii="Times New Roman" w:hAnsi="Times New Roman" w:cs="Times New Roman"/>
          <w:sz w:val="24"/>
          <w:szCs w:val="24"/>
        </w:rPr>
        <w:t>tagab maaparandussüsteemi ehitamisest teavitamise;</w:t>
      </w:r>
    </w:p>
    <w:p w14:paraId="22DA9D88" w14:textId="72B8342D" w:rsidR="001F22F5" w:rsidRPr="00797585" w:rsidRDefault="500A0D9C" w:rsidP="002831F6">
      <w:pPr>
        <w:shd w:val="clear" w:color="auto" w:fill="FFFFFF" w:themeFill="background1"/>
        <w:spacing w:after="0" w:line="240" w:lineRule="auto"/>
        <w:jc w:val="both"/>
        <w:rPr>
          <w:rFonts w:ascii="Times New Roman" w:hAnsi="Times New Roman" w:cs="Times New Roman"/>
          <w:sz w:val="24"/>
          <w:szCs w:val="24"/>
        </w:rPr>
      </w:pPr>
      <w:r w:rsidRPr="37670F93">
        <w:rPr>
          <w:rFonts w:ascii="Times New Roman" w:hAnsi="Times New Roman" w:cs="Times New Roman"/>
          <w:sz w:val="24"/>
          <w:szCs w:val="24"/>
        </w:rPr>
        <w:t>3)</w:t>
      </w:r>
      <w:r w:rsidR="7073DEDF" w:rsidRPr="37670F93">
        <w:rPr>
          <w:rFonts w:ascii="Times New Roman" w:hAnsi="Times New Roman" w:cs="Times New Roman"/>
          <w:sz w:val="24"/>
          <w:szCs w:val="24"/>
        </w:rPr>
        <w:t xml:space="preserve"> </w:t>
      </w:r>
      <w:r w:rsidRPr="37670F93">
        <w:rPr>
          <w:rFonts w:ascii="Times New Roman" w:hAnsi="Times New Roman" w:cs="Times New Roman"/>
          <w:sz w:val="24"/>
          <w:szCs w:val="24"/>
        </w:rPr>
        <w:t xml:space="preserve">tagab maaparandussüsteemi ehitamise ehitusloa või </w:t>
      </w:r>
      <w:r w:rsidR="0064222D" w:rsidRPr="37670F93">
        <w:rPr>
          <w:rFonts w:ascii="Times New Roman" w:hAnsi="Times New Roman" w:cs="Times New Roman"/>
          <w:sz w:val="24"/>
          <w:szCs w:val="24"/>
        </w:rPr>
        <w:t>-</w:t>
      </w:r>
      <w:r w:rsidRPr="37670F93">
        <w:rPr>
          <w:rFonts w:ascii="Times New Roman" w:hAnsi="Times New Roman" w:cs="Times New Roman"/>
          <w:sz w:val="24"/>
          <w:szCs w:val="24"/>
        </w:rPr>
        <w:t xml:space="preserve">teatise alusel ja ehitusprojekti </w:t>
      </w:r>
      <w:r w:rsidR="4BB5BBE5" w:rsidRPr="37670F93">
        <w:rPr>
          <w:rFonts w:ascii="Times New Roman" w:hAnsi="Times New Roman" w:cs="Times New Roman"/>
          <w:sz w:val="24"/>
          <w:szCs w:val="24"/>
        </w:rPr>
        <w:t xml:space="preserve">või ehituskava </w:t>
      </w:r>
      <w:r w:rsidRPr="37670F93">
        <w:rPr>
          <w:rFonts w:ascii="Times New Roman" w:hAnsi="Times New Roman" w:cs="Times New Roman"/>
          <w:sz w:val="24"/>
          <w:szCs w:val="24"/>
        </w:rPr>
        <w:t>kohaselt;</w:t>
      </w:r>
      <w:r w:rsidR="4BB5BBE5" w:rsidRPr="37670F93">
        <w:rPr>
          <w:rFonts w:ascii="Times New Roman" w:hAnsi="Times New Roman" w:cs="Times New Roman"/>
          <w:sz w:val="24"/>
          <w:szCs w:val="24"/>
        </w:rPr>
        <w:t>“;</w:t>
      </w:r>
    </w:p>
    <w:p w14:paraId="6E011D92" w14:textId="77777777" w:rsidR="008F61D7" w:rsidRPr="00797585" w:rsidRDefault="008F61D7" w:rsidP="002831F6">
      <w:pPr>
        <w:shd w:val="clear" w:color="auto" w:fill="FFFFFF" w:themeFill="background1"/>
        <w:spacing w:after="0" w:line="240" w:lineRule="auto"/>
        <w:jc w:val="both"/>
        <w:rPr>
          <w:rFonts w:ascii="Times New Roman" w:hAnsi="Times New Roman" w:cs="Times New Roman"/>
          <w:sz w:val="24"/>
          <w:szCs w:val="24"/>
        </w:rPr>
      </w:pPr>
    </w:p>
    <w:p w14:paraId="6D5E190A" w14:textId="4D7E54F2" w:rsidR="008F61D7" w:rsidRPr="00797585" w:rsidRDefault="00193D46"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25</w:t>
      </w:r>
      <w:r w:rsidR="008F61D7" w:rsidRPr="00797585">
        <w:rPr>
          <w:rFonts w:ascii="Times New Roman" w:hAnsi="Times New Roman" w:cs="Times New Roman"/>
          <w:b/>
          <w:bCs/>
          <w:sz w:val="24"/>
          <w:szCs w:val="24"/>
        </w:rPr>
        <w:t>)</w:t>
      </w:r>
      <w:r w:rsidR="008F61D7" w:rsidRPr="00797585">
        <w:rPr>
          <w:rFonts w:ascii="Times New Roman" w:hAnsi="Times New Roman" w:cs="Times New Roman"/>
          <w:sz w:val="24"/>
          <w:szCs w:val="24"/>
        </w:rPr>
        <w:t xml:space="preserve"> paragrahvi 29 lõike 1 punkt 4 tunnistatakse kehtetuks;</w:t>
      </w:r>
    </w:p>
    <w:p w14:paraId="29315A29" w14:textId="77777777" w:rsidR="008F61D7" w:rsidRPr="00797585" w:rsidRDefault="008F61D7" w:rsidP="002831F6">
      <w:pPr>
        <w:shd w:val="clear" w:color="auto" w:fill="FFFFFF" w:themeFill="background1"/>
        <w:spacing w:after="0" w:line="240" w:lineRule="auto"/>
        <w:jc w:val="both"/>
        <w:rPr>
          <w:rFonts w:ascii="Times New Roman" w:hAnsi="Times New Roman" w:cs="Times New Roman"/>
          <w:sz w:val="24"/>
          <w:szCs w:val="24"/>
        </w:rPr>
      </w:pPr>
    </w:p>
    <w:p w14:paraId="070E4A4E" w14:textId="3F54A84D" w:rsidR="008F61D7" w:rsidRPr="00797585" w:rsidRDefault="00193D46"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26</w:t>
      </w:r>
      <w:r w:rsidR="008F61D7" w:rsidRPr="00797585">
        <w:rPr>
          <w:rFonts w:ascii="Times New Roman" w:hAnsi="Times New Roman" w:cs="Times New Roman"/>
          <w:b/>
          <w:bCs/>
          <w:sz w:val="24"/>
          <w:szCs w:val="24"/>
        </w:rPr>
        <w:t>)</w:t>
      </w:r>
      <w:r w:rsidR="008F61D7" w:rsidRPr="00797585">
        <w:rPr>
          <w:rFonts w:ascii="Times New Roman" w:hAnsi="Times New Roman" w:cs="Times New Roman"/>
          <w:sz w:val="24"/>
          <w:szCs w:val="24"/>
        </w:rPr>
        <w:t xml:space="preserve"> paragrahvi 29 lõike 1 punkt 6 muudetakse ja sõnastatakse järgmiselt:</w:t>
      </w:r>
    </w:p>
    <w:p w14:paraId="72DCBAC0" w14:textId="37091EA3" w:rsidR="001F22F5" w:rsidRPr="00797585" w:rsidRDefault="008F61D7"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w:t>
      </w:r>
      <w:r w:rsidR="0064222D" w:rsidRPr="00797585">
        <w:rPr>
          <w:rFonts w:ascii="Times New Roman" w:hAnsi="Times New Roman" w:cs="Times New Roman"/>
          <w:sz w:val="24"/>
          <w:szCs w:val="24"/>
        </w:rPr>
        <w:t>6)</w:t>
      </w:r>
      <w:r w:rsidR="001F22F5" w:rsidRPr="00797585">
        <w:rPr>
          <w:rFonts w:ascii="Times New Roman" w:hAnsi="Times New Roman" w:cs="Times New Roman"/>
          <w:sz w:val="24"/>
          <w:szCs w:val="24"/>
        </w:rPr>
        <w:t xml:space="preserve"> </w:t>
      </w:r>
      <w:r w:rsidR="0064222D" w:rsidRPr="00797585">
        <w:rPr>
          <w:rFonts w:ascii="Times New Roman" w:hAnsi="Times New Roman" w:cs="Times New Roman"/>
          <w:sz w:val="24"/>
          <w:szCs w:val="24"/>
        </w:rPr>
        <w:t>tagab pärast maaparandussüsteemi valmimist selle kasutamisest teavitamise;</w:t>
      </w:r>
      <w:r w:rsidRPr="00797585">
        <w:rPr>
          <w:rFonts w:ascii="Times New Roman" w:hAnsi="Times New Roman" w:cs="Times New Roman"/>
          <w:sz w:val="24"/>
          <w:szCs w:val="24"/>
        </w:rPr>
        <w:t>“</w:t>
      </w:r>
      <w:r w:rsidR="00B44103" w:rsidRPr="00797585">
        <w:rPr>
          <w:rFonts w:ascii="Times New Roman" w:hAnsi="Times New Roman" w:cs="Times New Roman"/>
          <w:sz w:val="24"/>
          <w:szCs w:val="24"/>
        </w:rPr>
        <w:t>;</w:t>
      </w:r>
    </w:p>
    <w:p w14:paraId="77F62E70" w14:textId="77777777" w:rsidR="00935BAE" w:rsidRPr="00797585" w:rsidRDefault="00935BAE" w:rsidP="002831F6">
      <w:pPr>
        <w:shd w:val="clear" w:color="auto" w:fill="FFFFFF" w:themeFill="background1"/>
        <w:spacing w:after="0" w:line="240" w:lineRule="auto"/>
        <w:jc w:val="both"/>
        <w:rPr>
          <w:rFonts w:ascii="Times New Roman" w:hAnsi="Times New Roman" w:cs="Times New Roman"/>
          <w:b/>
          <w:bCs/>
          <w:sz w:val="24"/>
          <w:szCs w:val="24"/>
        </w:rPr>
      </w:pPr>
    </w:p>
    <w:p w14:paraId="4B44763B" w14:textId="412676C3" w:rsidR="009A4241" w:rsidRPr="00797585" w:rsidRDefault="002134C5"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2</w:t>
      </w:r>
      <w:r w:rsidR="00193D46" w:rsidRPr="00797585">
        <w:rPr>
          <w:rFonts w:ascii="Times New Roman" w:hAnsi="Times New Roman" w:cs="Times New Roman"/>
          <w:b/>
          <w:bCs/>
          <w:sz w:val="24"/>
          <w:szCs w:val="24"/>
        </w:rPr>
        <w:t>7</w:t>
      </w:r>
      <w:r w:rsidR="009A4241" w:rsidRPr="00797585">
        <w:rPr>
          <w:rFonts w:ascii="Times New Roman" w:hAnsi="Times New Roman" w:cs="Times New Roman"/>
          <w:b/>
          <w:bCs/>
          <w:sz w:val="24"/>
          <w:szCs w:val="24"/>
        </w:rPr>
        <w:t>)</w:t>
      </w:r>
      <w:r w:rsidR="009A4241" w:rsidRPr="00797585">
        <w:rPr>
          <w:rFonts w:ascii="Times New Roman" w:hAnsi="Times New Roman" w:cs="Times New Roman"/>
          <w:sz w:val="24"/>
          <w:szCs w:val="24"/>
        </w:rPr>
        <w:t xml:space="preserve"> paragrahv</w:t>
      </w:r>
      <w:r w:rsidR="00257730" w:rsidRPr="00797585">
        <w:rPr>
          <w:rFonts w:ascii="Times New Roman" w:hAnsi="Times New Roman" w:cs="Times New Roman"/>
          <w:sz w:val="24"/>
          <w:szCs w:val="24"/>
        </w:rPr>
        <w:t>i</w:t>
      </w:r>
      <w:r w:rsidR="009A4241" w:rsidRPr="00797585">
        <w:rPr>
          <w:rFonts w:ascii="Times New Roman" w:hAnsi="Times New Roman" w:cs="Times New Roman"/>
          <w:sz w:val="24"/>
          <w:szCs w:val="24"/>
        </w:rPr>
        <w:t xml:space="preserve"> 30 lõi</w:t>
      </w:r>
      <w:r w:rsidR="00257730" w:rsidRPr="00797585">
        <w:rPr>
          <w:rFonts w:ascii="Times New Roman" w:hAnsi="Times New Roman" w:cs="Times New Roman"/>
          <w:sz w:val="24"/>
          <w:szCs w:val="24"/>
        </w:rPr>
        <w:t>ke</w:t>
      </w:r>
      <w:r w:rsidR="009A4241" w:rsidRPr="00797585">
        <w:rPr>
          <w:rFonts w:ascii="Times New Roman" w:hAnsi="Times New Roman" w:cs="Times New Roman"/>
          <w:sz w:val="24"/>
          <w:szCs w:val="24"/>
        </w:rPr>
        <w:t xml:space="preserve"> 2 </w:t>
      </w:r>
      <w:r w:rsidR="00257730" w:rsidRPr="00797585">
        <w:rPr>
          <w:rFonts w:ascii="Times New Roman" w:hAnsi="Times New Roman" w:cs="Times New Roman"/>
          <w:sz w:val="24"/>
          <w:szCs w:val="24"/>
        </w:rPr>
        <w:t>esime</w:t>
      </w:r>
      <w:r w:rsidR="00807DCC" w:rsidRPr="00797585">
        <w:rPr>
          <w:rFonts w:ascii="Times New Roman" w:hAnsi="Times New Roman" w:cs="Times New Roman"/>
          <w:sz w:val="24"/>
          <w:szCs w:val="24"/>
        </w:rPr>
        <w:t>ne</w:t>
      </w:r>
      <w:r w:rsidR="00257730" w:rsidRPr="00797585">
        <w:rPr>
          <w:rFonts w:ascii="Times New Roman" w:hAnsi="Times New Roman" w:cs="Times New Roman"/>
          <w:sz w:val="24"/>
          <w:szCs w:val="24"/>
        </w:rPr>
        <w:t xml:space="preserve"> lause </w:t>
      </w:r>
      <w:r w:rsidR="009A4241" w:rsidRPr="00797585">
        <w:rPr>
          <w:rFonts w:ascii="Times New Roman" w:hAnsi="Times New Roman" w:cs="Times New Roman"/>
          <w:sz w:val="24"/>
          <w:szCs w:val="24"/>
        </w:rPr>
        <w:t>muudetakse ja sõnastatakse järgmiselt</w:t>
      </w:r>
      <w:r w:rsidR="00530941" w:rsidRPr="00797585">
        <w:rPr>
          <w:rFonts w:ascii="Times New Roman" w:hAnsi="Times New Roman" w:cs="Times New Roman"/>
          <w:sz w:val="24"/>
          <w:szCs w:val="24"/>
        </w:rPr>
        <w:t>:</w:t>
      </w:r>
    </w:p>
    <w:p w14:paraId="12B6BFE9" w14:textId="16111E28" w:rsidR="00530941" w:rsidRPr="00797585" w:rsidRDefault="00530941" w:rsidP="002831F6">
      <w:pPr>
        <w:shd w:val="clear" w:color="auto" w:fill="FFFFFF" w:themeFill="background1"/>
        <w:spacing w:after="0" w:line="240" w:lineRule="auto"/>
        <w:jc w:val="both"/>
        <w:rPr>
          <w:rFonts w:ascii="Times New Roman" w:hAnsi="Times New Roman" w:cs="Times New Roman"/>
          <w:sz w:val="24"/>
          <w:szCs w:val="24"/>
        </w:rPr>
      </w:pPr>
      <w:r w:rsidRPr="0C7FFF9D">
        <w:rPr>
          <w:rFonts w:ascii="Times New Roman" w:hAnsi="Times New Roman" w:cs="Times New Roman"/>
          <w:sz w:val="24"/>
          <w:szCs w:val="24"/>
        </w:rPr>
        <w:t xml:space="preserve">„Omanikujärelevalvet ei tohi teha ettevõtja, kes maaparandussüsteemi ehitab või on koostanud selle maaparandussüsteemi </w:t>
      </w:r>
      <w:commentRangeStart w:id="39"/>
      <w:r w:rsidRPr="0C7FFF9D">
        <w:rPr>
          <w:rFonts w:ascii="Times New Roman" w:hAnsi="Times New Roman" w:cs="Times New Roman"/>
          <w:sz w:val="24"/>
          <w:szCs w:val="24"/>
        </w:rPr>
        <w:t>ehitusprojekti.</w:t>
      </w:r>
      <w:commentRangeEnd w:id="39"/>
      <w:r>
        <w:commentReference w:id="39"/>
      </w:r>
      <w:r w:rsidRPr="0C7FFF9D">
        <w:rPr>
          <w:rFonts w:ascii="Times New Roman" w:hAnsi="Times New Roman" w:cs="Times New Roman"/>
          <w:sz w:val="24"/>
          <w:szCs w:val="24"/>
        </w:rPr>
        <w:t>“</w:t>
      </w:r>
      <w:r w:rsidR="00A8151A" w:rsidRPr="0C7FFF9D">
        <w:rPr>
          <w:rFonts w:ascii="Times New Roman" w:hAnsi="Times New Roman" w:cs="Times New Roman"/>
          <w:sz w:val="24"/>
          <w:szCs w:val="24"/>
        </w:rPr>
        <w:t>;</w:t>
      </w:r>
    </w:p>
    <w:p w14:paraId="3AF428AB" w14:textId="77777777" w:rsidR="004B2859" w:rsidRPr="00797585" w:rsidRDefault="004B2859" w:rsidP="002831F6">
      <w:pPr>
        <w:shd w:val="clear" w:color="auto" w:fill="FFFFFF" w:themeFill="background1"/>
        <w:spacing w:after="0" w:line="240" w:lineRule="auto"/>
        <w:jc w:val="both"/>
        <w:rPr>
          <w:rFonts w:ascii="Times New Roman" w:hAnsi="Times New Roman" w:cs="Times New Roman"/>
          <w:sz w:val="24"/>
          <w:szCs w:val="24"/>
        </w:rPr>
      </w:pPr>
    </w:p>
    <w:p w14:paraId="6A135523" w14:textId="7BA6F9AB" w:rsidR="004B2859" w:rsidRPr="00797585" w:rsidRDefault="002134C5"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2</w:t>
      </w:r>
      <w:r w:rsidR="00193D46" w:rsidRPr="00797585">
        <w:rPr>
          <w:rFonts w:ascii="Times New Roman" w:hAnsi="Times New Roman" w:cs="Times New Roman"/>
          <w:b/>
          <w:bCs/>
          <w:sz w:val="24"/>
          <w:szCs w:val="24"/>
        </w:rPr>
        <w:t>8</w:t>
      </w:r>
      <w:r w:rsidR="004B2859" w:rsidRPr="00797585">
        <w:rPr>
          <w:rFonts w:ascii="Times New Roman" w:hAnsi="Times New Roman" w:cs="Times New Roman"/>
          <w:b/>
          <w:bCs/>
          <w:sz w:val="24"/>
          <w:szCs w:val="24"/>
        </w:rPr>
        <w:t>)</w:t>
      </w:r>
      <w:r w:rsidR="004B2859" w:rsidRPr="00797585">
        <w:rPr>
          <w:rFonts w:ascii="Times New Roman" w:hAnsi="Times New Roman" w:cs="Times New Roman"/>
          <w:sz w:val="24"/>
          <w:szCs w:val="24"/>
        </w:rPr>
        <w:t xml:space="preserve"> paragrahv</w:t>
      </w:r>
      <w:r w:rsidR="00A853F7" w:rsidRPr="00797585">
        <w:rPr>
          <w:rFonts w:ascii="Times New Roman" w:hAnsi="Times New Roman" w:cs="Times New Roman"/>
          <w:sz w:val="24"/>
          <w:szCs w:val="24"/>
        </w:rPr>
        <w:t>i</w:t>
      </w:r>
      <w:r w:rsidR="004B2859" w:rsidRPr="00797585">
        <w:rPr>
          <w:rFonts w:ascii="Times New Roman" w:hAnsi="Times New Roman" w:cs="Times New Roman"/>
          <w:sz w:val="24"/>
          <w:szCs w:val="24"/>
        </w:rPr>
        <w:t xml:space="preserve"> 30 lõi</w:t>
      </w:r>
      <w:r w:rsidR="00571C74" w:rsidRPr="00797585">
        <w:rPr>
          <w:rFonts w:ascii="Times New Roman" w:hAnsi="Times New Roman" w:cs="Times New Roman"/>
          <w:sz w:val="24"/>
          <w:szCs w:val="24"/>
        </w:rPr>
        <w:t>ge</w:t>
      </w:r>
      <w:r w:rsidR="004B2859" w:rsidRPr="00797585">
        <w:rPr>
          <w:rFonts w:ascii="Times New Roman" w:hAnsi="Times New Roman" w:cs="Times New Roman"/>
          <w:sz w:val="24"/>
          <w:szCs w:val="24"/>
        </w:rPr>
        <w:t xml:space="preserve"> 8 </w:t>
      </w:r>
      <w:r w:rsidR="00571C74" w:rsidRPr="00797585">
        <w:rPr>
          <w:rFonts w:ascii="Times New Roman" w:hAnsi="Times New Roman" w:cs="Times New Roman"/>
          <w:sz w:val="24"/>
          <w:szCs w:val="24"/>
        </w:rPr>
        <w:t>muudetakse ja sõnastatakse järgmiselt:</w:t>
      </w:r>
    </w:p>
    <w:p w14:paraId="72C1DE0F" w14:textId="546B9E85" w:rsidR="00571C74" w:rsidRPr="00797585" w:rsidRDefault="00571C74"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„(8) Käesolevat paragrahvi ei kohaldata väikesüsteemi </w:t>
      </w:r>
      <w:r w:rsidR="004A12E2" w:rsidRPr="00797585">
        <w:rPr>
          <w:rFonts w:ascii="Times New Roman" w:hAnsi="Times New Roman" w:cs="Times New Roman"/>
          <w:sz w:val="24"/>
          <w:szCs w:val="24"/>
        </w:rPr>
        <w:t xml:space="preserve">ehitamise </w:t>
      </w:r>
      <w:r w:rsidRPr="00797585">
        <w:rPr>
          <w:rFonts w:ascii="Times New Roman" w:hAnsi="Times New Roman" w:cs="Times New Roman"/>
          <w:sz w:val="24"/>
          <w:szCs w:val="24"/>
        </w:rPr>
        <w:t>ja käesoleva seaduse § 20</w:t>
      </w:r>
      <w:r w:rsidRPr="00797585">
        <w:rPr>
          <w:rFonts w:ascii="Times New Roman" w:hAnsi="Times New Roman" w:cs="Times New Roman"/>
          <w:sz w:val="24"/>
          <w:szCs w:val="24"/>
          <w:vertAlign w:val="superscript"/>
        </w:rPr>
        <w:t>1</w:t>
      </w:r>
      <w:r w:rsidRPr="00797585">
        <w:rPr>
          <w:rFonts w:ascii="Times New Roman" w:hAnsi="Times New Roman" w:cs="Times New Roman"/>
          <w:sz w:val="24"/>
          <w:szCs w:val="24"/>
        </w:rPr>
        <w:t xml:space="preserve"> lõikes </w:t>
      </w:r>
      <w:r w:rsidR="00855F0F" w:rsidRPr="00797585">
        <w:rPr>
          <w:rFonts w:ascii="Times New Roman" w:hAnsi="Times New Roman" w:cs="Times New Roman"/>
          <w:sz w:val="24"/>
          <w:szCs w:val="24"/>
        </w:rPr>
        <w:t xml:space="preserve">5 </w:t>
      </w:r>
      <w:r w:rsidRPr="00797585">
        <w:rPr>
          <w:rFonts w:ascii="Times New Roman" w:hAnsi="Times New Roman" w:cs="Times New Roman"/>
          <w:sz w:val="24"/>
          <w:szCs w:val="24"/>
        </w:rPr>
        <w:t>nimetamata üksikrajatise ehitamise suhtes.“;</w:t>
      </w:r>
    </w:p>
    <w:p w14:paraId="2F9B99AA" w14:textId="77777777" w:rsidR="00B17658" w:rsidRPr="00797585" w:rsidRDefault="00B17658" w:rsidP="002831F6">
      <w:pPr>
        <w:shd w:val="clear" w:color="auto" w:fill="FFFFFF" w:themeFill="background1"/>
        <w:spacing w:after="0" w:line="240" w:lineRule="auto"/>
        <w:jc w:val="both"/>
        <w:rPr>
          <w:rFonts w:ascii="Times New Roman" w:hAnsi="Times New Roman" w:cs="Times New Roman"/>
          <w:sz w:val="24"/>
          <w:szCs w:val="24"/>
        </w:rPr>
      </w:pPr>
    </w:p>
    <w:p w14:paraId="3CAC78FB" w14:textId="3FAD3712" w:rsidR="00B17658" w:rsidRPr="00797585" w:rsidRDefault="0065647F"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2</w:t>
      </w:r>
      <w:r w:rsidR="00193D46" w:rsidRPr="00797585">
        <w:rPr>
          <w:rFonts w:ascii="Times New Roman" w:hAnsi="Times New Roman" w:cs="Times New Roman"/>
          <w:b/>
          <w:bCs/>
          <w:sz w:val="24"/>
          <w:szCs w:val="24"/>
        </w:rPr>
        <w:t>9</w:t>
      </w:r>
      <w:r w:rsidR="00B17658" w:rsidRPr="00797585">
        <w:rPr>
          <w:rFonts w:ascii="Times New Roman" w:hAnsi="Times New Roman" w:cs="Times New Roman"/>
          <w:b/>
          <w:bCs/>
          <w:sz w:val="24"/>
          <w:szCs w:val="24"/>
        </w:rPr>
        <w:t>)</w:t>
      </w:r>
      <w:r w:rsidR="00B17658" w:rsidRPr="00797585">
        <w:rPr>
          <w:rFonts w:ascii="Times New Roman" w:hAnsi="Times New Roman" w:cs="Times New Roman"/>
          <w:sz w:val="24"/>
          <w:szCs w:val="24"/>
        </w:rPr>
        <w:t xml:space="preserve"> seadust täiendatakse §-ga 30</w:t>
      </w:r>
      <w:r w:rsidR="00B17658" w:rsidRPr="00797585">
        <w:rPr>
          <w:rFonts w:ascii="Times New Roman" w:hAnsi="Times New Roman" w:cs="Times New Roman"/>
          <w:sz w:val="24"/>
          <w:szCs w:val="24"/>
          <w:vertAlign w:val="superscript"/>
        </w:rPr>
        <w:t>1</w:t>
      </w:r>
      <w:r w:rsidR="00B17658" w:rsidRPr="00797585">
        <w:rPr>
          <w:rFonts w:ascii="Times New Roman" w:hAnsi="Times New Roman" w:cs="Times New Roman"/>
          <w:sz w:val="24"/>
          <w:szCs w:val="24"/>
        </w:rPr>
        <w:t xml:space="preserve"> järgmises sõnastuses:</w:t>
      </w:r>
    </w:p>
    <w:p w14:paraId="6AC0015E" w14:textId="732696CF" w:rsidR="00B17658" w:rsidRPr="00797585" w:rsidRDefault="00B17658" w:rsidP="002831F6">
      <w:pPr>
        <w:shd w:val="clear" w:color="auto" w:fill="FFFFFF" w:themeFill="background1"/>
        <w:spacing w:after="0" w:line="240" w:lineRule="auto"/>
        <w:jc w:val="both"/>
        <w:rPr>
          <w:rFonts w:ascii="Times New Roman" w:hAnsi="Times New Roman" w:cs="Times New Roman"/>
          <w:b/>
          <w:bCs/>
          <w:sz w:val="24"/>
          <w:szCs w:val="24"/>
        </w:rPr>
      </w:pPr>
      <w:r w:rsidRPr="00797585">
        <w:rPr>
          <w:rFonts w:ascii="Times New Roman" w:hAnsi="Times New Roman" w:cs="Times New Roman"/>
          <w:sz w:val="24"/>
          <w:szCs w:val="24"/>
        </w:rPr>
        <w:t>„</w:t>
      </w:r>
      <w:r w:rsidRPr="00797585">
        <w:rPr>
          <w:rFonts w:ascii="Times New Roman" w:hAnsi="Times New Roman" w:cs="Times New Roman"/>
          <w:b/>
          <w:bCs/>
          <w:sz w:val="24"/>
          <w:szCs w:val="24"/>
        </w:rPr>
        <w:t>§ 30</w:t>
      </w:r>
      <w:r w:rsidRPr="00797585">
        <w:rPr>
          <w:rFonts w:ascii="Times New Roman" w:hAnsi="Times New Roman" w:cs="Times New Roman"/>
          <w:b/>
          <w:bCs/>
          <w:sz w:val="24"/>
          <w:szCs w:val="24"/>
          <w:vertAlign w:val="superscript"/>
        </w:rPr>
        <w:t>1</w:t>
      </w:r>
      <w:r w:rsidRPr="00797585">
        <w:rPr>
          <w:rFonts w:ascii="Times New Roman" w:hAnsi="Times New Roman" w:cs="Times New Roman"/>
          <w:b/>
          <w:bCs/>
          <w:sz w:val="24"/>
          <w:szCs w:val="24"/>
        </w:rPr>
        <w:t>. Maaparandussüsteemi kasutamisest teavitamine</w:t>
      </w:r>
    </w:p>
    <w:p w14:paraId="121E8BA2" w14:textId="77777777" w:rsidR="00935BAE" w:rsidRPr="00797585" w:rsidRDefault="00935BAE" w:rsidP="002831F6">
      <w:pPr>
        <w:shd w:val="clear" w:color="auto" w:fill="FFFFFF" w:themeFill="background1"/>
        <w:spacing w:after="0" w:line="240" w:lineRule="auto"/>
        <w:jc w:val="both"/>
        <w:rPr>
          <w:rFonts w:ascii="Times New Roman" w:hAnsi="Times New Roman" w:cs="Times New Roman"/>
          <w:sz w:val="24"/>
          <w:szCs w:val="24"/>
        </w:rPr>
      </w:pPr>
    </w:p>
    <w:p w14:paraId="0C38135B" w14:textId="11F10011" w:rsidR="007A7684" w:rsidRPr="00797585" w:rsidRDefault="00B17658"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(1) </w:t>
      </w:r>
      <w:r w:rsidR="007A7684" w:rsidRPr="00797585">
        <w:rPr>
          <w:rFonts w:ascii="Times New Roman" w:hAnsi="Times New Roman" w:cs="Times New Roman"/>
          <w:sz w:val="24"/>
          <w:szCs w:val="24"/>
        </w:rPr>
        <w:t xml:space="preserve">Maa- ja Ruumiametile tuleb 90 päeva jooksul maaparandussüsteemi valmimisest arvates esitada </w:t>
      </w:r>
      <w:r w:rsidR="00153640" w:rsidRPr="00797585">
        <w:rPr>
          <w:rFonts w:ascii="Times New Roman" w:hAnsi="Times New Roman" w:cs="Times New Roman"/>
          <w:sz w:val="24"/>
          <w:szCs w:val="24"/>
        </w:rPr>
        <w:t xml:space="preserve">maaparandussüsteemi </w:t>
      </w:r>
      <w:r w:rsidR="007A7684" w:rsidRPr="00797585">
        <w:rPr>
          <w:rFonts w:ascii="Times New Roman" w:hAnsi="Times New Roman" w:cs="Times New Roman"/>
          <w:sz w:val="24"/>
          <w:szCs w:val="24"/>
        </w:rPr>
        <w:t>kasutusteatis</w:t>
      </w:r>
      <w:r w:rsidR="00121A28" w:rsidRPr="00797585">
        <w:rPr>
          <w:rFonts w:ascii="Times New Roman" w:hAnsi="Times New Roman" w:cs="Times New Roman"/>
          <w:sz w:val="24"/>
          <w:szCs w:val="24"/>
        </w:rPr>
        <w:t xml:space="preserve"> (edaspidi </w:t>
      </w:r>
      <w:r w:rsidR="00121A28" w:rsidRPr="00797585">
        <w:rPr>
          <w:rFonts w:ascii="Times New Roman" w:hAnsi="Times New Roman" w:cs="Times New Roman"/>
          <w:i/>
          <w:iCs/>
          <w:sz w:val="24"/>
          <w:szCs w:val="24"/>
        </w:rPr>
        <w:t>kasutusteatis</w:t>
      </w:r>
      <w:r w:rsidR="00121A28" w:rsidRPr="00797585">
        <w:rPr>
          <w:rFonts w:ascii="Times New Roman" w:hAnsi="Times New Roman" w:cs="Times New Roman"/>
          <w:sz w:val="24"/>
          <w:szCs w:val="24"/>
        </w:rPr>
        <w:t>)</w:t>
      </w:r>
      <w:r w:rsidR="007A7684" w:rsidRPr="00797585">
        <w:rPr>
          <w:rFonts w:ascii="Times New Roman" w:hAnsi="Times New Roman" w:cs="Times New Roman"/>
          <w:sz w:val="24"/>
          <w:szCs w:val="24"/>
        </w:rPr>
        <w:t>.</w:t>
      </w:r>
    </w:p>
    <w:p w14:paraId="6B308461" w14:textId="77777777" w:rsidR="00935BAE" w:rsidRPr="00797585" w:rsidRDefault="00935BAE" w:rsidP="002831F6">
      <w:pPr>
        <w:shd w:val="clear" w:color="auto" w:fill="FFFFFF" w:themeFill="background1"/>
        <w:spacing w:after="0" w:line="240" w:lineRule="auto"/>
        <w:jc w:val="both"/>
        <w:rPr>
          <w:rFonts w:ascii="Times New Roman" w:hAnsi="Times New Roman" w:cs="Times New Roman"/>
          <w:sz w:val="24"/>
          <w:szCs w:val="24"/>
        </w:rPr>
      </w:pPr>
    </w:p>
    <w:p w14:paraId="278CD481" w14:textId="3E43C76A" w:rsidR="004951FA" w:rsidRPr="00797585" w:rsidRDefault="004951FA"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(2) Väikesüsteemi ja üksikrajatise </w:t>
      </w:r>
      <w:r w:rsidR="00FE3883" w:rsidRPr="00797585">
        <w:rPr>
          <w:rFonts w:ascii="Times New Roman" w:hAnsi="Times New Roman" w:cs="Times New Roman"/>
          <w:sz w:val="24"/>
          <w:szCs w:val="24"/>
        </w:rPr>
        <w:t>puhul</w:t>
      </w:r>
      <w:r w:rsidRPr="00797585">
        <w:rPr>
          <w:rFonts w:ascii="Times New Roman" w:hAnsi="Times New Roman" w:cs="Times New Roman"/>
          <w:sz w:val="24"/>
          <w:szCs w:val="24"/>
        </w:rPr>
        <w:t xml:space="preserve"> tuleb kasutusteatis Maa- ja Ruumiametile</w:t>
      </w:r>
      <w:r w:rsidRPr="00797585" w:rsidDel="004951FA">
        <w:rPr>
          <w:rFonts w:ascii="Times New Roman" w:hAnsi="Times New Roman" w:cs="Times New Roman"/>
          <w:sz w:val="24"/>
          <w:szCs w:val="24"/>
        </w:rPr>
        <w:t xml:space="preserve"> </w:t>
      </w:r>
      <w:r w:rsidRPr="00797585">
        <w:rPr>
          <w:rFonts w:ascii="Times New Roman" w:hAnsi="Times New Roman" w:cs="Times New Roman"/>
          <w:sz w:val="24"/>
          <w:szCs w:val="24"/>
        </w:rPr>
        <w:t>esitada kümne päeva jooksul väikesüsteemi või üksikrajatise valmimisest arvates.</w:t>
      </w:r>
    </w:p>
    <w:p w14:paraId="030FD926" w14:textId="77777777" w:rsidR="00935BAE" w:rsidRPr="00797585" w:rsidRDefault="00935BAE" w:rsidP="002831F6">
      <w:pPr>
        <w:shd w:val="clear" w:color="auto" w:fill="FFFFFF" w:themeFill="background1"/>
        <w:spacing w:after="0" w:line="240" w:lineRule="auto"/>
        <w:jc w:val="both"/>
        <w:rPr>
          <w:rFonts w:ascii="Times New Roman" w:hAnsi="Times New Roman" w:cs="Times New Roman"/>
          <w:sz w:val="24"/>
          <w:szCs w:val="24"/>
        </w:rPr>
      </w:pPr>
    </w:p>
    <w:p w14:paraId="2DACB7C3" w14:textId="10907C0C" w:rsidR="00B17658" w:rsidRPr="00797585" w:rsidRDefault="00B17658"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w:t>
      </w:r>
      <w:r w:rsidR="004951FA" w:rsidRPr="00797585">
        <w:rPr>
          <w:rFonts w:ascii="Times New Roman" w:hAnsi="Times New Roman" w:cs="Times New Roman"/>
          <w:sz w:val="24"/>
          <w:szCs w:val="24"/>
        </w:rPr>
        <w:t>3</w:t>
      </w:r>
      <w:r w:rsidRPr="00797585">
        <w:rPr>
          <w:rFonts w:ascii="Times New Roman" w:hAnsi="Times New Roman" w:cs="Times New Roman"/>
          <w:sz w:val="24"/>
          <w:szCs w:val="24"/>
        </w:rPr>
        <w:t xml:space="preserve">) Kasutusteatises </w:t>
      </w:r>
      <w:bookmarkStart w:id="40" w:name="_Hlk208929823"/>
      <w:r w:rsidRPr="00797585">
        <w:rPr>
          <w:rFonts w:ascii="Times New Roman" w:hAnsi="Times New Roman" w:cs="Times New Roman"/>
          <w:sz w:val="24"/>
          <w:szCs w:val="24"/>
        </w:rPr>
        <w:t>märgitakse järgmised</w:t>
      </w:r>
      <w:r w:rsidR="00FE3883" w:rsidRPr="00797585">
        <w:rPr>
          <w:rFonts w:ascii="Times New Roman" w:hAnsi="Times New Roman" w:cs="Times New Roman"/>
          <w:sz w:val="24"/>
          <w:szCs w:val="24"/>
        </w:rPr>
        <w:t xml:space="preserve"> asjakohased</w:t>
      </w:r>
      <w:r w:rsidRPr="00797585">
        <w:rPr>
          <w:rFonts w:ascii="Times New Roman" w:hAnsi="Times New Roman" w:cs="Times New Roman"/>
          <w:sz w:val="24"/>
          <w:szCs w:val="24"/>
        </w:rPr>
        <w:t xml:space="preserve"> andmed:</w:t>
      </w:r>
    </w:p>
    <w:bookmarkEnd w:id="40"/>
    <w:p w14:paraId="473F4AF5" w14:textId="12305444" w:rsidR="00B9558E" w:rsidRPr="00797585" w:rsidRDefault="00B17658"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1)</w:t>
      </w:r>
      <w:r w:rsidR="00B9558E" w:rsidRPr="00797585">
        <w:rPr>
          <w:rFonts w:ascii="Times New Roman" w:hAnsi="Times New Roman" w:cs="Times New Roman"/>
          <w:sz w:val="24"/>
          <w:szCs w:val="24"/>
        </w:rPr>
        <w:t xml:space="preserve"> </w:t>
      </w:r>
      <w:r w:rsidRPr="00797585">
        <w:rPr>
          <w:rFonts w:ascii="Times New Roman" w:hAnsi="Times New Roman" w:cs="Times New Roman"/>
          <w:sz w:val="24"/>
          <w:szCs w:val="24"/>
        </w:rPr>
        <w:t xml:space="preserve">käesoleva seaduse § 12 lõike </w:t>
      </w:r>
      <w:r w:rsidR="001B0E19" w:rsidRPr="00797585">
        <w:rPr>
          <w:rFonts w:ascii="Times New Roman" w:hAnsi="Times New Roman" w:cs="Times New Roman"/>
          <w:sz w:val="24"/>
          <w:szCs w:val="24"/>
        </w:rPr>
        <w:t>3</w:t>
      </w:r>
      <w:r w:rsidRPr="00797585">
        <w:rPr>
          <w:rFonts w:ascii="Times New Roman" w:hAnsi="Times New Roman" w:cs="Times New Roman"/>
          <w:sz w:val="24"/>
          <w:szCs w:val="24"/>
        </w:rPr>
        <w:t xml:space="preserve"> punktides</w:t>
      </w:r>
      <w:r w:rsidR="00884D6A" w:rsidRPr="00797585">
        <w:rPr>
          <w:rFonts w:ascii="Times New Roman" w:hAnsi="Times New Roman" w:cs="Times New Roman"/>
          <w:sz w:val="24"/>
          <w:szCs w:val="24"/>
        </w:rPr>
        <w:t xml:space="preserve"> </w:t>
      </w:r>
      <w:r w:rsidR="00402F6E">
        <w:rPr>
          <w:rFonts w:ascii="Times New Roman" w:hAnsi="Times New Roman" w:cs="Times New Roman"/>
          <w:sz w:val="24"/>
          <w:szCs w:val="24"/>
        </w:rPr>
        <w:t xml:space="preserve">1 ja 2 ning </w:t>
      </w:r>
      <w:r w:rsidRPr="00797585">
        <w:rPr>
          <w:rFonts w:ascii="Times New Roman" w:hAnsi="Times New Roman" w:cs="Times New Roman"/>
          <w:sz w:val="24"/>
          <w:szCs w:val="24"/>
        </w:rPr>
        <w:t>4</w:t>
      </w:r>
      <w:bookmarkStart w:id="41" w:name="_Hlk212023216"/>
      <w:r w:rsidRPr="00797585">
        <w:rPr>
          <w:rFonts w:ascii="Times New Roman" w:hAnsi="Times New Roman" w:cs="Times New Roman"/>
          <w:sz w:val="24"/>
          <w:szCs w:val="24"/>
        </w:rPr>
        <w:t>–</w:t>
      </w:r>
      <w:bookmarkEnd w:id="41"/>
      <w:r w:rsidR="001B0E19" w:rsidRPr="00797585">
        <w:rPr>
          <w:rFonts w:ascii="Times New Roman" w:hAnsi="Times New Roman" w:cs="Times New Roman"/>
          <w:sz w:val="24"/>
          <w:szCs w:val="24"/>
        </w:rPr>
        <w:t>9</w:t>
      </w:r>
      <w:r w:rsidRPr="00797585">
        <w:rPr>
          <w:rFonts w:ascii="Times New Roman" w:hAnsi="Times New Roman" w:cs="Times New Roman"/>
          <w:sz w:val="24"/>
          <w:szCs w:val="24"/>
        </w:rPr>
        <w:t xml:space="preserve"> nimetatud andmed;</w:t>
      </w:r>
    </w:p>
    <w:p w14:paraId="5612928C" w14:textId="617CC9B7" w:rsidR="00B17658" w:rsidRPr="00797585" w:rsidRDefault="00B17658"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2)</w:t>
      </w:r>
      <w:r w:rsidR="00B9558E" w:rsidRPr="00797585">
        <w:rPr>
          <w:rFonts w:ascii="Times New Roman" w:hAnsi="Times New Roman" w:cs="Times New Roman"/>
          <w:sz w:val="24"/>
          <w:szCs w:val="24"/>
        </w:rPr>
        <w:t xml:space="preserve"> </w:t>
      </w:r>
      <w:r w:rsidRPr="00797585">
        <w:rPr>
          <w:rFonts w:ascii="Times New Roman" w:hAnsi="Times New Roman" w:cs="Times New Roman"/>
          <w:sz w:val="24"/>
          <w:szCs w:val="24"/>
        </w:rPr>
        <w:t>käesoleva seaduse 20</w:t>
      </w:r>
      <w:r w:rsidRPr="00797585">
        <w:rPr>
          <w:rFonts w:ascii="Times New Roman" w:hAnsi="Times New Roman" w:cs="Times New Roman"/>
          <w:sz w:val="24"/>
          <w:szCs w:val="24"/>
          <w:vertAlign w:val="superscript"/>
        </w:rPr>
        <w:t>1</w:t>
      </w:r>
      <w:r w:rsidRPr="00797585">
        <w:rPr>
          <w:rFonts w:ascii="Times New Roman" w:hAnsi="Times New Roman" w:cs="Times New Roman"/>
          <w:sz w:val="24"/>
          <w:szCs w:val="24"/>
        </w:rPr>
        <w:t xml:space="preserve"> lõike </w:t>
      </w:r>
      <w:r w:rsidR="00FE3883" w:rsidRPr="00797585">
        <w:rPr>
          <w:rFonts w:ascii="Times New Roman" w:hAnsi="Times New Roman" w:cs="Times New Roman"/>
          <w:sz w:val="24"/>
          <w:szCs w:val="24"/>
        </w:rPr>
        <w:t xml:space="preserve">2 </w:t>
      </w:r>
      <w:r w:rsidRPr="00797585">
        <w:rPr>
          <w:rFonts w:ascii="Times New Roman" w:hAnsi="Times New Roman" w:cs="Times New Roman"/>
          <w:sz w:val="24"/>
          <w:szCs w:val="24"/>
        </w:rPr>
        <w:t xml:space="preserve">punktides </w:t>
      </w:r>
      <w:r w:rsidR="00E404F1" w:rsidRPr="00797585">
        <w:rPr>
          <w:rFonts w:ascii="Times New Roman" w:hAnsi="Times New Roman" w:cs="Times New Roman"/>
          <w:sz w:val="24"/>
          <w:szCs w:val="24"/>
        </w:rPr>
        <w:t>6–</w:t>
      </w:r>
      <w:r w:rsidRPr="00797585">
        <w:rPr>
          <w:rFonts w:ascii="Times New Roman" w:hAnsi="Times New Roman" w:cs="Times New Roman"/>
          <w:sz w:val="24"/>
          <w:szCs w:val="24"/>
        </w:rPr>
        <w:t>8 nimetatud andmed;</w:t>
      </w:r>
    </w:p>
    <w:p w14:paraId="218CF57B" w14:textId="3C719A90" w:rsidR="00B17658" w:rsidRPr="00797585" w:rsidRDefault="00B17658"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3)</w:t>
      </w:r>
      <w:r w:rsidR="00B9558E" w:rsidRPr="00797585">
        <w:rPr>
          <w:rFonts w:ascii="Times New Roman" w:hAnsi="Times New Roman" w:cs="Times New Roman"/>
          <w:sz w:val="24"/>
          <w:szCs w:val="24"/>
        </w:rPr>
        <w:t xml:space="preserve"> </w:t>
      </w:r>
      <w:r w:rsidRPr="00797585">
        <w:rPr>
          <w:rFonts w:ascii="Times New Roman" w:hAnsi="Times New Roman" w:cs="Times New Roman"/>
          <w:sz w:val="24"/>
          <w:szCs w:val="24"/>
        </w:rPr>
        <w:t>väikesüsteemi teostusjoonise koostaja andmed;</w:t>
      </w:r>
    </w:p>
    <w:p w14:paraId="37B22363" w14:textId="23E40F91" w:rsidR="00B17658" w:rsidRPr="00797585" w:rsidRDefault="00B17658"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4) </w:t>
      </w:r>
      <w:r w:rsidR="001646FD" w:rsidRPr="00797585">
        <w:rPr>
          <w:rFonts w:ascii="Times New Roman" w:hAnsi="Times New Roman" w:cs="Times New Roman"/>
          <w:sz w:val="24"/>
          <w:szCs w:val="24"/>
        </w:rPr>
        <w:t xml:space="preserve">maaparandussüsteemi </w:t>
      </w:r>
      <w:r w:rsidRPr="00797585">
        <w:rPr>
          <w:rFonts w:ascii="Times New Roman" w:hAnsi="Times New Roman" w:cs="Times New Roman"/>
          <w:sz w:val="24"/>
          <w:szCs w:val="24"/>
        </w:rPr>
        <w:t>tehnilised andmed maaparandusehitiste kaupa.</w:t>
      </w:r>
    </w:p>
    <w:p w14:paraId="3EA35656" w14:textId="77777777" w:rsidR="00935BAE" w:rsidRPr="00797585" w:rsidRDefault="00935BAE" w:rsidP="002831F6">
      <w:pPr>
        <w:shd w:val="clear" w:color="auto" w:fill="FFFFFF" w:themeFill="background1"/>
        <w:spacing w:after="0" w:line="240" w:lineRule="auto"/>
        <w:jc w:val="both"/>
        <w:rPr>
          <w:rFonts w:ascii="Times New Roman" w:hAnsi="Times New Roman" w:cs="Times New Roman"/>
          <w:color w:val="000000" w:themeColor="text1"/>
          <w:sz w:val="24"/>
          <w:szCs w:val="24"/>
        </w:rPr>
      </w:pPr>
    </w:p>
    <w:p w14:paraId="6811AABC" w14:textId="6FB14B89" w:rsidR="00B17658" w:rsidRPr="00797585" w:rsidRDefault="00B17658" w:rsidP="002831F6">
      <w:pPr>
        <w:shd w:val="clear" w:color="auto" w:fill="FFFFFF" w:themeFill="background1"/>
        <w:spacing w:after="0" w:line="240" w:lineRule="auto"/>
        <w:jc w:val="both"/>
        <w:rPr>
          <w:rFonts w:ascii="Times New Roman" w:hAnsi="Times New Roman" w:cs="Times New Roman"/>
          <w:color w:val="000000" w:themeColor="text1"/>
          <w:sz w:val="24"/>
          <w:szCs w:val="24"/>
        </w:rPr>
      </w:pPr>
      <w:r w:rsidRPr="00797585">
        <w:rPr>
          <w:rFonts w:ascii="Times New Roman" w:hAnsi="Times New Roman" w:cs="Times New Roman"/>
          <w:color w:val="000000" w:themeColor="text1"/>
          <w:sz w:val="24"/>
          <w:szCs w:val="24"/>
        </w:rPr>
        <w:t>(</w:t>
      </w:r>
      <w:r w:rsidR="004951FA" w:rsidRPr="00797585">
        <w:rPr>
          <w:rFonts w:ascii="Times New Roman" w:hAnsi="Times New Roman" w:cs="Times New Roman"/>
          <w:color w:val="000000" w:themeColor="text1"/>
          <w:sz w:val="24"/>
          <w:szCs w:val="24"/>
        </w:rPr>
        <w:t>4</w:t>
      </w:r>
      <w:r w:rsidRPr="00797585">
        <w:rPr>
          <w:rFonts w:ascii="Times New Roman" w:hAnsi="Times New Roman" w:cs="Times New Roman"/>
          <w:color w:val="000000" w:themeColor="text1"/>
          <w:sz w:val="24"/>
          <w:szCs w:val="24"/>
        </w:rPr>
        <w:t>) Kasutusteatisega koos esitatakse</w:t>
      </w:r>
      <w:r w:rsidR="00EA7AD8" w:rsidRPr="00797585">
        <w:rPr>
          <w:rFonts w:ascii="Times New Roman" w:hAnsi="Times New Roman" w:cs="Times New Roman"/>
          <w:color w:val="000000" w:themeColor="text1"/>
          <w:sz w:val="24"/>
          <w:szCs w:val="24"/>
        </w:rPr>
        <w:t xml:space="preserve"> </w:t>
      </w:r>
      <w:r w:rsidRPr="00797585">
        <w:rPr>
          <w:rFonts w:ascii="Times New Roman" w:hAnsi="Times New Roman" w:cs="Times New Roman"/>
          <w:color w:val="000000" w:themeColor="text1"/>
          <w:sz w:val="24"/>
          <w:szCs w:val="24"/>
        </w:rPr>
        <w:t>käesoleva seaduse § 10 lõi</w:t>
      </w:r>
      <w:r w:rsidR="00EA7AD8" w:rsidRPr="00797585">
        <w:rPr>
          <w:rFonts w:ascii="Times New Roman" w:hAnsi="Times New Roman" w:cs="Times New Roman"/>
          <w:color w:val="000000" w:themeColor="text1"/>
          <w:sz w:val="24"/>
          <w:szCs w:val="24"/>
        </w:rPr>
        <w:t>getes</w:t>
      </w:r>
      <w:r w:rsidRPr="00797585">
        <w:rPr>
          <w:rFonts w:ascii="Times New Roman" w:hAnsi="Times New Roman" w:cs="Times New Roman"/>
          <w:color w:val="000000" w:themeColor="text1"/>
          <w:sz w:val="24"/>
          <w:szCs w:val="24"/>
        </w:rPr>
        <w:t xml:space="preserve"> 2</w:t>
      </w:r>
      <w:r w:rsidR="00EA7AD8" w:rsidRPr="00797585">
        <w:rPr>
          <w:rFonts w:ascii="Times New Roman" w:hAnsi="Times New Roman" w:cs="Times New Roman"/>
          <w:sz w:val="24"/>
          <w:szCs w:val="24"/>
        </w:rPr>
        <w:t>–</w:t>
      </w:r>
      <w:r w:rsidR="00EA7AD8" w:rsidRPr="00797585">
        <w:rPr>
          <w:rFonts w:ascii="Times New Roman" w:hAnsi="Times New Roman" w:cs="Times New Roman"/>
          <w:color w:val="000000" w:themeColor="text1"/>
          <w:sz w:val="24"/>
          <w:szCs w:val="24"/>
        </w:rPr>
        <w:t>2</w:t>
      </w:r>
      <w:r w:rsidR="00EA7AD8" w:rsidRPr="00797585">
        <w:rPr>
          <w:rFonts w:ascii="Times New Roman" w:hAnsi="Times New Roman" w:cs="Times New Roman"/>
          <w:color w:val="000000" w:themeColor="text1"/>
          <w:sz w:val="24"/>
          <w:szCs w:val="24"/>
          <w:vertAlign w:val="superscript"/>
        </w:rPr>
        <w:t>2</w:t>
      </w:r>
      <w:r w:rsidRPr="00797585">
        <w:rPr>
          <w:rFonts w:ascii="Times New Roman" w:hAnsi="Times New Roman" w:cs="Times New Roman"/>
          <w:color w:val="000000" w:themeColor="text1"/>
          <w:sz w:val="24"/>
          <w:szCs w:val="24"/>
        </w:rPr>
        <w:t xml:space="preserve"> nimetatud ehitusdokumendid ja </w:t>
      </w:r>
      <w:r w:rsidRPr="00797585">
        <w:rPr>
          <w:rFonts w:ascii="Times New Roman" w:hAnsi="Times New Roman" w:cs="Times New Roman"/>
          <w:sz w:val="24"/>
          <w:szCs w:val="24"/>
        </w:rPr>
        <w:t>olemasolu korral ehitusprojekti ekspertiisiakt</w:t>
      </w:r>
      <w:r w:rsidR="00EA7AD8" w:rsidRPr="00797585">
        <w:rPr>
          <w:rFonts w:ascii="Times New Roman" w:hAnsi="Times New Roman" w:cs="Times New Roman"/>
          <w:color w:val="000000" w:themeColor="text1"/>
          <w:sz w:val="24"/>
          <w:szCs w:val="24"/>
        </w:rPr>
        <w:t>.</w:t>
      </w:r>
    </w:p>
    <w:p w14:paraId="2F24F748" w14:textId="77777777" w:rsidR="0009519E" w:rsidRPr="00797585" w:rsidRDefault="0009519E" w:rsidP="002831F6">
      <w:pPr>
        <w:shd w:val="clear" w:color="auto" w:fill="FFFFFF" w:themeFill="background1"/>
        <w:spacing w:after="0" w:line="240" w:lineRule="auto"/>
        <w:jc w:val="both"/>
        <w:rPr>
          <w:rFonts w:ascii="Times New Roman" w:hAnsi="Times New Roman" w:cs="Times New Roman"/>
          <w:color w:val="000000" w:themeColor="text1"/>
          <w:sz w:val="24"/>
          <w:szCs w:val="24"/>
        </w:rPr>
      </w:pPr>
    </w:p>
    <w:p w14:paraId="0897AD7A" w14:textId="4DD64353" w:rsidR="0009519E" w:rsidRPr="00797585" w:rsidRDefault="0E21AD8D" w:rsidP="002831F6">
      <w:pPr>
        <w:shd w:val="clear" w:color="auto" w:fill="FFFFFF" w:themeFill="background1"/>
        <w:spacing w:after="0" w:line="240" w:lineRule="auto"/>
        <w:jc w:val="both"/>
        <w:rPr>
          <w:rFonts w:ascii="Times New Roman" w:hAnsi="Times New Roman" w:cs="Times New Roman"/>
          <w:sz w:val="24"/>
          <w:szCs w:val="24"/>
        </w:rPr>
      </w:pPr>
      <w:commentRangeStart w:id="42"/>
      <w:r w:rsidRPr="37670F93">
        <w:rPr>
          <w:rFonts w:ascii="Times New Roman" w:hAnsi="Times New Roman" w:cs="Times New Roman"/>
          <w:sz w:val="24"/>
          <w:szCs w:val="24"/>
        </w:rPr>
        <w:t>(5)</w:t>
      </w:r>
      <w:commentRangeEnd w:id="42"/>
      <w:r w:rsidR="0009519E">
        <w:commentReference w:id="42"/>
      </w:r>
      <w:r w:rsidRPr="37670F93">
        <w:rPr>
          <w:rFonts w:ascii="Times New Roman" w:hAnsi="Times New Roman" w:cs="Times New Roman"/>
          <w:sz w:val="24"/>
          <w:szCs w:val="24"/>
        </w:rPr>
        <w:t xml:space="preserve"> Kui Maa- ja Ruumiamet ei teavita kasutusteatise esitajat kümne päeva jooksul kasutusteatise </w:t>
      </w:r>
      <w:r w:rsidR="40061A6F" w:rsidRPr="37670F93">
        <w:rPr>
          <w:rFonts w:ascii="Times New Roman" w:hAnsi="Times New Roman" w:cs="Times New Roman"/>
          <w:sz w:val="24"/>
          <w:szCs w:val="24"/>
        </w:rPr>
        <w:t>saamisest arvates</w:t>
      </w:r>
      <w:r w:rsidRPr="37670F93">
        <w:rPr>
          <w:rFonts w:ascii="Times New Roman" w:hAnsi="Times New Roman" w:cs="Times New Roman"/>
          <w:sz w:val="24"/>
          <w:szCs w:val="24"/>
        </w:rPr>
        <w:t xml:space="preserve"> vajadusest</w:t>
      </w:r>
      <w:r w:rsidR="40061A6F" w:rsidRPr="37670F93">
        <w:rPr>
          <w:rFonts w:ascii="Times New Roman" w:hAnsi="Times New Roman" w:cs="Times New Roman"/>
          <w:sz w:val="24"/>
          <w:szCs w:val="24"/>
        </w:rPr>
        <w:t xml:space="preserve"> teha</w:t>
      </w:r>
      <w:r w:rsidRPr="37670F93">
        <w:rPr>
          <w:rFonts w:ascii="Times New Roman" w:hAnsi="Times New Roman" w:cs="Times New Roman"/>
          <w:sz w:val="24"/>
          <w:szCs w:val="24"/>
        </w:rPr>
        <w:t xml:space="preserve"> </w:t>
      </w:r>
      <w:r w:rsidR="40061A6F" w:rsidRPr="37670F93">
        <w:rPr>
          <w:rFonts w:ascii="Times New Roman" w:hAnsi="Times New Roman" w:cs="Times New Roman"/>
          <w:sz w:val="24"/>
          <w:szCs w:val="24"/>
        </w:rPr>
        <w:t>selles</w:t>
      </w:r>
      <w:r w:rsidRPr="37670F93">
        <w:rPr>
          <w:rFonts w:ascii="Times New Roman" w:hAnsi="Times New Roman" w:cs="Times New Roman"/>
          <w:sz w:val="24"/>
          <w:szCs w:val="24"/>
        </w:rPr>
        <w:t xml:space="preserve"> esitatud andmete </w:t>
      </w:r>
      <w:r w:rsidR="40061A6F" w:rsidRPr="37670F93">
        <w:rPr>
          <w:rFonts w:ascii="Times New Roman" w:hAnsi="Times New Roman" w:cs="Times New Roman"/>
          <w:sz w:val="24"/>
          <w:szCs w:val="24"/>
        </w:rPr>
        <w:t>lisa</w:t>
      </w:r>
      <w:r w:rsidRPr="37670F93">
        <w:rPr>
          <w:rFonts w:ascii="Times New Roman" w:hAnsi="Times New Roman" w:cs="Times New Roman"/>
          <w:sz w:val="24"/>
          <w:szCs w:val="24"/>
        </w:rPr>
        <w:t>kontrolli, võib alustada maaparandussüsteemi kasutamist.</w:t>
      </w:r>
    </w:p>
    <w:p w14:paraId="4BCAD74C" w14:textId="77777777" w:rsidR="004951FA" w:rsidRPr="00797585" w:rsidRDefault="004951FA" w:rsidP="002831F6">
      <w:pPr>
        <w:shd w:val="clear" w:color="auto" w:fill="FFFFFF" w:themeFill="background1"/>
        <w:spacing w:after="0" w:line="240" w:lineRule="auto"/>
        <w:jc w:val="both"/>
        <w:rPr>
          <w:rFonts w:ascii="Times New Roman" w:hAnsi="Times New Roman" w:cs="Times New Roman"/>
          <w:color w:val="000000" w:themeColor="text1"/>
          <w:sz w:val="24"/>
          <w:szCs w:val="24"/>
        </w:rPr>
      </w:pPr>
    </w:p>
    <w:p w14:paraId="672966AE" w14:textId="4AE40FE4" w:rsidR="00B17658" w:rsidRPr="00797585" w:rsidRDefault="3CAE8C5F" w:rsidP="002831F6">
      <w:pPr>
        <w:shd w:val="clear" w:color="auto" w:fill="FFFFFF" w:themeFill="background1"/>
        <w:spacing w:after="0" w:line="240" w:lineRule="auto"/>
        <w:jc w:val="both"/>
        <w:rPr>
          <w:rFonts w:ascii="Times New Roman" w:hAnsi="Times New Roman" w:cs="Times New Roman"/>
          <w:color w:val="000000" w:themeColor="text1"/>
          <w:sz w:val="24"/>
          <w:szCs w:val="24"/>
        </w:rPr>
      </w:pPr>
      <w:r w:rsidRPr="630A6143">
        <w:rPr>
          <w:rFonts w:ascii="Times New Roman" w:hAnsi="Times New Roman" w:cs="Times New Roman"/>
          <w:color w:val="000000" w:themeColor="text1"/>
          <w:sz w:val="24"/>
          <w:szCs w:val="24"/>
        </w:rPr>
        <w:t>(</w:t>
      </w:r>
      <w:r w:rsidR="0E21AD8D" w:rsidRPr="630A6143">
        <w:rPr>
          <w:rFonts w:ascii="Times New Roman" w:hAnsi="Times New Roman" w:cs="Times New Roman"/>
          <w:color w:val="000000" w:themeColor="text1"/>
          <w:sz w:val="24"/>
          <w:szCs w:val="24"/>
        </w:rPr>
        <w:t>6</w:t>
      </w:r>
      <w:r w:rsidRPr="630A6143">
        <w:rPr>
          <w:rFonts w:ascii="Times New Roman" w:hAnsi="Times New Roman" w:cs="Times New Roman"/>
          <w:color w:val="000000" w:themeColor="text1"/>
          <w:sz w:val="24"/>
          <w:szCs w:val="24"/>
        </w:rPr>
        <w:t xml:space="preserve">) Maa- ja Ruumiamet </w:t>
      </w:r>
      <w:bookmarkStart w:id="43" w:name="_Hlk214629717"/>
      <w:r w:rsidRPr="630A6143">
        <w:rPr>
          <w:rFonts w:ascii="Times New Roman" w:hAnsi="Times New Roman" w:cs="Times New Roman"/>
          <w:color w:val="000000" w:themeColor="text1"/>
          <w:sz w:val="24"/>
          <w:szCs w:val="24"/>
        </w:rPr>
        <w:t>kontrollib kasutusteatise saamisel selle nõuetekohasust ja vajaduse</w:t>
      </w:r>
      <w:r w:rsidR="6ED6B9D8" w:rsidRPr="630A6143">
        <w:rPr>
          <w:rFonts w:ascii="Times New Roman" w:hAnsi="Times New Roman" w:cs="Times New Roman"/>
          <w:color w:val="000000" w:themeColor="text1"/>
          <w:sz w:val="24"/>
          <w:szCs w:val="24"/>
        </w:rPr>
        <w:t xml:space="preserve"> korral</w:t>
      </w:r>
      <w:r w:rsidR="42224AD8" w:rsidRPr="630A6143">
        <w:rPr>
          <w:rFonts w:ascii="Times New Roman" w:hAnsi="Times New Roman" w:cs="Times New Roman"/>
          <w:color w:val="000000" w:themeColor="text1"/>
          <w:sz w:val="24"/>
          <w:szCs w:val="24"/>
        </w:rPr>
        <w:t xml:space="preserve"> muu</w:t>
      </w:r>
      <w:r w:rsidR="36FD273A" w:rsidRPr="630A6143">
        <w:rPr>
          <w:rFonts w:ascii="Times New Roman" w:hAnsi="Times New Roman" w:cs="Times New Roman"/>
          <w:color w:val="000000" w:themeColor="text1"/>
          <w:sz w:val="24"/>
          <w:szCs w:val="24"/>
        </w:rPr>
        <w:t xml:space="preserve"> </w:t>
      </w:r>
      <w:r w:rsidR="42224AD8" w:rsidRPr="630A6143">
        <w:rPr>
          <w:rFonts w:ascii="Times New Roman" w:hAnsi="Times New Roman" w:cs="Times New Roman"/>
          <w:color w:val="000000" w:themeColor="text1"/>
          <w:sz w:val="24"/>
          <w:szCs w:val="24"/>
        </w:rPr>
        <w:t>hulgas</w:t>
      </w:r>
      <w:r w:rsidR="40061A6F" w:rsidRPr="630A6143">
        <w:rPr>
          <w:rFonts w:ascii="Times New Roman" w:hAnsi="Times New Roman" w:cs="Times New Roman"/>
          <w:color w:val="000000" w:themeColor="text1"/>
          <w:sz w:val="24"/>
          <w:szCs w:val="24"/>
        </w:rPr>
        <w:t xml:space="preserve"> seda</w:t>
      </w:r>
      <w:r w:rsidR="16ED1925" w:rsidRPr="630A6143">
        <w:rPr>
          <w:rFonts w:ascii="Times New Roman" w:hAnsi="Times New Roman" w:cs="Times New Roman"/>
          <w:color w:val="000000" w:themeColor="text1"/>
          <w:sz w:val="24"/>
          <w:szCs w:val="24"/>
        </w:rPr>
        <w:t>,</w:t>
      </w:r>
      <w:bookmarkEnd w:id="43"/>
      <w:r w:rsidR="16ED1925" w:rsidRPr="630A6143">
        <w:rPr>
          <w:rFonts w:ascii="Times New Roman" w:hAnsi="Times New Roman" w:cs="Times New Roman"/>
          <w:color w:val="000000" w:themeColor="text1"/>
          <w:sz w:val="24"/>
          <w:szCs w:val="24"/>
        </w:rPr>
        <w:t xml:space="preserve"> kas</w:t>
      </w:r>
      <w:r w:rsidRPr="630A6143">
        <w:rPr>
          <w:rFonts w:ascii="Times New Roman" w:hAnsi="Times New Roman" w:cs="Times New Roman"/>
          <w:color w:val="000000" w:themeColor="text1"/>
          <w:sz w:val="24"/>
          <w:szCs w:val="24"/>
        </w:rPr>
        <w:t xml:space="preserve"> valminud maaparandussüsteem</w:t>
      </w:r>
      <w:r w:rsidR="16ED1925" w:rsidRPr="630A6143">
        <w:rPr>
          <w:rFonts w:ascii="Times New Roman" w:hAnsi="Times New Roman" w:cs="Times New Roman"/>
          <w:color w:val="000000" w:themeColor="text1"/>
          <w:sz w:val="24"/>
          <w:szCs w:val="24"/>
        </w:rPr>
        <w:t xml:space="preserve"> </w:t>
      </w:r>
      <w:r w:rsidRPr="630A6143">
        <w:rPr>
          <w:rFonts w:ascii="Times New Roman" w:hAnsi="Times New Roman" w:cs="Times New Roman"/>
          <w:color w:val="000000" w:themeColor="text1"/>
          <w:sz w:val="24"/>
          <w:szCs w:val="24"/>
        </w:rPr>
        <w:t>vasta</w:t>
      </w:r>
      <w:r w:rsidR="16ED1925" w:rsidRPr="630A6143">
        <w:rPr>
          <w:rFonts w:ascii="Times New Roman" w:hAnsi="Times New Roman" w:cs="Times New Roman"/>
          <w:color w:val="000000" w:themeColor="text1"/>
          <w:sz w:val="24"/>
          <w:szCs w:val="24"/>
        </w:rPr>
        <w:t>b</w:t>
      </w:r>
      <w:r w:rsidRPr="630A6143">
        <w:rPr>
          <w:rFonts w:ascii="Times New Roman" w:hAnsi="Times New Roman" w:cs="Times New Roman"/>
          <w:color w:val="000000" w:themeColor="text1"/>
          <w:sz w:val="24"/>
          <w:szCs w:val="24"/>
        </w:rPr>
        <w:t xml:space="preserve"> maaparandussüsteemi nõuetele</w:t>
      </w:r>
      <w:r w:rsidR="16ED1925" w:rsidRPr="630A6143">
        <w:rPr>
          <w:rFonts w:ascii="Times New Roman" w:hAnsi="Times New Roman" w:cs="Times New Roman"/>
          <w:sz w:val="24"/>
          <w:szCs w:val="24"/>
          <w:lang w:val="en-US"/>
        </w:rPr>
        <w:t xml:space="preserve"> ja on</w:t>
      </w:r>
      <w:r w:rsidR="3F654D7D" w:rsidRPr="630A6143">
        <w:rPr>
          <w:rFonts w:ascii="Times New Roman" w:hAnsi="Times New Roman" w:cs="Times New Roman"/>
          <w:sz w:val="24"/>
          <w:szCs w:val="24"/>
        </w:rPr>
        <w:t xml:space="preserve"> ehitatud ehitusprojekti või ehituskava kohaselt.</w:t>
      </w:r>
    </w:p>
    <w:p w14:paraId="1BC3CC53" w14:textId="77777777" w:rsidR="0009519E" w:rsidRPr="00797585" w:rsidRDefault="0009519E" w:rsidP="002831F6">
      <w:pPr>
        <w:shd w:val="clear" w:color="auto" w:fill="FFFFFF" w:themeFill="background1"/>
        <w:spacing w:after="0" w:line="240" w:lineRule="auto"/>
        <w:jc w:val="both"/>
        <w:rPr>
          <w:rFonts w:ascii="Times New Roman" w:hAnsi="Times New Roman" w:cs="Times New Roman"/>
          <w:sz w:val="24"/>
          <w:szCs w:val="24"/>
        </w:rPr>
      </w:pPr>
    </w:p>
    <w:p w14:paraId="55AB9E6D" w14:textId="542EFEB2" w:rsidR="001E547F" w:rsidRPr="00797585" w:rsidRDefault="0009519E"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(7) </w:t>
      </w:r>
      <w:r w:rsidR="001E547F" w:rsidRPr="00797585">
        <w:rPr>
          <w:rFonts w:ascii="Times New Roman" w:hAnsi="Times New Roman" w:cs="Times New Roman"/>
          <w:sz w:val="24"/>
          <w:szCs w:val="24"/>
        </w:rPr>
        <w:t xml:space="preserve">Kui </w:t>
      </w:r>
      <w:r w:rsidR="0041410A" w:rsidRPr="00797585">
        <w:rPr>
          <w:rFonts w:ascii="Times New Roman" w:hAnsi="Times New Roman" w:cs="Times New Roman"/>
          <w:sz w:val="24"/>
          <w:szCs w:val="24"/>
        </w:rPr>
        <w:t xml:space="preserve">valminud </w:t>
      </w:r>
      <w:r w:rsidR="006C444A" w:rsidRPr="00797585">
        <w:rPr>
          <w:rFonts w:ascii="Times New Roman" w:hAnsi="Times New Roman" w:cs="Times New Roman"/>
          <w:sz w:val="24"/>
          <w:szCs w:val="24"/>
        </w:rPr>
        <w:t xml:space="preserve">maaparandussüsteem </w:t>
      </w:r>
      <w:r w:rsidR="0041410A" w:rsidRPr="00797585">
        <w:rPr>
          <w:rFonts w:ascii="Times New Roman" w:hAnsi="Times New Roman" w:cs="Times New Roman"/>
          <w:color w:val="000000" w:themeColor="text1"/>
          <w:sz w:val="24"/>
          <w:szCs w:val="24"/>
        </w:rPr>
        <w:t>vastab maaparandussüsteemi nõuetele</w:t>
      </w:r>
      <w:r w:rsidR="0041410A" w:rsidRPr="00797585">
        <w:rPr>
          <w:rFonts w:ascii="Times New Roman" w:hAnsi="Times New Roman" w:cs="Times New Roman"/>
          <w:sz w:val="24"/>
          <w:szCs w:val="24"/>
          <w:lang w:val="x-none"/>
        </w:rPr>
        <w:t xml:space="preserve"> ja on</w:t>
      </w:r>
      <w:r w:rsidR="0041410A" w:rsidRPr="00797585">
        <w:rPr>
          <w:rFonts w:ascii="Times New Roman" w:hAnsi="Times New Roman" w:cs="Times New Roman"/>
          <w:sz w:val="24"/>
          <w:szCs w:val="24"/>
        </w:rPr>
        <w:t xml:space="preserve"> ehitatud ehitusprojekti või ehituskava kohaselt </w:t>
      </w:r>
      <w:r w:rsidR="006C444A" w:rsidRPr="00797585">
        <w:rPr>
          <w:rFonts w:ascii="Times New Roman" w:hAnsi="Times New Roman" w:cs="Times New Roman"/>
          <w:sz w:val="24"/>
          <w:szCs w:val="24"/>
        </w:rPr>
        <w:t>ning ei esine ühtegi käesoleva seaduse § 31</w:t>
      </w:r>
      <w:r w:rsidR="006C444A" w:rsidRPr="00797585">
        <w:rPr>
          <w:rFonts w:ascii="Times New Roman" w:hAnsi="Times New Roman" w:cs="Times New Roman"/>
          <w:sz w:val="24"/>
          <w:szCs w:val="24"/>
          <w:vertAlign w:val="superscript"/>
        </w:rPr>
        <w:t>1</w:t>
      </w:r>
      <w:r w:rsidR="006C444A" w:rsidRPr="00797585">
        <w:rPr>
          <w:rFonts w:ascii="Times New Roman" w:hAnsi="Times New Roman" w:cs="Times New Roman"/>
          <w:sz w:val="24"/>
          <w:szCs w:val="24"/>
        </w:rPr>
        <w:t xml:space="preserve"> lõikes 3 sätestatud alust</w:t>
      </w:r>
      <w:r w:rsidR="001E547F" w:rsidRPr="00797585">
        <w:rPr>
          <w:rFonts w:ascii="Times New Roman" w:hAnsi="Times New Roman" w:cs="Times New Roman"/>
          <w:sz w:val="24"/>
          <w:szCs w:val="24"/>
        </w:rPr>
        <w:t>, t</w:t>
      </w:r>
      <w:r w:rsidR="00B92662" w:rsidRPr="00797585">
        <w:rPr>
          <w:rFonts w:ascii="Times New Roman" w:hAnsi="Times New Roman" w:cs="Times New Roman"/>
          <w:sz w:val="24"/>
          <w:szCs w:val="24"/>
        </w:rPr>
        <w:t>oimetab</w:t>
      </w:r>
      <w:r w:rsidR="001E547F" w:rsidRPr="00797585">
        <w:rPr>
          <w:rFonts w:ascii="Times New Roman" w:hAnsi="Times New Roman" w:cs="Times New Roman"/>
          <w:sz w:val="24"/>
          <w:szCs w:val="24"/>
        </w:rPr>
        <w:t xml:space="preserve"> Maa- ja Ruumiamet kasutusteatise esitaja</w:t>
      </w:r>
      <w:r w:rsidR="00B92662" w:rsidRPr="00797585">
        <w:rPr>
          <w:rFonts w:ascii="Times New Roman" w:hAnsi="Times New Roman" w:cs="Times New Roman"/>
          <w:sz w:val="24"/>
          <w:szCs w:val="24"/>
        </w:rPr>
        <w:t>le</w:t>
      </w:r>
      <w:r w:rsidR="001E547F" w:rsidRPr="00797585">
        <w:rPr>
          <w:rFonts w:ascii="Times New Roman" w:hAnsi="Times New Roman" w:cs="Times New Roman"/>
          <w:sz w:val="24"/>
          <w:szCs w:val="24"/>
        </w:rPr>
        <w:t xml:space="preserve"> </w:t>
      </w:r>
      <w:r w:rsidR="00B92662" w:rsidRPr="00797585">
        <w:rPr>
          <w:rFonts w:ascii="Times New Roman" w:hAnsi="Times New Roman" w:cs="Times New Roman"/>
          <w:sz w:val="24"/>
          <w:szCs w:val="24"/>
        </w:rPr>
        <w:t>mõistliku aja jooksul kätte teatise selle kohta</w:t>
      </w:r>
      <w:r w:rsidR="001E547F" w:rsidRPr="00797585">
        <w:rPr>
          <w:rFonts w:ascii="Times New Roman" w:hAnsi="Times New Roman" w:cs="Times New Roman"/>
          <w:sz w:val="24"/>
          <w:szCs w:val="24"/>
        </w:rPr>
        <w:t>, et võib alustada maaparandussüsteemi kasutamist.</w:t>
      </w:r>
    </w:p>
    <w:p w14:paraId="504ACE75" w14:textId="77777777" w:rsidR="006C444A" w:rsidRPr="00797585" w:rsidRDefault="006C444A" w:rsidP="002831F6">
      <w:pPr>
        <w:shd w:val="clear" w:color="auto" w:fill="FFFFFF" w:themeFill="background1"/>
        <w:spacing w:after="0" w:line="240" w:lineRule="auto"/>
        <w:jc w:val="both"/>
        <w:rPr>
          <w:rFonts w:ascii="Times New Roman" w:hAnsi="Times New Roman" w:cs="Times New Roman"/>
          <w:color w:val="000000" w:themeColor="text1"/>
          <w:sz w:val="24"/>
          <w:szCs w:val="24"/>
        </w:rPr>
      </w:pPr>
    </w:p>
    <w:p w14:paraId="04AAAF5E" w14:textId="027E640E" w:rsidR="001E547F" w:rsidRPr="00797585" w:rsidRDefault="16ED1925" w:rsidP="630A6143">
      <w:pPr>
        <w:shd w:val="clear" w:color="auto" w:fill="FFFFFF" w:themeFill="background1"/>
        <w:spacing w:after="0" w:line="240" w:lineRule="auto"/>
        <w:jc w:val="both"/>
        <w:rPr>
          <w:rFonts w:ascii="Times New Roman" w:hAnsi="Times New Roman" w:cs="Times New Roman"/>
          <w:sz w:val="24"/>
          <w:szCs w:val="24"/>
          <w:highlight w:val="yellow"/>
          <w:rPrChange w:id="44" w:author="Maarja-Liis Lall - JUSTDIGI" w:date="2026-02-20T13:15:00Z">
            <w:rPr>
              <w:rFonts w:ascii="Times New Roman" w:hAnsi="Times New Roman" w:cs="Times New Roman"/>
              <w:sz w:val="24"/>
              <w:szCs w:val="24"/>
            </w:rPr>
          </w:rPrChange>
        </w:rPr>
      </w:pPr>
      <w:commentRangeStart w:id="45"/>
      <w:r w:rsidRPr="630A6143">
        <w:rPr>
          <w:rFonts w:ascii="Times New Roman" w:hAnsi="Times New Roman" w:cs="Times New Roman"/>
          <w:sz w:val="24"/>
          <w:szCs w:val="24"/>
        </w:rPr>
        <w:t xml:space="preserve">(8) </w:t>
      </w:r>
      <w:commentRangeEnd w:id="45"/>
      <w:r w:rsidR="001E547F">
        <w:commentReference w:id="45"/>
      </w:r>
      <w:r w:rsidRPr="630A6143">
        <w:rPr>
          <w:rFonts w:ascii="Times New Roman" w:hAnsi="Times New Roman" w:cs="Times New Roman"/>
          <w:sz w:val="24"/>
          <w:szCs w:val="24"/>
        </w:rPr>
        <w:t xml:space="preserve">Kui Maa- ja Ruumiamet on kasutusteatise esitajat </w:t>
      </w:r>
      <w:r w:rsidR="580F19A4" w:rsidRPr="630A6143">
        <w:rPr>
          <w:rFonts w:ascii="Times New Roman" w:hAnsi="Times New Roman" w:cs="Times New Roman"/>
          <w:sz w:val="24"/>
          <w:szCs w:val="24"/>
        </w:rPr>
        <w:t xml:space="preserve">teavitanud </w:t>
      </w:r>
      <w:r w:rsidRPr="630A6143">
        <w:rPr>
          <w:rFonts w:ascii="Times New Roman" w:hAnsi="Times New Roman" w:cs="Times New Roman"/>
          <w:sz w:val="24"/>
          <w:szCs w:val="24"/>
        </w:rPr>
        <w:t xml:space="preserve">vajadusest </w:t>
      </w:r>
      <w:r w:rsidR="33793096" w:rsidRPr="630A6143">
        <w:rPr>
          <w:rFonts w:ascii="Times New Roman" w:hAnsi="Times New Roman" w:cs="Times New Roman"/>
          <w:sz w:val="24"/>
          <w:szCs w:val="24"/>
        </w:rPr>
        <w:t xml:space="preserve">viia </w:t>
      </w:r>
      <w:r w:rsidRPr="630A6143">
        <w:rPr>
          <w:rFonts w:ascii="Times New Roman" w:hAnsi="Times New Roman" w:cs="Times New Roman"/>
          <w:sz w:val="24"/>
          <w:szCs w:val="24"/>
        </w:rPr>
        <w:t xml:space="preserve">maaparandussüsteem </w:t>
      </w:r>
      <w:r w:rsidR="1EC24044" w:rsidRPr="630A6143">
        <w:rPr>
          <w:rFonts w:ascii="Times New Roman" w:hAnsi="Times New Roman" w:cs="Times New Roman"/>
          <w:color w:val="000000" w:themeColor="text1"/>
          <w:sz w:val="24"/>
          <w:szCs w:val="24"/>
        </w:rPr>
        <w:t>maaparandussüsteemi nõuetega,</w:t>
      </w:r>
      <w:r w:rsidR="1EC24044" w:rsidRPr="630A6143">
        <w:rPr>
          <w:rFonts w:ascii="Times New Roman" w:hAnsi="Times New Roman" w:cs="Times New Roman"/>
          <w:sz w:val="24"/>
          <w:szCs w:val="24"/>
        </w:rPr>
        <w:t xml:space="preserve"> ehitusprojekti või ehituskavaga vastavusse </w:t>
      </w:r>
      <w:r w:rsidR="5A98D5FC" w:rsidRPr="630A6143">
        <w:rPr>
          <w:rFonts w:ascii="Times New Roman" w:hAnsi="Times New Roman" w:cs="Times New Roman"/>
          <w:sz w:val="24"/>
          <w:szCs w:val="24"/>
        </w:rPr>
        <w:t>ja</w:t>
      </w:r>
      <w:r w:rsidRPr="630A6143">
        <w:rPr>
          <w:rFonts w:ascii="Times New Roman" w:hAnsi="Times New Roman" w:cs="Times New Roman"/>
          <w:sz w:val="24"/>
          <w:szCs w:val="24"/>
        </w:rPr>
        <w:t xml:space="preserve"> kasutusteatise esitaja on ettenähtud tähtpäevaks </w:t>
      </w:r>
      <w:r w:rsidR="1EC24044" w:rsidRPr="630A6143">
        <w:rPr>
          <w:rFonts w:ascii="Times New Roman" w:hAnsi="Times New Roman" w:cs="Times New Roman"/>
          <w:sz w:val="24"/>
          <w:szCs w:val="24"/>
        </w:rPr>
        <w:t xml:space="preserve">maaparandussüsteemi selle </w:t>
      </w:r>
      <w:r w:rsidR="1EC24044" w:rsidRPr="630A6143">
        <w:rPr>
          <w:rFonts w:ascii="Times New Roman" w:hAnsi="Times New Roman" w:cs="Times New Roman"/>
          <w:color w:val="000000" w:themeColor="text1"/>
          <w:sz w:val="24"/>
          <w:szCs w:val="24"/>
        </w:rPr>
        <w:t>nõuetega,</w:t>
      </w:r>
      <w:r w:rsidR="1EC24044" w:rsidRPr="630A6143">
        <w:rPr>
          <w:rFonts w:ascii="Times New Roman" w:hAnsi="Times New Roman" w:cs="Times New Roman"/>
          <w:sz w:val="24"/>
          <w:szCs w:val="24"/>
        </w:rPr>
        <w:t xml:space="preserve"> ehitusprojekti või ehituskavaga </w:t>
      </w:r>
      <w:r w:rsidRPr="630A6143">
        <w:rPr>
          <w:rFonts w:ascii="Times New Roman" w:hAnsi="Times New Roman" w:cs="Times New Roman"/>
          <w:sz w:val="24"/>
          <w:szCs w:val="24"/>
        </w:rPr>
        <w:t>vastavusse viinud</w:t>
      </w:r>
      <w:r w:rsidR="5A98D5FC" w:rsidRPr="630A6143">
        <w:rPr>
          <w:rFonts w:ascii="Times New Roman" w:hAnsi="Times New Roman" w:cs="Times New Roman"/>
          <w:sz w:val="24"/>
          <w:szCs w:val="24"/>
        </w:rPr>
        <w:t xml:space="preserve"> ning</w:t>
      </w:r>
      <w:r w:rsidRPr="630A6143">
        <w:rPr>
          <w:rFonts w:ascii="Times New Roman" w:hAnsi="Times New Roman" w:cs="Times New Roman"/>
          <w:sz w:val="24"/>
          <w:szCs w:val="24"/>
        </w:rPr>
        <w:t xml:space="preserve"> </w:t>
      </w:r>
      <w:r w:rsidR="5A98D5FC" w:rsidRPr="630A6143">
        <w:rPr>
          <w:rFonts w:ascii="Times New Roman" w:hAnsi="Times New Roman" w:cs="Times New Roman"/>
          <w:sz w:val="24"/>
          <w:szCs w:val="24"/>
        </w:rPr>
        <w:t>ei esine ühtegi käesoleva seaduse § 31</w:t>
      </w:r>
      <w:r w:rsidR="5A98D5FC" w:rsidRPr="630A6143">
        <w:rPr>
          <w:rFonts w:ascii="Times New Roman" w:hAnsi="Times New Roman" w:cs="Times New Roman"/>
          <w:sz w:val="24"/>
          <w:szCs w:val="24"/>
          <w:vertAlign w:val="superscript"/>
        </w:rPr>
        <w:t>1</w:t>
      </w:r>
      <w:r w:rsidR="5A98D5FC" w:rsidRPr="630A6143">
        <w:rPr>
          <w:rFonts w:ascii="Times New Roman" w:hAnsi="Times New Roman" w:cs="Times New Roman"/>
          <w:sz w:val="24"/>
          <w:szCs w:val="24"/>
        </w:rPr>
        <w:t xml:space="preserve"> lõike 3 punktis 2 </w:t>
      </w:r>
      <w:r w:rsidR="33793096" w:rsidRPr="630A6143">
        <w:rPr>
          <w:rFonts w:ascii="Times New Roman" w:hAnsi="Times New Roman" w:cs="Times New Roman"/>
          <w:sz w:val="24"/>
          <w:szCs w:val="24"/>
        </w:rPr>
        <w:t>või</w:t>
      </w:r>
      <w:r w:rsidR="5A98D5FC" w:rsidRPr="630A6143">
        <w:rPr>
          <w:rFonts w:ascii="Times New Roman" w:hAnsi="Times New Roman" w:cs="Times New Roman"/>
          <w:sz w:val="24"/>
          <w:szCs w:val="24"/>
        </w:rPr>
        <w:t xml:space="preserve"> 3 sätestatud alust, </w:t>
      </w:r>
      <w:r w:rsidR="3BAB6B68" w:rsidRPr="630A6143">
        <w:rPr>
          <w:rFonts w:ascii="Times New Roman" w:hAnsi="Times New Roman" w:cs="Times New Roman"/>
          <w:sz w:val="24"/>
          <w:szCs w:val="24"/>
        </w:rPr>
        <w:t>toimetab</w:t>
      </w:r>
      <w:r w:rsidRPr="630A6143">
        <w:rPr>
          <w:rFonts w:ascii="Times New Roman" w:hAnsi="Times New Roman" w:cs="Times New Roman"/>
          <w:sz w:val="24"/>
          <w:szCs w:val="24"/>
        </w:rPr>
        <w:t xml:space="preserve"> Maa- ja Ruumiamet kasutusteatise esitaja</w:t>
      </w:r>
      <w:r w:rsidR="3BAB6B68" w:rsidRPr="630A6143">
        <w:rPr>
          <w:rFonts w:ascii="Times New Roman" w:hAnsi="Times New Roman" w:cs="Times New Roman"/>
          <w:sz w:val="24"/>
          <w:szCs w:val="24"/>
        </w:rPr>
        <w:t>le</w:t>
      </w:r>
      <w:r w:rsidRPr="630A6143">
        <w:rPr>
          <w:rFonts w:ascii="Times New Roman" w:hAnsi="Times New Roman" w:cs="Times New Roman"/>
          <w:sz w:val="24"/>
          <w:szCs w:val="24"/>
        </w:rPr>
        <w:t xml:space="preserve"> mõistliku aja jooksul</w:t>
      </w:r>
      <w:r w:rsidR="580F19A4" w:rsidRPr="630A6143">
        <w:rPr>
          <w:rFonts w:ascii="Times New Roman" w:hAnsi="Times New Roman" w:cs="Times New Roman"/>
          <w:sz w:val="24"/>
          <w:szCs w:val="24"/>
        </w:rPr>
        <w:t xml:space="preserve"> </w:t>
      </w:r>
      <w:r w:rsidR="3BAB6B68" w:rsidRPr="630A6143">
        <w:rPr>
          <w:rFonts w:ascii="Times New Roman" w:hAnsi="Times New Roman" w:cs="Times New Roman"/>
          <w:sz w:val="24"/>
          <w:szCs w:val="24"/>
        </w:rPr>
        <w:t>kätte teatise selle kohta</w:t>
      </w:r>
      <w:r w:rsidRPr="630A6143">
        <w:rPr>
          <w:rFonts w:ascii="Times New Roman" w:hAnsi="Times New Roman" w:cs="Times New Roman"/>
          <w:sz w:val="24"/>
          <w:szCs w:val="24"/>
        </w:rPr>
        <w:t xml:space="preserve">, et võib alustada maaparandussüsteemi kasutamist. </w:t>
      </w:r>
    </w:p>
    <w:p w14:paraId="74C3C8DA" w14:textId="77777777" w:rsidR="006C444A" w:rsidRPr="00797585" w:rsidRDefault="006C444A" w:rsidP="002831F6">
      <w:pPr>
        <w:shd w:val="clear" w:color="auto" w:fill="FFFFFF" w:themeFill="background1"/>
        <w:spacing w:after="0" w:line="240" w:lineRule="auto"/>
        <w:jc w:val="both"/>
        <w:rPr>
          <w:rFonts w:ascii="Times New Roman" w:hAnsi="Times New Roman" w:cs="Times New Roman"/>
          <w:color w:val="000000" w:themeColor="text1"/>
          <w:sz w:val="24"/>
          <w:szCs w:val="24"/>
        </w:rPr>
      </w:pPr>
      <w:commentRangeStart w:id="46"/>
    </w:p>
    <w:p w14:paraId="2B73A22B" w14:textId="5E2DD588" w:rsidR="0098157E" w:rsidRPr="00797585" w:rsidRDefault="330E3437" w:rsidP="002831F6">
      <w:pPr>
        <w:shd w:val="clear" w:color="auto" w:fill="FFFFFF" w:themeFill="background1"/>
        <w:jc w:val="both"/>
        <w:rPr>
          <w:rFonts w:ascii="Times New Roman" w:hAnsi="Times New Roman" w:cs="Times New Roman"/>
          <w:sz w:val="24"/>
          <w:szCs w:val="24"/>
        </w:rPr>
      </w:pPr>
      <w:commentRangeStart w:id="47"/>
      <w:r w:rsidRPr="630A6143">
        <w:rPr>
          <w:rFonts w:ascii="Times New Roman" w:hAnsi="Times New Roman" w:cs="Times New Roman"/>
          <w:sz w:val="24"/>
          <w:szCs w:val="24"/>
        </w:rPr>
        <w:t xml:space="preserve">(9) </w:t>
      </w:r>
      <w:commentRangeEnd w:id="47"/>
      <w:r w:rsidR="00EC1F57">
        <w:commentReference w:id="47"/>
      </w:r>
      <w:r w:rsidR="17069660" w:rsidRPr="630A6143">
        <w:rPr>
          <w:rFonts w:ascii="Times New Roman" w:hAnsi="Times New Roman" w:cs="Times New Roman"/>
          <w:sz w:val="24"/>
          <w:szCs w:val="24"/>
        </w:rPr>
        <w:t xml:space="preserve">Maa- ja Ruumiamet võib anda </w:t>
      </w:r>
      <w:r w:rsidR="56A8C945" w:rsidRPr="630A6143">
        <w:rPr>
          <w:rFonts w:ascii="Times New Roman" w:hAnsi="Times New Roman" w:cs="Times New Roman"/>
          <w:sz w:val="24"/>
          <w:szCs w:val="24"/>
        </w:rPr>
        <w:t xml:space="preserve">maaparandussüsteemi </w:t>
      </w:r>
      <w:r w:rsidR="17069660" w:rsidRPr="630A6143">
        <w:rPr>
          <w:rFonts w:ascii="Times New Roman" w:hAnsi="Times New Roman" w:cs="Times New Roman"/>
          <w:sz w:val="24"/>
          <w:szCs w:val="24"/>
        </w:rPr>
        <w:t>kasutusloa</w:t>
      </w:r>
      <w:r w:rsidR="56A8C945" w:rsidRPr="630A6143">
        <w:rPr>
          <w:rFonts w:ascii="Times New Roman" w:hAnsi="Times New Roman" w:cs="Times New Roman"/>
          <w:sz w:val="24"/>
          <w:szCs w:val="24"/>
        </w:rPr>
        <w:t xml:space="preserve"> (edaspidi ka </w:t>
      </w:r>
      <w:r w:rsidR="56A8C945" w:rsidRPr="630A6143">
        <w:rPr>
          <w:rFonts w:ascii="Times New Roman" w:hAnsi="Times New Roman" w:cs="Times New Roman"/>
          <w:i/>
          <w:iCs/>
          <w:sz w:val="24"/>
          <w:szCs w:val="24"/>
        </w:rPr>
        <w:t>kasutusluba</w:t>
      </w:r>
      <w:r w:rsidR="56A8C945" w:rsidRPr="630A6143">
        <w:rPr>
          <w:rFonts w:ascii="Times New Roman" w:hAnsi="Times New Roman" w:cs="Times New Roman"/>
          <w:sz w:val="24"/>
          <w:szCs w:val="24"/>
        </w:rPr>
        <w:t>)</w:t>
      </w:r>
      <w:r w:rsidR="17069660" w:rsidRPr="630A6143">
        <w:rPr>
          <w:rFonts w:ascii="Times New Roman" w:hAnsi="Times New Roman" w:cs="Times New Roman"/>
          <w:sz w:val="24"/>
          <w:szCs w:val="24"/>
        </w:rPr>
        <w:t>, milles esitab</w:t>
      </w:r>
      <w:r w:rsidR="5109E699" w:rsidRPr="630A6143">
        <w:rPr>
          <w:rFonts w:ascii="Times New Roman" w:hAnsi="Times New Roman" w:cs="Times New Roman"/>
          <w:sz w:val="24"/>
          <w:szCs w:val="24"/>
        </w:rPr>
        <w:t xml:space="preserve"> </w:t>
      </w:r>
      <w:r w:rsidR="17069660" w:rsidRPr="630A6143">
        <w:rPr>
          <w:rFonts w:ascii="Times New Roman" w:hAnsi="Times New Roman" w:cs="Times New Roman"/>
          <w:sz w:val="24"/>
          <w:szCs w:val="24"/>
        </w:rPr>
        <w:t>maaparandussüsteemi kasutamise täpsemad tingimused.</w:t>
      </w:r>
      <w:commentRangeEnd w:id="46"/>
      <w:r w:rsidR="00EC1F57">
        <w:commentReference w:id="46"/>
      </w:r>
    </w:p>
    <w:p w14:paraId="6EF0249B" w14:textId="43125CAD" w:rsidR="00A167A2" w:rsidRPr="00797585" w:rsidRDefault="5109E699" w:rsidP="00A167A2">
      <w:pPr>
        <w:shd w:val="clear" w:color="auto" w:fill="FFFFFF" w:themeFill="background1"/>
        <w:spacing w:after="0" w:line="240" w:lineRule="auto"/>
        <w:jc w:val="both"/>
        <w:rPr>
          <w:rFonts w:ascii="Times New Roman" w:hAnsi="Times New Roman" w:cs="Times New Roman"/>
          <w:sz w:val="24"/>
          <w:szCs w:val="24"/>
        </w:rPr>
      </w:pPr>
      <w:r w:rsidRPr="630A6143">
        <w:rPr>
          <w:rFonts w:ascii="Times New Roman" w:hAnsi="Times New Roman" w:cs="Times New Roman"/>
          <w:sz w:val="24"/>
          <w:szCs w:val="24"/>
        </w:rPr>
        <w:t xml:space="preserve">(10) </w:t>
      </w:r>
      <w:r w:rsidR="33793096" w:rsidRPr="630A6143">
        <w:rPr>
          <w:rFonts w:ascii="Times New Roman" w:hAnsi="Times New Roman" w:cs="Times New Roman"/>
          <w:sz w:val="24"/>
          <w:szCs w:val="24"/>
        </w:rPr>
        <w:t>Maa- ja Ruumiamet määrab v</w:t>
      </w:r>
      <w:r w:rsidRPr="630A6143">
        <w:rPr>
          <w:rFonts w:ascii="Times New Roman" w:hAnsi="Times New Roman" w:cs="Times New Roman"/>
          <w:sz w:val="24"/>
          <w:szCs w:val="24"/>
        </w:rPr>
        <w:t>ajaduse korral kasutusloa kõrvaltingimused, mi</w:t>
      </w:r>
      <w:r w:rsidR="1F79CE83" w:rsidRPr="630A6143">
        <w:rPr>
          <w:rFonts w:ascii="Times New Roman" w:hAnsi="Times New Roman" w:cs="Times New Roman"/>
          <w:sz w:val="24"/>
          <w:szCs w:val="24"/>
        </w:rPr>
        <w:t>llega tagatakse</w:t>
      </w:r>
      <w:r w:rsidRPr="630A6143">
        <w:rPr>
          <w:rFonts w:ascii="Times New Roman" w:hAnsi="Times New Roman" w:cs="Times New Roman"/>
          <w:sz w:val="24"/>
          <w:szCs w:val="24"/>
        </w:rPr>
        <w:t xml:space="preserve"> maaparandussüsteemi nõuetekoha</w:t>
      </w:r>
      <w:r w:rsidR="1F79CE83" w:rsidRPr="630A6143">
        <w:rPr>
          <w:rFonts w:ascii="Times New Roman" w:hAnsi="Times New Roman" w:cs="Times New Roman"/>
          <w:sz w:val="24"/>
          <w:szCs w:val="24"/>
        </w:rPr>
        <w:t>n</w:t>
      </w:r>
      <w:r w:rsidRPr="630A6143">
        <w:rPr>
          <w:rFonts w:ascii="Times New Roman" w:hAnsi="Times New Roman" w:cs="Times New Roman"/>
          <w:sz w:val="24"/>
          <w:szCs w:val="24"/>
        </w:rPr>
        <w:t>e toimimi</w:t>
      </w:r>
      <w:r w:rsidR="1F79CE83" w:rsidRPr="630A6143">
        <w:rPr>
          <w:rFonts w:ascii="Times New Roman" w:hAnsi="Times New Roman" w:cs="Times New Roman"/>
          <w:sz w:val="24"/>
          <w:szCs w:val="24"/>
        </w:rPr>
        <w:t>ne</w:t>
      </w:r>
      <w:r w:rsidRPr="630A6143">
        <w:rPr>
          <w:rFonts w:ascii="Times New Roman" w:hAnsi="Times New Roman" w:cs="Times New Roman"/>
          <w:sz w:val="24"/>
          <w:szCs w:val="24"/>
        </w:rPr>
        <w:t>, sealhulgas kohustus</w:t>
      </w:r>
      <w:del w:id="48" w:author="Maarja-Liis Lall - JUSTDIGI" w:date="2026-02-20T13:42:00Z" w16du:dateUtc="2026-02-20T13:42:52Z">
        <w:r w:rsidR="00A167A2" w:rsidRPr="630A6143" w:rsidDel="1F79CE83">
          <w:rPr>
            <w:rFonts w:ascii="Times New Roman" w:hAnsi="Times New Roman" w:cs="Times New Roman"/>
            <w:sz w:val="24"/>
            <w:szCs w:val="24"/>
          </w:rPr>
          <w:delText>e</w:delText>
        </w:r>
      </w:del>
      <w:r w:rsidRPr="630A6143">
        <w:rPr>
          <w:rFonts w:ascii="Times New Roman" w:hAnsi="Times New Roman" w:cs="Times New Roman"/>
          <w:sz w:val="24"/>
          <w:szCs w:val="24"/>
        </w:rPr>
        <w:t xml:space="preserve"> maaparandussüsteem</w:t>
      </w:r>
      <w:ins w:id="49" w:author="Maarja-Liis Lall - JUSTDIGI" w:date="2026-02-20T13:42:00Z" w16du:dateUtc="2026-02-20T13:42:54Z">
        <w:r w:rsidR="45135156" w:rsidRPr="630A6143">
          <w:rPr>
            <w:rFonts w:ascii="Times New Roman" w:hAnsi="Times New Roman" w:cs="Times New Roman"/>
            <w:sz w:val="24"/>
            <w:szCs w:val="24"/>
          </w:rPr>
          <w:t>i</w:t>
        </w:r>
      </w:ins>
      <w:r w:rsidRPr="630A6143">
        <w:rPr>
          <w:rFonts w:ascii="Times New Roman" w:hAnsi="Times New Roman" w:cs="Times New Roman"/>
          <w:sz w:val="24"/>
          <w:szCs w:val="24"/>
        </w:rPr>
        <w:t xml:space="preserve"> uuendada või rekonstrueerida</w:t>
      </w:r>
      <w:r w:rsidR="09786936" w:rsidRPr="630A6143">
        <w:rPr>
          <w:rFonts w:ascii="Times New Roman" w:hAnsi="Times New Roman" w:cs="Times New Roman"/>
          <w:sz w:val="24"/>
          <w:szCs w:val="24"/>
        </w:rPr>
        <w:t>,</w:t>
      </w:r>
      <w:r w:rsidRPr="630A6143">
        <w:rPr>
          <w:rFonts w:ascii="Times New Roman" w:hAnsi="Times New Roman" w:cs="Times New Roman"/>
          <w:sz w:val="24"/>
          <w:szCs w:val="24"/>
        </w:rPr>
        <w:t xml:space="preserve"> ja uuendamise või rekonstrueerimise lõpetamise tähtpäev</w:t>
      </w:r>
      <w:r w:rsidR="1F79CE83" w:rsidRPr="630A6143">
        <w:rPr>
          <w:rFonts w:ascii="Times New Roman" w:hAnsi="Times New Roman" w:cs="Times New Roman"/>
          <w:sz w:val="24"/>
          <w:szCs w:val="24"/>
        </w:rPr>
        <w:t>a</w:t>
      </w:r>
      <w:r w:rsidRPr="630A6143">
        <w:rPr>
          <w:rFonts w:ascii="Times New Roman" w:hAnsi="Times New Roman" w:cs="Times New Roman"/>
          <w:sz w:val="24"/>
          <w:szCs w:val="24"/>
        </w:rPr>
        <w:t>.</w:t>
      </w:r>
    </w:p>
    <w:p w14:paraId="49830F31" w14:textId="77777777" w:rsidR="00225F61" w:rsidRPr="00797585" w:rsidRDefault="00225F61" w:rsidP="002831F6">
      <w:pPr>
        <w:shd w:val="clear" w:color="auto" w:fill="FFFFFF" w:themeFill="background1"/>
        <w:spacing w:after="0" w:line="240" w:lineRule="auto"/>
        <w:jc w:val="both"/>
        <w:rPr>
          <w:rFonts w:ascii="Times New Roman" w:hAnsi="Times New Roman" w:cs="Times New Roman"/>
          <w:sz w:val="24"/>
          <w:szCs w:val="24"/>
        </w:rPr>
      </w:pPr>
    </w:p>
    <w:p w14:paraId="6B15BD89" w14:textId="18C0A5CA" w:rsidR="00B17658" w:rsidRPr="00797585" w:rsidRDefault="3CAE8C5F" w:rsidP="002831F6">
      <w:pPr>
        <w:shd w:val="clear" w:color="auto" w:fill="FFFFFF" w:themeFill="background1"/>
        <w:spacing w:after="0" w:line="240" w:lineRule="auto"/>
        <w:jc w:val="both"/>
        <w:rPr>
          <w:rFonts w:ascii="Times New Roman" w:hAnsi="Times New Roman" w:cs="Times New Roman"/>
          <w:sz w:val="24"/>
          <w:szCs w:val="24"/>
        </w:rPr>
      </w:pPr>
      <w:r w:rsidRPr="630A6143">
        <w:rPr>
          <w:rFonts w:ascii="Times New Roman" w:hAnsi="Times New Roman" w:cs="Times New Roman"/>
          <w:sz w:val="24"/>
          <w:szCs w:val="24"/>
        </w:rPr>
        <w:t>(</w:t>
      </w:r>
      <w:r w:rsidR="474FC8B6" w:rsidRPr="630A6143">
        <w:rPr>
          <w:rFonts w:ascii="Times New Roman" w:hAnsi="Times New Roman" w:cs="Times New Roman"/>
          <w:sz w:val="24"/>
          <w:szCs w:val="24"/>
        </w:rPr>
        <w:t>1</w:t>
      </w:r>
      <w:r w:rsidR="5109E699" w:rsidRPr="630A6143">
        <w:rPr>
          <w:rFonts w:ascii="Times New Roman" w:hAnsi="Times New Roman" w:cs="Times New Roman"/>
          <w:sz w:val="24"/>
          <w:szCs w:val="24"/>
        </w:rPr>
        <w:t>1</w:t>
      </w:r>
      <w:r w:rsidRPr="630A6143">
        <w:rPr>
          <w:rFonts w:ascii="Times New Roman" w:hAnsi="Times New Roman" w:cs="Times New Roman"/>
          <w:sz w:val="24"/>
          <w:szCs w:val="24"/>
        </w:rPr>
        <w:t xml:space="preserve">) Kui kasutusteatis esitatakse sellise maaparandussüsteemi kuuluva maaparandusehitise kohta, mille hoiuks on asutatud maaparandusühistu, saadab Maa- ja Ruumiamet </w:t>
      </w:r>
      <w:r w:rsidR="54A84E0B" w:rsidRPr="630A6143">
        <w:rPr>
          <w:rFonts w:ascii="Times New Roman" w:hAnsi="Times New Roman" w:cs="Times New Roman"/>
          <w:sz w:val="24"/>
          <w:szCs w:val="24"/>
        </w:rPr>
        <w:t xml:space="preserve">käesoleva paragrahvi lõigetes </w:t>
      </w:r>
      <w:r w:rsidR="644028FF" w:rsidRPr="630A6143">
        <w:rPr>
          <w:rFonts w:ascii="Times New Roman" w:hAnsi="Times New Roman" w:cs="Times New Roman"/>
          <w:sz w:val="24"/>
          <w:szCs w:val="24"/>
        </w:rPr>
        <w:t>5</w:t>
      </w:r>
      <w:r w:rsidR="2005B7BF" w:rsidRPr="630A6143">
        <w:rPr>
          <w:rFonts w:ascii="Times New Roman" w:hAnsi="Times New Roman" w:cs="Times New Roman"/>
          <w:sz w:val="24"/>
          <w:szCs w:val="24"/>
        </w:rPr>
        <w:t xml:space="preserve">, </w:t>
      </w:r>
      <w:r w:rsidR="644028FF" w:rsidRPr="630A6143">
        <w:rPr>
          <w:rFonts w:ascii="Times New Roman" w:hAnsi="Times New Roman" w:cs="Times New Roman"/>
          <w:sz w:val="24"/>
          <w:szCs w:val="24"/>
        </w:rPr>
        <w:t xml:space="preserve">7 </w:t>
      </w:r>
      <w:r w:rsidR="2005B7BF" w:rsidRPr="630A6143">
        <w:rPr>
          <w:rFonts w:ascii="Times New Roman" w:hAnsi="Times New Roman" w:cs="Times New Roman"/>
          <w:sz w:val="24"/>
          <w:szCs w:val="24"/>
        </w:rPr>
        <w:t xml:space="preserve">ja 8 </w:t>
      </w:r>
      <w:r w:rsidR="644028FF" w:rsidRPr="630A6143">
        <w:rPr>
          <w:rFonts w:ascii="Times New Roman" w:hAnsi="Times New Roman" w:cs="Times New Roman"/>
          <w:sz w:val="24"/>
          <w:szCs w:val="24"/>
        </w:rPr>
        <w:t xml:space="preserve">sätestatud juhul </w:t>
      </w:r>
      <w:r w:rsidRPr="630A6143">
        <w:rPr>
          <w:rFonts w:ascii="Times New Roman" w:hAnsi="Times New Roman" w:cs="Times New Roman"/>
          <w:sz w:val="24"/>
          <w:szCs w:val="24"/>
        </w:rPr>
        <w:t xml:space="preserve">kasutusteatise </w:t>
      </w:r>
      <w:r w:rsidR="3B63FE2E" w:rsidRPr="630A6143">
        <w:rPr>
          <w:rFonts w:ascii="Times New Roman" w:hAnsi="Times New Roman" w:cs="Times New Roman"/>
          <w:sz w:val="24"/>
          <w:szCs w:val="24"/>
        </w:rPr>
        <w:t xml:space="preserve">või </w:t>
      </w:r>
      <w:r w:rsidR="644028FF" w:rsidRPr="630A6143">
        <w:rPr>
          <w:rFonts w:ascii="Times New Roman" w:hAnsi="Times New Roman" w:cs="Times New Roman"/>
          <w:sz w:val="24"/>
          <w:szCs w:val="24"/>
        </w:rPr>
        <w:t xml:space="preserve">lõikes </w:t>
      </w:r>
      <w:r w:rsidR="2005B7BF" w:rsidRPr="630A6143">
        <w:rPr>
          <w:rFonts w:ascii="Times New Roman" w:hAnsi="Times New Roman" w:cs="Times New Roman"/>
          <w:sz w:val="24"/>
          <w:szCs w:val="24"/>
        </w:rPr>
        <w:t xml:space="preserve">9 </w:t>
      </w:r>
      <w:r w:rsidR="644028FF" w:rsidRPr="630A6143">
        <w:rPr>
          <w:rFonts w:ascii="Times New Roman" w:hAnsi="Times New Roman" w:cs="Times New Roman"/>
          <w:sz w:val="24"/>
          <w:szCs w:val="24"/>
        </w:rPr>
        <w:t xml:space="preserve">sätestatud juhul </w:t>
      </w:r>
      <w:r w:rsidR="3B63FE2E" w:rsidRPr="630A6143">
        <w:rPr>
          <w:rFonts w:ascii="Times New Roman" w:hAnsi="Times New Roman" w:cs="Times New Roman"/>
          <w:sz w:val="24"/>
          <w:szCs w:val="24"/>
        </w:rPr>
        <w:t xml:space="preserve">kasutusloa </w:t>
      </w:r>
      <w:r w:rsidRPr="630A6143">
        <w:rPr>
          <w:rFonts w:ascii="Times New Roman" w:hAnsi="Times New Roman" w:cs="Times New Roman"/>
          <w:sz w:val="24"/>
          <w:szCs w:val="24"/>
        </w:rPr>
        <w:t>ärakirja asjaomasele maaparandusühistule.</w:t>
      </w:r>
    </w:p>
    <w:p w14:paraId="141D60F1" w14:textId="77777777" w:rsidR="00110122" w:rsidRPr="00797585" w:rsidRDefault="00110122" w:rsidP="002831F6">
      <w:pPr>
        <w:shd w:val="clear" w:color="auto" w:fill="FFFFFF" w:themeFill="background1"/>
        <w:spacing w:after="0" w:line="240" w:lineRule="auto"/>
        <w:jc w:val="both"/>
        <w:rPr>
          <w:rFonts w:ascii="Times New Roman" w:hAnsi="Times New Roman" w:cs="Times New Roman"/>
          <w:sz w:val="24"/>
          <w:szCs w:val="24"/>
        </w:rPr>
      </w:pPr>
    </w:p>
    <w:p w14:paraId="76181DED" w14:textId="31A4F0E7" w:rsidR="00110122" w:rsidRPr="00797585" w:rsidRDefault="00110122"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(1</w:t>
      </w:r>
      <w:r w:rsidR="00A167A2" w:rsidRPr="00797585">
        <w:rPr>
          <w:rFonts w:ascii="Times New Roman" w:hAnsi="Times New Roman" w:cs="Times New Roman"/>
          <w:sz w:val="24"/>
          <w:szCs w:val="24"/>
        </w:rPr>
        <w:t>2</w:t>
      </w:r>
      <w:r w:rsidRPr="00797585">
        <w:rPr>
          <w:rFonts w:ascii="Times New Roman" w:hAnsi="Times New Roman" w:cs="Times New Roman"/>
          <w:sz w:val="24"/>
          <w:szCs w:val="24"/>
        </w:rPr>
        <w:t>) Käesoleva paragrahvi lõigetes 5</w:t>
      </w:r>
      <w:r w:rsidR="00E72DB5" w:rsidRPr="00797585">
        <w:rPr>
          <w:rFonts w:ascii="Times New Roman" w:hAnsi="Times New Roman" w:cs="Times New Roman"/>
          <w:sz w:val="24"/>
          <w:szCs w:val="24"/>
        </w:rPr>
        <w:t>,</w:t>
      </w:r>
      <w:r w:rsidRPr="00797585">
        <w:rPr>
          <w:rFonts w:ascii="Times New Roman" w:hAnsi="Times New Roman" w:cs="Times New Roman"/>
          <w:sz w:val="24"/>
          <w:szCs w:val="24"/>
        </w:rPr>
        <w:t xml:space="preserve"> 7</w:t>
      </w:r>
      <w:r w:rsidR="00E72DB5" w:rsidRPr="00797585">
        <w:rPr>
          <w:rFonts w:ascii="Times New Roman" w:hAnsi="Times New Roman" w:cs="Times New Roman"/>
          <w:sz w:val="24"/>
          <w:szCs w:val="24"/>
        </w:rPr>
        <w:t xml:space="preserve"> ja 8</w:t>
      </w:r>
      <w:r w:rsidRPr="00797585">
        <w:rPr>
          <w:rFonts w:ascii="Times New Roman" w:hAnsi="Times New Roman" w:cs="Times New Roman"/>
          <w:sz w:val="24"/>
          <w:szCs w:val="24"/>
        </w:rPr>
        <w:t xml:space="preserve"> sätestatud juhul</w:t>
      </w:r>
      <w:r w:rsidR="00C67A68" w:rsidRPr="00797585">
        <w:rPr>
          <w:rFonts w:ascii="Times New Roman" w:hAnsi="Times New Roman" w:cs="Times New Roman"/>
          <w:sz w:val="24"/>
          <w:szCs w:val="24"/>
        </w:rPr>
        <w:t xml:space="preserve"> </w:t>
      </w:r>
      <w:r w:rsidR="004468AF" w:rsidRPr="00797585">
        <w:rPr>
          <w:rFonts w:ascii="Times New Roman" w:hAnsi="Times New Roman" w:cs="Times New Roman"/>
          <w:sz w:val="24"/>
          <w:szCs w:val="24"/>
        </w:rPr>
        <w:t xml:space="preserve">tehakse </w:t>
      </w:r>
      <w:r w:rsidR="00C67A68" w:rsidRPr="00797585">
        <w:rPr>
          <w:rFonts w:ascii="Times New Roman" w:hAnsi="Times New Roman" w:cs="Times New Roman"/>
          <w:sz w:val="24"/>
          <w:szCs w:val="24"/>
        </w:rPr>
        <w:t>teave</w:t>
      </w:r>
      <w:r w:rsidRPr="00797585">
        <w:rPr>
          <w:rFonts w:ascii="Times New Roman" w:hAnsi="Times New Roman" w:cs="Times New Roman"/>
          <w:sz w:val="24"/>
          <w:szCs w:val="24"/>
        </w:rPr>
        <w:t xml:space="preserve"> kasutusteatise esitamise </w:t>
      </w:r>
      <w:r w:rsidR="004468AF" w:rsidRPr="00797585">
        <w:rPr>
          <w:rFonts w:ascii="Times New Roman" w:hAnsi="Times New Roman" w:cs="Times New Roman"/>
          <w:sz w:val="24"/>
          <w:szCs w:val="24"/>
        </w:rPr>
        <w:t xml:space="preserve">kohta </w:t>
      </w:r>
      <w:r w:rsidRPr="00797585">
        <w:rPr>
          <w:rFonts w:ascii="Times New Roman" w:hAnsi="Times New Roman" w:cs="Times New Roman"/>
          <w:sz w:val="24"/>
          <w:szCs w:val="24"/>
        </w:rPr>
        <w:t xml:space="preserve">ja lõikes </w:t>
      </w:r>
      <w:r w:rsidR="00E72DB5" w:rsidRPr="00797585">
        <w:rPr>
          <w:rFonts w:ascii="Times New Roman" w:hAnsi="Times New Roman" w:cs="Times New Roman"/>
          <w:sz w:val="24"/>
          <w:szCs w:val="24"/>
        </w:rPr>
        <w:t>9</w:t>
      </w:r>
      <w:r w:rsidRPr="00797585">
        <w:rPr>
          <w:rFonts w:ascii="Times New Roman" w:hAnsi="Times New Roman" w:cs="Times New Roman"/>
          <w:sz w:val="24"/>
          <w:szCs w:val="24"/>
        </w:rPr>
        <w:t xml:space="preserve"> sätestatud juhul </w:t>
      </w:r>
      <w:r w:rsidR="004468AF" w:rsidRPr="00797585">
        <w:rPr>
          <w:rFonts w:ascii="Times New Roman" w:hAnsi="Times New Roman" w:cs="Times New Roman"/>
          <w:sz w:val="24"/>
          <w:szCs w:val="24"/>
        </w:rPr>
        <w:t xml:space="preserve">teave </w:t>
      </w:r>
      <w:r w:rsidRPr="00797585">
        <w:rPr>
          <w:rFonts w:ascii="Times New Roman" w:hAnsi="Times New Roman" w:cs="Times New Roman"/>
          <w:sz w:val="24"/>
          <w:szCs w:val="24"/>
        </w:rPr>
        <w:t>kasutusloa andmise</w:t>
      </w:r>
      <w:r w:rsidR="00C67A68" w:rsidRPr="00797585">
        <w:rPr>
          <w:rFonts w:ascii="Times New Roman" w:hAnsi="Times New Roman" w:cs="Times New Roman"/>
          <w:sz w:val="24"/>
          <w:szCs w:val="24"/>
        </w:rPr>
        <w:t xml:space="preserve"> kohta kättesaadavaks</w:t>
      </w:r>
      <w:r w:rsidRPr="00797585">
        <w:rPr>
          <w:rFonts w:ascii="Times New Roman" w:hAnsi="Times New Roman" w:cs="Times New Roman"/>
          <w:sz w:val="24"/>
          <w:szCs w:val="24"/>
        </w:rPr>
        <w:t xml:space="preserve"> asjaomas</w:t>
      </w:r>
      <w:r w:rsidR="00C67A68" w:rsidRPr="00797585">
        <w:rPr>
          <w:rFonts w:ascii="Times New Roman" w:hAnsi="Times New Roman" w:cs="Times New Roman"/>
          <w:sz w:val="24"/>
          <w:szCs w:val="24"/>
        </w:rPr>
        <w:t>ele</w:t>
      </w:r>
      <w:r w:rsidRPr="00797585">
        <w:rPr>
          <w:rFonts w:ascii="Times New Roman" w:hAnsi="Times New Roman" w:cs="Times New Roman"/>
          <w:sz w:val="24"/>
          <w:szCs w:val="24"/>
        </w:rPr>
        <w:t xml:space="preserve"> kohaliku omavalitsuse üksus</w:t>
      </w:r>
      <w:r w:rsidR="00C67A68" w:rsidRPr="00797585">
        <w:rPr>
          <w:rFonts w:ascii="Times New Roman" w:hAnsi="Times New Roman" w:cs="Times New Roman"/>
          <w:sz w:val="24"/>
          <w:szCs w:val="24"/>
        </w:rPr>
        <w:t>ele</w:t>
      </w:r>
      <w:r w:rsidRPr="00797585">
        <w:rPr>
          <w:rFonts w:ascii="Times New Roman" w:hAnsi="Times New Roman" w:cs="Times New Roman"/>
          <w:sz w:val="24"/>
          <w:szCs w:val="24"/>
        </w:rPr>
        <w:t>.</w:t>
      </w:r>
    </w:p>
    <w:p w14:paraId="21B1F85B" w14:textId="77777777" w:rsidR="00225F61" w:rsidRPr="00797585" w:rsidRDefault="00225F61" w:rsidP="002831F6">
      <w:pPr>
        <w:shd w:val="clear" w:color="auto" w:fill="FFFFFF" w:themeFill="background1"/>
        <w:spacing w:after="0" w:line="240" w:lineRule="auto"/>
        <w:jc w:val="both"/>
        <w:rPr>
          <w:rFonts w:ascii="Times New Roman" w:hAnsi="Times New Roman" w:cs="Times New Roman"/>
          <w:sz w:val="24"/>
          <w:szCs w:val="24"/>
        </w:rPr>
      </w:pPr>
    </w:p>
    <w:p w14:paraId="3C152A9A" w14:textId="1FBAA270" w:rsidR="00B17658" w:rsidRPr="00797585" w:rsidRDefault="00B17658"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(1</w:t>
      </w:r>
      <w:r w:rsidR="00A167A2" w:rsidRPr="00797585">
        <w:rPr>
          <w:rFonts w:ascii="Times New Roman" w:hAnsi="Times New Roman" w:cs="Times New Roman"/>
          <w:sz w:val="24"/>
          <w:szCs w:val="24"/>
        </w:rPr>
        <w:t>3</w:t>
      </w:r>
      <w:r w:rsidRPr="00797585">
        <w:rPr>
          <w:rFonts w:ascii="Times New Roman" w:hAnsi="Times New Roman" w:cs="Times New Roman"/>
          <w:sz w:val="24"/>
          <w:szCs w:val="24"/>
        </w:rPr>
        <w:t xml:space="preserve">) </w:t>
      </w:r>
      <w:r w:rsidRPr="00797585">
        <w:rPr>
          <w:rFonts w:ascii="Times New Roman" w:hAnsi="Times New Roman" w:cs="Times New Roman"/>
          <w:color w:val="000000" w:themeColor="text1"/>
          <w:sz w:val="24"/>
          <w:szCs w:val="24"/>
        </w:rPr>
        <w:t xml:space="preserve">Kasutusteatise </w:t>
      </w:r>
      <w:r w:rsidRPr="00797585">
        <w:rPr>
          <w:rFonts w:ascii="Times New Roman" w:hAnsi="Times New Roman" w:cs="Times New Roman"/>
          <w:sz w:val="24"/>
          <w:szCs w:val="24"/>
        </w:rPr>
        <w:t>sisu nõuded kehtestab </w:t>
      </w:r>
      <w:hyperlink r:id="rId16" w:history="1">
        <w:r w:rsidRPr="00797585">
          <w:rPr>
            <w:rFonts w:ascii="Times New Roman" w:hAnsi="Times New Roman" w:cs="Times New Roman"/>
            <w:sz w:val="24"/>
            <w:szCs w:val="24"/>
          </w:rPr>
          <w:t>valdkonna eest vastutav minister</w:t>
        </w:r>
      </w:hyperlink>
      <w:r w:rsidRPr="00797585">
        <w:rPr>
          <w:rFonts w:ascii="Times New Roman" w:hAnsi="Times New Roman" w:cs="Times New Roman"/>
          <w:sz w:val="24"/>
          <w:szCs w:val="24"/>
        </w:rPr>
        <w:t> määrusega.“;</w:t>
      </w:r>
    </w:p>
    <w:p w14:paraId="01A02594" w14:textId="77777777" w:rsidR="00935BAE" w:rsidRPr="00797585" w:rsidRDefault="00935BAE" w:rsidP="002831F6">
      <w:pPr>
        <w:shd w:val="clear" w:color="auto" w:fill="FFFFFF" w:themeFill="background1"/>
        <w:spacing w:after="0" w:line="240" w:lineRule="auto"/>
        <w:jc w:val="both"/>
        <w:rPr>
          <w:rFonts w:ascii="Times New Roman" w:hAnsi="Times New Roman" w:cs="Times New Roman"/>
          <w:b/>
          <w:bCs/>
          <w:sz w:val="24"/>
          <w:szCs w:val="24"/>
        </w:rPr>
      </w:pPr>
    </w:p>
    <w:p w14:paraId="2BDD451C" w14:textId="55F67854" w:rsidR="00121A28" w:rsidRPr="00797585" w:rsidRDefault="00193D46"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30</w:t>
      </w:r>
      <w:r w:rsidR="00DD0D9E" w:rsidRPr="00797585">
        <w:rPr>
          <w:rFonts w:ascii="Times New Roman" w:hAnsi="Times New Roman" w:cs="Times New Roman"/>
          <w:b/>
          <w:bCs/>
          <w:sz w:val="24"/>
          <w:szCs w:val="24"/>
        </w:rPr>
        <w:t xml:space="preserve">) </w:t>
      </w:r>
      <w:r w:rsidR="00DD0D9E" w:rsidRPr="00797585">
        <w:rPr>
          <w:rFonts w:ascii="Times New Roman" w:hAnsi="Times New Roman" w:cs="Times New Roman"/>
          <w:sz w:val="24"/>
          <w:szCs w:val="24"/>
        </w:rPr>
        <w:t xml:space="preserve">paragrahv 31 </w:t>
      </w:r>
      <w:r w:rsidR="00121A28" w:rsidRPr="00797585">
        <w:rPr>
          <w:rFonts w:ascii="Times New Roman" w:hAnsi="Times New Roman" w:cs="Times New Roman"/>
          <w:sz w:val="24"/>
          <w:szCs w:val="24"/>
        </w:rPr>
        <w:t>muudetakse ja sõnastatakse järgmiselt:</w:t>
      </w:r>
    </w:p>
    <w:p w14:paraId="4B7F1691" w14:textId="7112E946" w:rsidR="00D825C2" w:rsidRPr="00797585" w:rsidRDefault="0EF657E4" w:rsidP="002831F6">
      <w:pPr>
        <w:shd w:val="clear" w:color="auto" w:fill="FFFFFF" w:themeFill="background1"/>
        <w:spacing w:after="0" w:line="240" w:lineRule="auto"/>
        <w:jc w:val="both"/>
        <w:rPr>
          <w:rFonts w:ascii="Times New Roman" w:hAnsi="Times New Roman" w:cs="Times New Roman"/>
          <w:sz w:val="24"/>
          <w:szCs w:val="24"/>
        </w:rPr>
      </w:pPr>
      <w:r w:rsidRPr="630A6143">
        <w:rPr>
          <w:rFonts w:ascii="Times New Roman" w:hAnsi="Times New Roman" w:cs="Times New Roman"/>
          <w:sz w:val="24"/>
          <w:szCs w:val="24"/>
        </w:rPr>
        <w:t>„</w:t>
      </w:r>
      <w:commentRangeStart w:id="50"/>
      <w:r w:rsidRPr="630A6143">
        <w:rPr>
          <w:rFonts w:ascii="Times New Roman" w:hAnsi="Times New Roman" w:cs="Times New Roman"/>
          <w:b/>
          <w:bCs/>
          <w:sz w:val="24"/>
          <w:szCs w:val="24"/>
        </w:rPr>
        <w:t>§ 31</w:t>
      </w:r>
      <w:commentRangeEnd w:id="50"/>
      <w:r w:rsidR="00D825C2">
        <w:commentReference w:id="50"/>
      </w:r>
      <w:r w:rsidRPr="630A6143">
        <w:rPr>
          <w:rFonts w:ascii="Times New Roman" w:hAnsi="Times New Roman" w:cs="Times New Roman"/>
          <w:b/>
          <w:bCs/>
          <w:sz w:val="24"/>
          <w:szCs w:val="24"/>
        </w:rPr>
        <w:t xml:space="preserve">. Maaparandussüsteemi kasutusluba </w:t>
      </w:r>
    </w:p>
    <w:p w14:paraId="582AA01E" w14:textId="77777777" w:rsidR="00D825C2" w:rsidRPr="00797585" w:rsidRDefault="00D825C2" w:rsidP="002831F6">
      <w:pPr>
        <w:shd w:val="clear" w:color="auto" w:fill="FFFFFF" w:themeFill="background1"/>
        <w:spacing w:after="0" w:line="240" w:lineRule="auto"/>
        <w:jc w:val="both"/>
        <w:rPr>
          <w:rFonts w:ascii="Times New Roman" w:hAnsi="Times New Roman" w:cs="Times New Roman"/>
          <w:sz w:val="24"/>
          <w:szCs w:val="24"/>
        </w:rPr>
      </w:pPr>
    </w:p>
    <w:p w14:paraId="6591A5D8" w14:textId="1C6344E6" w:rsidR="00D825C2" w:rsidRPr="00797585" w:rsidRDefault="0118822A" w:rsidP="002831F6">
      <w:pPr>
        <w:shd w:val="clear" w:color="auto" w:fill="FFFFFF" w:themeFill="background1"/>
        <w:spacing w:after="0" w:line="240" w:lineRule="auto"/>
        <w:jc w:val="both"/>
        <w:rPr>
          <w:rFonts w:ascii="Times New Roman" w:hAnsi="Times New Roman" w:cs="Times New Roman"/>
          <w:sz w:val="24"/>
          <w:szCs w:val="24"/>
        </w:rPr>
      </w:pPr>
      <w:r w:rsidRPr="630A6143">
        <w:rPr>
          <w:rFonts w:ascii="Times New Roman" w:hAnsi="Times New Roman" w:cs="Times New Roman"/>
          <w:sz w:val="24"/>
          <w:szCs w:val="24"/>
        </w:rPr>
        <w:t xml:space="preserve">(1) </w:t>
      </w:r>
      <w:r w:rsidR="53703814" w:rsidRPr="630A6143">
        <w:rPr>
          <w:rFonts w:ascii="Times New Roman" w:hAnsi="Times New Roman" w:cs="Times New Roman"/>
          <w:sz w:val="24"/>
          <w:szCs w:val="24"/>
        </w:rPr>
        <w:t>Kasutusluba annab õiguse kasutada ehitusprojekti või ehituskava kohaselt ehitatud maaparandussüsteemi.</w:t>
      </w:r>
    </w:p>
    <w:p w14:paraId="52310C7E" w14:textId="77777777" w:rsidR="00D825C2" w:rsidRPr="00797585" w:rsidRDefault="00D825C2" w:rsidP="002831F6">
      <w:pPr>
        <w:shd w:val="clear" w:color="auto" w:fill="FFFFFF" w:themeFill="background1"/>
        <w:spacing w:after="0" w:line="240" w:lineRule="auto"/>
        <w:jc w:val="both"/>
        <w:rPr>
          <w:rFonts w:ascii="Times New Roman" w:hAnsi="Times New Roman" w:cs="Times New Roman"/>
          <w:sz w:val="24"/>
          <w:szCs w:val="24"/>
        </w:rPr>
      </w:pPr>
    </w:p>
    <w:p w14:paraId="3EB915AA" w14:textId="592AD31A" w:rsidR="00D825C2" w:rsidRPr="00797585" w:rsidRDefault="00D825C2"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w:t>
      </w:r>
      <w:r w:rsidR="00930E86" w:rsidRPr="00797585">
        <w:rPr>
          <w:rFonts w:ascii="Times New Roman" w:hAnsi="Times New Roman" w:cs="Times New Roman"/>
          <w:sz w:val="24"/>
          <w:szCs w:val="24"/>
        </w:rPr>
        <w:t>2</w:t>
      </w:r>
      <w:r w:rsidRPr="00797585">
        <w:rPr>
          <w:rFonts w:ascii="Times New Roman" w:hAnsi="Times New Roman" w:cs="Times New Roman"/>
          <w:sz w:val="24"/>
          <w:szCs w:val="24"/>
        </w:rPr>
        <w:t>) Kasutusluba on tähtajatu.</w:t>
      </w:r>
      <w:r w:rsidR="00663BA9" w:rsidRPr="00797585">
        <w:rPr>
          <w:rFonts w:ascii="Times New Roman" w:hAnsi="Times New Roman" w:cs="Times New Roman"/>
          <w:sz w:val="24"/>
          <w:szCs w:val="24"/>
        </w:rPr>
        <w:t>“;</w:t>
      </w:r>
    </w:p>
    <w:p w14:paraId="3D8DC3C2" w14:textId="77777777" w:rsidR="00CF6AD9" w:rsidRPr="00797585" w:rsidRDefault="00CF6AD9" w:rsidP="002831F6">
      <w:pPr>
        <w:shd w:val="clear" w:color="auto" w:fill="FFFFFF" w:themeFill="background1"/>
        <w:spacing w:after="0" w:line="240" w:lineRule="auto"/>
        <w:jc w:val="both"/>
        <w:rPr>
          <w:rFonts w:ascii="Times New Roman" w:hAnsi="Times New Roman" w:cs="Times New Roman"/>
          <w:b/>
          <w:bCs/>
          <w:sz w:val="24"/>
          <w:szCs w:val="24"/>
        </w:rPr>
      </w:pPr>
    </w:p>
    <w:p w14:paraId="6347684F" w14:textId="0359013A" w:rsidR="00884DD5" w:rsidRPr="00797585" w:rsidRDefault="00193D46"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31</w:t>
      </w:r>
      <w:r w:rsidR="00884DD5" w:rsidRPr="00797585">
        <w:rPr>
          <w:rFonts w:ascii="Times New Roman" w:hAnsi="Times New Roman" w:cs="Times New Roman"/>
          <w:b/>
          <w:bCs/>
          <w:sz w:val="24"/>
          <w:szCs w:val="24"/>
        </w:rPr>
        <w:t>)</w:t>
      </w:r>
      <w:r w:rsidR="00884DD5" w:rsidRPr="00797585">
        <w:rPr>
          <w:rFonts w:ascii="Times New Roman" w:hAnsi="Times New Roman" w:cs="Times New Roman"/>
          <w:sz w:val="24"/>
          <w:szCs w:val="24"/>
        </w:rPr>
        <w:t xml:space="preserve"> seadust täiendatakse §-ga 31</w:t>
      </w:r>
      <w:r w:rsidR="00884DD5" w:rsidRPr="00797585">
        <w:rPr>
          <w:rFonts w:ascii="Times New Roman" w:hAnsi="Times New Roman" w:cs="Times New Roman"/>
          <w:sz w:val="24"/>
          <w:szCs w:val="24"/>
          <w:vertAlign w:val="superscript"/>
        </w:rPr>
        <w:t>1</w:t>
      </w:r>
      <w:r w:rsidR="00884DD5" w:rsidRPr="00797585">
        <w:rPr>
          <w:rFonts w:ascii="Times New Roman" w:hAnsi="Times New Roman" w:cs="Times New Roman"/>
          <w:sz w:val="24"/>
          <w:szCs w:val="24"/>
        </w:rPr>
        <w:t xml:space="preserve"> järgmises sõnastuses:</w:t>
      </w:r>
    </w:p>
    <w:p w14:paraId="65D8192A" w14:textId="34F9228C" w:rsidR="00884DD5" w:rsidRPr="00797585" w:rsidRDefault="00884DD5"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w:t>
      </w:r>
      <w:r w:rsidRPr="00797585">
        <w:rPr>
          <w:rFonts w:ascii="Times New Roman" w:hAnsi="Times New Roman" w:cs="Times New Roman"/>
          <w:b/>
          <w:bCs/>
          <w:sz w:val="24"/>
          <w:szCs w:val="24"/>
        </w:rPr>
        <w:t>§ 31</w:t>
      </w:r>
      <w:r w:rsidRPr="00797585">
        <w:rPr>
          <w:rFonts w:ascii="Times New Roman" w:hAnsi="Times New Roman" w:cs="Times New Roman"/>
          <w:b/>
          <w:bCs/>
          <w:sz w:val="24"/>
          <w:szCs w:val="24"/>
          <w:vertAlign w:val="superscript"/>
        </w:rPr>
        <w:t>1</w:t>
      </w:r>
      <w:r w:rsidR="00B06C43" w:rsidRPr="00797585">
        <w:rPr>
          <w:rFonts w:ascii="Times New Roman" w:hAnsi="Times New Roman" w:cs="Times New Roman"/>
          <w:b/>
          <w:bCs/>
          <w:sz w:val="24"/>
          <w:szCs w:val="24"/>
        </w:rPr>
        <w:t xml:space="preserve">. </w:t>
      </w:r>
      <w:r w:rsidRPr="00797585">
        <w:rPr>
          <w:rFonts w:ascii="Times New Roman" w:hAnsi="Times New Roman" w:cs="Times New Roman"/>
          <w:b/>
          <w:bCs/>
          <w:sz w:val="24"/>
          <w:szCs w:val="24"/>
        </w:rPr>
        <w:t>Maaparandussüsteemi kasutusloa andmine</w:t>
      </w:r>
      <w:r w:rsidR="00F01547" w:rsidRPr="00797585">
        <w:rPr>
          <w:rFonts w:ascii="Times New Roman" w:hAnsi="Times New Roman" w:cs="Times New Roman"/>
          <w:b/>
          <w:bCs/>
          <w:sz w:val="24"/>
          <w:szCs w:val="24"/>
        </w:rPr>
        <w:t>,</w:t>
      </w:r>
      <w:r w:rsidRPr="00797585">
        <w:rPr>
          <w:rFonts w:ascii="Times New Roman" w:hAnsi="Times New Roman" w:cs="Times New Roman"/>
          <w:b/>
          <w:bCs/>
          <w:sz w:val="24"/>
          <w:szCs w:val="24"/>
        </w:rPr>
        <w:t xml:space="preserve"> kasutusloa andmisest keeldumine</w:t>
      </w:r>
      <w:r w:rsidR="00F01547" w:rsidRPr="00797585">
        <w:rPr>
          <w:rFonts w:ascii="Times New Roman" w:hAnsi="Times New Roman" w:cs="Times New Roman"/>
          <w:b/>
          <w:bCs/>
          <w:sz w:val="24"/>
          <w:szCs w:val="24"/>
        </w:rPr>
        <w:t xml:space="preserve"> ja kasutusloa kehtetuks tunnistamine</w:t>
      </w:r>
    </w:p>
    <w:p w14:paraId="78EFDCE9" w14:textId="77777777" w:rsidR="002F35B4" w:rsidRPr="00797585" w:rsidRDefault="002F35B4" w:rsidP="002831F6">
      <w:pPr>
        <w:shd w:val="clear" w:color="auto" w:fill="FFFFFF" w:themeFill="background1"/>
        <w:spacing w:after="0" w:line="240" w:lineRule="auto"/>
        <w:jc w:val="both"/>
        <w:rPr>
          <w:rFonts w:ascii="Times New Roman" w:hAnsi="Times New Roman" w:cs="Times New Roman"/>
          <w:sz w:val="24"/>
          <w:szCs w:val="24"/>
        </w:rPr>
      </w:pPr>
    </w:p>
    <w:p w14:paraId="4EEB9F49" w14:textId="54AF35E4" w:rsidR="002F35B4" w:rsidRPr="00797585" w:rsidRDefault="002F35B4" w:rsidP="002831F6">
      <w:pPr>
        <w:shd w:val="clear" w:color="auto" w:fill="FFFFFF" w:themeFill="background1"/>
        <w:spacing w:after="0" w:line="240" w:lineRule="auto"/>
        <w:jc w:val="both"/>
        <w:rPr>
          <w:rFonts w:ascii="Times New Roman" w:hAnsi="Times New Roman" w:cs="Times New Roman"/>
          <w:sz w:val="24"/>
          <w:szCs w:val="24"/>
        </w:rPr>
      </w:pPr>
      <w:bookmarkStart w:id="51" w:name="_Hlk213157872"/>
      <w:r w:rsidRPr="00797585">
        <w:rPr>
          <w:rFonts w:ascii="Times New Roman" w:hAnsi="Times New Roman" w:cs="Times New Roman"/>
          <w:sz w:val="24"/>
          <w:szCs w:val="24"/>
        </w:rPr>
        <w:t xml:space="preserve">(1) Maa- ja Ruumiamet annab maaparandussüsteemi kasutusloa, </w:t>
      </w:r>
      <w:bookmarkStart w:id="52" w:name="_Hlk213746492"/>
      <w:r w:rsidRPr="00797585">
        <w:rPr>
          <w:rFonts w:ascii="Times New Roman" w:hAnsi="Times New Roman" w:cs="Times New Roman"/>
          <w:sz w:val="24"/>
          <w:szCs w:val="24"/>
        </w:rPr>
        <w:t>kui valminud maaparandussüsteem on ehitatud käesoleva</w:t>
      </w:r>
      <w:r w:rsidR="00D9762A" w:rsidRPr="00797585">
        <w:rPr>
          <w:rFonts w:ascii="Times New Roman" w:hAnsi="Times New Roman" w:cs="Times New Roman"/>
          <w:sz w:val="24"/>
          <w:szCs w:val="24"/>
        </w:rPr>
        <w:t>s</w:t>
      </w:r>
      <w:r w:rsidRPr="00797585">
        <w:rPr>
          <w:rFonts w:ascii="Times New Roman" w:hAnsi="Times New Roman" w:cs="Times New Roman"/>
          <w:sz w:val="24"/>
          <w:szCs w:val="24"/>
        </w:rPr>
        <w:t xml:space="preserve"> seaduse</w:t>
      </w:r>
      <w:r w:rsidR="00D9762A" w:rsidRPr="00797585">
        <w:rPr>
          <w:rFonts w:ascii="Times New Roman" w:hAnsi="Times New Roman" w:cs="Times New Roman"/>
          <w:sz w:val="24"/>
          <w:szCs w:val="24"/>
        </w:rPr>
        <w:t>s</w:t>
      </w:r>
      <w:r w:rsidRPr="00797585">
        <w:rPr>
          <w:rFonts w:ascii="Times New Roman" w:hAnsi="Times New Roman" w:cs="Times New Roman"/>
          <w:sz w:val="24"/>
          <w:szCs w:val="24"/>
        </w:rPr>
        <w:t xml:space="preserve"> sätestatud nõudeid järgides ja ehitusprojekti või ehituskava kohaselt ning vastab maaparandussüsteemi nõuetele.</w:t>
      </w:r>
      <w:bookmarkEnd w:id="52"/>
    </w:p>
    <w:bookmarkEnd w:id="51"/>
    <w:p w14:paraId="698DA172" w14:textId="77777777" w:rsidR="00CF6AD9" w:rsidRPr="00797585" w:rsidRDefault="00CF6AD9" w:rsidP="002831F6">
      <w:pPr>
        <w:shd w:val="clear" w:color="auto" w:fill="FFFFFF" w:themeFill="background1"/>
        <w:spacing w:after="0" w:line="240" w:lineRule="auto"/>
        <w:jc w:val="both"/>
        <w:rPr>
          <w:rFonts w:ascii="Times New Roman" w:hAnsi="Times New Roman" w:cs="Times New Roman"/>
          <w:sz w:val="24"/>
          <w:szCs w:val="24"/>
        </w:rPr>
      </w:pPr>
    </w:p>
    <w:p w14:paraId="2E4A41D1" w14:textId="783C108F" w:rsidR="00884DD5" w:rsidRDefault="00884DD5"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w:t>
      </w:r>
      <w:r w:rsidR="00B407DA" w:rsidRPr="00797585">
        <w:rPr>
          <w:rFonts w:ascii="Times New Roman" w:hAnsi="Times New Roman" w:cs="Times New Roman"/>
          <w:sz w:val="24"/>
          <w:szCs w:val="24"/>
        </w:rPr>
        <w:t>2</w:t>
      </w:r>
      <w:r w:rsidRPr="00797585">
        <w:rPr>
          <w:rFonts w:ascii="Times New Roman" w:hAnsi="Times New Roman" w:cs="Times New Roman"/>
          <w:sz w:val="24"/>
          <w:szCs w:val="24"/>
        </w:rPr>
        <w:t xml:space="preserve">) Kasutusloale kantakse järgmised </w:t>
      </w:r>
      <w:r w:rsidR="00A167A2" w:rsidRPr="00797585">
        <w:rPr>
          <w:rFonts w:ascii="Times New Roman" w:hAnsi="Times New Roman" w:cs="Times New Roman"/>
          <w:sz w:val="24"/>
          <w:szCs w:val="24"/>
        </w:rPr>
        <w:t xml:space="preserve">asjakohased </w:t>
      </w:r>
      <w:r w:rsidRPr="00797585">
        <w:rPr>
          <w:rFonts w:ascii="Times New Roman" w:hAnsi="Times New Roman" w:cs="Times New Roman"/>
          <w:sz w:val="24"/>
          <w:szCs w:val="24"/>
        </w:rPr>
        <w:t>andmed:</w:t>
      </w:r>
    </w:p>
    <w:p w14:paraId="2A3BED07" w14:textId="5C51B0F4" w:rsidR="00402F6E" w:rsidRDefault="00402F6E" w:rsidP="002831F6">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1) kasutusloa number ja kuupäev;</w:t>
      </w:r>
    </w:p>
    <w:p w14:paraId="17253E06" w14:textId="52BC13AC" w:rsidR="00402F6E" w:rsidRPr="00797585" w:rsidRDefault="00402F6E" w:rsidP="002831F6">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2) kasutusteatise number ja kuupäev;</w:t>
      </w:r>
    </w:p>
    <w:p w14:paraId="2EFC3A3E" w14:textId="17087BE9" w:rsidR="00884DD5" w:rsidRPr="00797585" w:rsidRDefault="00402F6E" w:rsidP="002831F6">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884DD5" w:rsidRPr="00797585">
        <w:rPr>
          <w:rFonts w:ascii="Times New Roman" w:hAnsi="Times New Roman" w:cs="Times New Roman"/>
          <w:sz w:val="24"/>
          <w:szCs w:val="24"/>
        </w:rPr>
        <w:t xml:space="preserve">) käesoleva seaduse § 12 lõike </w:t>
      </w:r>
      <w:r w:rsidR="001B0E19" w:rsidRPr="00797585">
        <w:rPr>
          <w:rFonts w:ascii="Times New Roman" w:hAnsi="Times New Roman" w:cs="Times New Roman"/>
          <w:sz w:val="24"/>
          <w:szCs w:val="24"/>
        </w:rPr>
        <w:t>3</w:t>
      </w:r>
      <w:r w:rsidR="00884DD5" w:rsidRPr="00797585">
        <w:rPr>
          <w:rFonts w:ascii="Times New Roman" w:hAnsi="Times New Roman" w:cs="Times New Roman"/>
          <w:sz w:val="24"/>
          <w:szCs w:val="24"/>
        </w:rPr>
        <w:t xml:space="preserve"> punktides 4–</w:t>
      </w:r>
      <w:r w:rsidR="00CF44B7" w:rsidRPr="00797585">
        <w:rPr>
          <w:rFonts w:ascii="Times New Roman" w:hAnsi="Times New Roman" w:cs="Times New Roman"/>
          <w:sz w:val="24"/>
          <w:szCs w:val="24"/>
        </w:rPr>
        <w:t>9</w:t>
      </w:r>
      <w:r w:rsidR="00884DD5" w:rsidRPr="00797585">
        <w:rPr>
          <w:rFonts w:ascii="Times New Roman" w:hAnsi="Times New Roman" w:cs="Times New Roman"/>
          <w:sz w:val="24"/>
          <w:szCs w:val="24"/>
        </w:rPr>
        <w:t xml:space="preserve"> nimetatud andmed;</w:t>
      </w:r>
    </w:p>
    <w:p w14:paraId="1D532AFA" w14:textId="2AA84BAB" w:rsidR="00884DD5" w:rsidRPr="00797585" w:rsidRDefault="00402F6E" w:rsidP="002831F6">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884DD5" w:rsidRPr="00797585">
        <w:rPr>
          <w:rFonts w:ascii="Times New Roman" w:hAnsi="Times New Roman" w:cs="Times New Roman"/>
          <w:sz w:val="24"/>
          <w:szCs w:val="24"/>
        </w:rPr>
        <w:t>) käesoleva seaduse § 30</w:t>
      </w:r>
      <w:r w:rsidR="00884DD5" w:rsidRPr="00797585">
        <w:rPr>
          <w:rFonts w:ascii="Times New Roman" w:hAnsi="Times New Roman" w:cs="Times New Roman"/>
          <w:sz w:val="24"/>
          <w:szCs w:val="24"/>
          <w:vertAlign w:val="superscript"/>
        </w:rPr>
        <w:t>1</w:t>
      </w:r>
      <w:r w:rsidR="00884DD5" w:rsidRPr="00797585">
        <w:rPr>
          <w:rFonts w:ascii="Times New Roman" w:hAnsi="Times New Roman" w:cs="Times New Roman"/>
          <w:sz w:val="24"/>
          <w:szCs w:val="24"/>
        </w:rPr>
        <w:t xml:space="preserve"> lõike </w:t>
      </w:r>
      <w:r w:rsidR="00B407DA" w:rsidRPr="00797585">
        <w:rPr>
          <w:rFonts w:ascii="Times New Roman" w:hAnsi="Times New Roman" w:cs="Times New Roman"/>
          <w:sz w:val="24"/>
          <w:szCs w:val="24"/>
        </w:rPr>
        <w:t xml:space="preserve">3 </w:t>
      </w:r>
      <w:r w:rsidR="00884DD5" w:rsidRPr="00797585">
        <w:rPr>
          <w:rFonts w:ascii="Times New Roman" w:hAnsi="Times New Roman" w:cs="Times New Roman"/>
          <w:sz w:val="24"/>
          <w:szCs w:val="24"/>
        </w:rPr>
        <w:t>punkti</w:t>
      </w:r>
      <w:r w:rsidR="00B3149F" w:rsidRPr="00797585">
        <w:rPr>
          <w:rFonts w:ascii="Times New Roman" w:hAnsi="Times New Roman" w:cs="Times New Roman"/>
          <w:sz w:val="24"/>
          <w:szCs w:val="24"/>
        </w:rPr>
        <w:t>s 4</w:t>
      </w:r>
      <w:r w:rsidR="00884DD5" w:rsidRPr="00797585">
        <w:rPr>
          <w:rFonts w:ascii="Times New Roman" w:hAnsi="Times New Roman" w:cs="Times New Roman"/>
          <w:sz w:val="24"/>
          <w:szCs w:val="24"/>
        </w:rPr>
        <w:t xml:space="preserve"> nimetatud andmed.</w:t>
      </w:r>
    </w:p>
    <w:p w14:paraId="5F13F498" w14:textId="77777777" w:rsidR="00CF6AD9" w:rsidRPr="00797585" w:rsidRDefault="00CF6AD9" w:rsidP="002831F6">
      <w:pPr>
        <w:shd w:val="clear" w:color="auto" w:fill="FFFFFF" w:themeFill="background1"/>
        <w:spacing w:after="0" w:line="240" w:lineRule="auto"/>
        <w:jc w:val="both"/>
        <w:rPr>
          <w:rFonts w:ascii="Times New Roman" w:hAnsi="Times New Roman" w:cs="Times New Roman"/>
          <w:sz w:val="24"/>
          <w:szCs w:val="24"/>
        </w:rPr>
      </w:pPr>
    </w:p>
    <w:p w14:paraId="7CFF0286" w14:textId="32EE70FE" w:rsidR="00B9558E" w:rsidRPr="00797585" w:rsidRDefault="00884DD5"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w:t>
      </w:r>
      <w:r w:rsidR="00B407DA" w:rsidRPr="00797585">
        <w:rPr>
          <w:rFonts w:ascii="Times New Roman" w:hAnsi="Times New Roman" w:cs="Times New Roman"/>
          <w:sz w:val="24"/>
          <w:szCs w:val="24"/>
        </w:rPr>
        <w:t>3</w:t>
      </w:r>
      <w:r w:rsidRPr="00797585">
        <w:rPr>
          <w:rFonts w:ascii="Times New Roman" w:hAnsi="Times New Roman" w:cs="Times New Roman"/>
          <w:sz w:val="24"/>
          <w:szCs w:val="24"/>
        </w:rPr>
        <w:t>) Maa- ja Ruumiamet keeldub kasutusloa andmisest, kui</w:t>
      </w:r>
      <w:r w:rsidR="005163F0" w:rsidRPr="00797585">
        <w:rPr>
          <w:rFonts w:ascii="Times New Roman" w:hAnsi="Times New Roman" w:cs="Times New Roman"/>
          <w:sz w:val="24"/>
          <w:szCs w:val="24"/>
        </w:rPr>
        <w:t xml:space="preserve"> esineb vähemalt üks järgmistest alustest</w:t>
      </w:r>
      <w:r w:rsidRPr="00797585">
        <w:rPr>
          <w:rFonts w:ascii="Times New Roman" w:hAnsi="Times New Roman" w:cs="Times New Roman"/>
          <w:sz w:val="24"/>
          <w:szCs w:val="24"/>
        </w:rPr>
        <w:t>:</w:t>
      </w:r>
    </w:p>
    <w:p w14:paraId="08CE1FC9" w14:textId="31BE0F2F" w:rsidR="00B9558E" w:rsidRPr="00797585" w:rsidRDefault="5DF55AF0" w:rsidP="002831F6">
      <w:pPr>
        <w:shd w:val="clear" w:color="auto" w:fill="FFFFFF" w:themeFill="background1"/>
        <w:spacing w:after="0" w:line="240" w:lineRule="auto"/>
        <w:jc w:val="both"/>
        <w:rPr>
          <w:rFonts w:ascii="Times New Roman" w:hAnsi="Times New Roman" w:cs="Times New Roman"/>
          <w:sz w:val="24"/>
          <w:szCs w:val="24"/>
        </w:rPr>
      </w:pPr>
      <w:commentRangeStart w:id="53"/>
      <w:r w:rsidRPr="630A6143">
        <w:rPr>
          <w:rFonts w:ascii="Times New Roman" w:hAnsi="Times New Roman" w:cs="Times New Roman"/>
          <w:sz w:val="24"/>
          <w:szCs w:val="24"/>
        </w:rPr>
        <w:t>1)</w:t>
      </w:r>
      <w:r w:rsidR="1263BADC" w:rsidRPr="630A6143">
        <w:rPr>
          <w:rFonts w:ascii="Times New Roman" w:hAnsi="Times New Roman" w:cs="Times New Roman"/>
          <w:sz w:val="24"/>
          <w:szCs w:val="24"/>
        </w:rPr>
        <w:t xml:space="preserve"> </w:t>
      </w:r>
      <w:commentRangeEnd w:id="53"/>
      <w:r w:rsidR="00884DD5">
        <w:commentReference w:id="53"/>
      </w:r>
      <w:r w:rsidR="5AE1AC25" w:rsidRPr="630A6143">
        <w:rPr>
          <w:rFonts w:ascii="Times New Roman" w:hAnsi="Times New Roman" w:cs="Times New Roman"/>
          <w:sz w:val="24"/>
          <w:szCs w:val="24"/>
        </w:rPr>
        <w:t>Maa- ja Ruumiamet</w:t>
      </w:r>
      <w:r w:rsidR="42224AD8" w:rsidRPr="630A6143">
        <w:rPr>
          <w:rFonts w:ascii="Times New Roman" w:hAnsi="Times New Roman" w:cs="Times New Roman"/>
          <w:sz w:val="24"/>
          <w:szCs w:val="24"/>
        </w:rPr>
        <w:t xml:space="preserve"> on kasutusteatise esitajat </w:t>
      </w:r>
      <w:r w:rsidR="580F19A4" w:rsidRPr="630A6143">
        <w:rPr>
          <w:rFonts w:ascii="Times New Roman" w:hAnsi="Times New Roman" w:cs="Times New Roman"/>
          <w:sz w:val="24"/>
          <w:szCs w:val="24"/>
        </w:rPr>
        <w:t xml:space="preserve">teavitanud </w:t>
      </w:r>
      <w:r w:rsidR="42224AD8" w:rsidRPr="630A6143">
        <w:rPr>
          <w:rFonts w:ascii="Times New Roman" w:hAnsi="Times New Roman" w:cs="Times New Roman"/>
          <w:sz w:val="24"/>
          <w:szCs w:val="24"/>
        </w:rPr>
        <w:t xml:space="preserve">vajadusest </w:t>
      </w:r>
      <w:r w:rsidR="09786936" w:rsidRPr="630A6143">
        <w:rPr>
          <w:rFonts w:ascii="Times New Roman" w:hAnsi="Times New Roman" w:cs="Times New Roman"/>
          <w:sz w:val="24"/>
          <w:szCs w:val="24"/>
        </w:rPr>
        <w:t xml:space="preserve">viia </w:t>
      </w:r>
      <w:r w:rsidR="42224AD8" w:rsidRPr="630A6143">
        <w:rPr>
          <w:rFonts w:ascii="Times New Roman" w:hAnsi="Times New Roman" w:cs="Times New Roman"/>
          <w:sz w:val="24"/>
          <w:szCs w:val="24"/>
        </w:rPr>
        <w:t>maaparandussüsteem</w:t>
      </w:r>
      <w:r w:rsidR="09786936" w:rsidRPr="630A6143">
        <w:rPr>
          <w:rFonts w:ascii="Times New Roman" w:hAnsi="Times New Roman" w:cs="Times New Roman"/>
          <w:sz w:val="24"/>
          <w:szCs w:val="24"/>
        </w:rPr>
        <w:t xml:space="preserve"> vastavusse </w:t>
      </w:r>
      <w:r w:rsidR="42224AD8" w:rsidRPr="630A6143">
        <w:rPr>
          <w:rFonts w:ascii="Times New Roman" w:hAnsi="Times New Roman" w:cs="Times New Roman"/>
          <w:color w:val="000000" w:themeColor="text1"/>
          <w:sz w:val="24"/>
          <w:szCs w:val="24"/>
        </w:rPr>
        <w:t>maaparandussüsteemi nõuetega,</w:t>
      </w:r>
      <w:r w:rsidR="42224AD8" w:rsidRPr="630A6143">
        <w:rPr>
          <w:rFonts w:ascii="Times New Roman" w:hAnsi="Times New Roman" w:cs="Times New Roman"/>
          <w:sz w:val="24"/>
          <w:szCs w:val="24"/>
        </w:rPr>
        <w:t xml:space="preserve"> ehitusprojekti või ehituskavaga ning kasutusteatise esitaja </w:t>
      </w:r>
      <w:r w:rsidR="09786936" w:rsidRPr="630A6143">
        <w:rPr>
          <w:rFonts w:ascii="Times New Roman" w:hAnsi="Times New Roman" w:cs="Times New Roman"/>
          <w:sz w:val="24"/>
          <w:szCs w:val="24"/>
        </w:rPr>
        <w:t xml:space="preserve">on jätnud selle </w:t>
      </w:r>
      <w:r w:rsidR="42224AD8" w:rsidRPr="630A6143">
        <w:rPr>
          <w:rFonts w:ascii="Times New Roman" w:hAnsi="Times New Roman" w:cs="Times New Roman"/>
          <w:sz w:val="24"/>
          <w:szCs w:val="24"/>
        </w:rPr>
        <w:t>ettenähtud tähtpäevaks</w:t>
      </w:r>
      <w:r w:rsidR="09786936" w:rsidRPr="630A6143">
        <w:rPr>
          <w:rFonts w:ascii="Times New Roman" w:hAnsi="Times New Roman" w:cs="Times New Roman"/>
          <w:sz w:val="24"/>
          <w:szCs w:val="24"/>
        </w:rPr>
        <w:t xml:space="preserve"> tegemata</w:t>
      </w:r>
      <w:r w:rsidRPr="630A6143">
        <w:rPr>
          <w:rFonts w:ascii="Times New Roman" w:hAnsi="Times New Roman" w:cs="Times New Roman"/>
          <w:sz w:val="24"/>
          <w:szCs w:val="24"/>
        </w:rPr>
        <w:t>;</w:t>
      </w:r>
    </w:p>
    <w:p w14:paraId="22C5143D" w14:textId="6384841F" w:rsidR="00B9558E" w:rsidRPr="00797585" w:rsidRDefault="00884DD5"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2)</w:t>
      </w:r>
      <w:r w:rsidR="00B9558E" w:rsidRPr="00797585">
        <w:rPr>
          <w:rFonts w:ascii="Times New Roman" w:hAnsi="Times New Roman" w:cs="Times New Roman"/>
          <w:sz w:val="24"/>
          <w:szCs w:val="24"/>
        </w:rPr>
        <w:t xml:space="preserve"> </w:t>
      </w:r>
      <w:r w:rsidRPr="00797585">
        <w:rPr>
          <w:rFonts w:ascii="Times New Roman" w:hAnsi="Times New Roman" w:cs="Times New Roman"/>
          <w:sz w:val="24"/>
          <w:szCs w:val="24"/>
        </w:rPr>
        <w:t>maaparandussüsteem ei vasta olulisel määral ehitusprojektile</w:t>
      </w:r>
      <w:r w:rsidR="00166EFF" w:rsidRPr="00797585">
        <w:rPr>
          <w:rFonts w:ascii="Times New Roman" w:hAnsi="Times New Roman" w:cs="Times New Roman"/>
          <w:sz w:val="24"/>
          <w:szCs w:val="24"/>
        </w:rPr>
        <w:t xml:space="preserve"> või ehituskavale</w:t>
      </w:r>
      <w:r w:rsidRPr="00797585">
        <w:rPr>
          <w:rFonts w:ascii="Times New Roman" w:hAnsi="Times New Roman" w:cs="Times New Roman"/>
          <w:sz w:val="24"/>
          <w:szCs w:val="24"/>
        </w:rPr>
        <w:t>, on ohtlik inimese elule või tervisele, varale või keskkonnale;</w:t>
      </w:r>
    </w:p>
    <w:p w14:paraId="1AA4731E" w14:textId="63593957" w:rsidR="00884DD5" w:rsidRPr="00797585" w:rsidRDefault="00884DD5"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3)</w:t>
      </w:r>
      <w:r w:rsidR="00B9558E" w:rsidRPr="00797585">
        <w:rPr>
          <w:rFonts w:ascii="Times New Roman" w:hAnsi="Times New Roman" w:cs="Times New Roman"/>
          <w:sz w:val="24"/>
          <w:szCs w:val="24"/>
        </w:rPr>
        <w:t xml:space="preserve"> </w:t>
      </w:r>
      <w:r w:rsidRPr="00797585">
        <w:rPr>
          <w:rFonts w:ascii="Times New Roman" w:hAnsi="Times New Roman" w:cs="Times New Roman"/>
          <w:sz w:val="24"/>
          <w:szCs w:val="24"/>
        </w:rPr>
        <w:t xml:space="preserve">algatatud </w:t>
      </w:r>
      <w:r w:rsidR="004468AF" w:rsidRPr="00797585">
        <w:rPr>
          <w:rFonts w:ascii="Times New Roman" w:hAnsi="Times New Roman" w:cs="Times New Roman"/>
          <w:sz w:val="24"/>
          <w:szCs w:val="24"/>
        </w:rPr>
        <w:t xml:space="preserve">on </w:t>
      </w:r>
      <w:r w:rsidRPr="00797585">
        <w:rPr>
          <w:rFonts w:ascii="Times New Roman" w:hAnsi="Times New Roman" w:cs="Times New Roman"/>
          <w:sz w:val="24"/>
          <w:szCs w:val="24"/>
        </w:rPr>
        <w:t>ehitamise aluseks olnud ehitusloa kehtetuks tunnistamine.</w:t>
      </w:r>
    </w:p>
    <w:p w14:paraId="0D535E4E" w14:textId="77777777" w:rsidR="00CF6AD9" w:rsidRPr="00797585" w:rsidRDefault="00CF6AD9" w:rsidP="002831F6">
      <w:pPr>
        <w:shd w:val="clear" w:color="auto" w:fill="FFFFFF" w:themeFill="background1"/>
        <w:spacing w:after="0" w:line="240" w:lineRule="auto"/>
        <w:jc w:val="both"/>
        <w:rPr>
          <w:rFonts w:ascii="Times New Roman" w:hAnsi="Times New Roman" w:cs="Times New Roman"/>
          <w:sz w:val="24"/>
          <w:szCs w:val="24"/>
        </w:rPr>
      </w:pPr>
    </w:p>
    <w:p w14:paraId="209D5499" w14:textId="0160C4DC" w:rsidR="00884DD5" w:rsidRPr="00797585" w:rsidRDefault="5DF55AF0" w:rsidP="002831F6">
      <w:pPr>
        <w:shd w:val="clear" w:color="auto" w:fill="FFFFFF" w:themeFill="background1"/>
        <w:spacing w:after="0" w:line="240" w:lineRule="auto"/>
        <w:jc w:val="both"/>
        <w:rPr>
          <w:rFonts w:ascii="Times New Roman" w:hAnsi="Times New Roman" w:cs="Times New Roman"/>
          <w:sz w:val="24"/>
          <w:szCs w:val="24"/>
        </w:rPr>
      </w:pPr>
      <w:r w:rsidRPr="630A6143">
        <w:rPr>
          <w:rFonts w:ascii="Times New Roman" w:hAnsi="Times New Roman" w:cs="Times New Roman"/>
          <w:sz w:val="24"/>
          <w:szCs w:val="24"/>
        </w:rPr>
        <w:t>(4) Maa- ja Ruumiamet teeb kasutusloa andmise või selle andmisest keeldumise otsuse 30 päeva jooksul käesoleva seaduse § 30</w:t>
      </w:r>
      <w:r w:rsidRPr="630A6143">
        <w:rPr>
          <w:rFonts w:ascii="Times New Roman" w:hAnsi="Times New Roman" w:cs="Times New Roman"/>
          <w:sz w:val="24"/>
          <w:szCs w:val="24"/>
          <w:vertAlign w:val="superscript"/>
        </w:rPr>
        <w:t>1</w:t>
      </w:r>
      <w:r w:rsidRPr="630A6143">
        <w:rPr>
          <w:rFonts w:ascii="Times New Roman" w:hAnsi="Times New Roman" w:cs="Times New Roman"/>
          <w:sz w:val="24"/>
          <w:szCs w:val="24"/>
        </w:rPr>
        <w:t xml:space="preserve"> lõi</w:t>
      </w:r>
      <w:r w:rsidR="36BD110C" w:rsidRPr="630A6143">
        <w:rPr>
          <w:rFonts w:ascii="Times New Roman" w:hAnsi="Times New Roman" w:cs="Times New Roman"/>
          <w:sz w:val="24"/>
          <w:szCs w:val="24"/>
        </w:rPr>
        <w:t>getes</w:t>
      </w:r>
      <w:r w:rsidRPr="630A6143">
        <w:rPr>
          <w:rFonts w:ascii="Times New Roman" w:hAnsi="Times New Roman" w:cs="Times New Roman"/>
          <w:sz w:val="24"/>
          <w:szCs w:val="24"/>
        </w:rPr>
        <w:t> </w:t>
      </w:r>
      <w:r w:rsidR="36BD110C" w:rsidRPr="630A6143">
        <w:rPr>
          <w:rFonts w:ascii="Times New Roman" w:hAnsi="Times New Roman" w:cs="Times New Roman"/>
          <w:sz w:val="24"/>
          <w:szCs w:val="24"/>
        </w:rPr>
        <w:t xml:space="preserve">3 ja </w:t>
      </w:r>
      <w:r w:rsidR="0C4D4287" w:rsidRPr="630A6143">
        <w:rPr>
          <w:rFonts w:ascii="Times New Roman" w:hAnsi="Times New Roman" w:cs="Times New Roman"/>
          <w:sz w:val="24"/>
          <w:szCs w:val="24"/>
        </w:rPr>
        <w:t>4</w:t>
      </w:r>
      <w:r w:rsidRPr="630A6143">
        <w:rPr>
          <w:rFonts w:ascii="Times New Roman" w:hAnsi="Times New Roman" w:cs="Times New Roman"/>
          <w:sz w:val="24"/>
          <w:szCs w:val="24"/>
        </w:rPr>
        <w:t xml:space="preserve"> nimetatud nõuetekohaste dokumentide saamisest arvates. </w:t>
      </w:r>
    </w:p>
    <w:p w14:paraId="4811E189" w14:textId="77777777" w:rsidR="00CF6AD9" w:rsidRPr="00797585" w:rsidRDefault="00CF6AD9" w:rsidP="002831F6">
      <w:pPr>
        <w:shd w:val="clear" w:color="auto" w:fill="FFFFFF" w:themeFill="background1"/>
        <w:spacing w:after="0" w:line="240" w:lineRule="auto"/>
        <w:jc w:val="both"/>
        <w:rPr>
          <w:rFonts w:ascii="Times New Roman" w:hAnsi="Times New Roman" w:cs="Times New Roman"/>
          <w:color w:val="000000" w:themeColor="text1"/>
          <w:sz w:val="24"/>
          <w:szCs w:val="24"/>
        </w:rPr>
      </w:pPr>
    </w:p>
    <w:p w14:paraId="4EC33B89" w14:textId="4855935E" w:rsidR="00884DD5" w:rsidRPr="00797585" w:rsidRDefault="00884DD5" w:rsidP="002831F6">
      <w:pPr>
        <w:shd w:val="clear" w:color="auto" w:fill="FFFFFF" w:themeFill="background1"/>
        <w:spacing w:after="0" w:line="240" w:lineRule="auto"/>
        <w:jc w:val="both"/>
        <w:rPr>
          <w:rFonts w:ascii="Times New Roman" w:hAnsi="Times New Roman" w:cs="Times New Roman"/>
          <w:color w:val="000000" w:themeColor="text1"/>
          <w:sz w:val="24"/>
          <w:szCs w:val="24"/>
        </w:rPr>
      </w:pPr>
      <w:r w:rsidRPr="00797585">
        <w:rPr>
          <w:rFonts w:ascii="Times New Roman" w:hAnsi="Times New Roman" w:cs="Times New Roman"/>
          <w:color w:val="000000" w:themeColor="text1"/>
          <w:sz w:val="24"/>
          <w:szCs w:val="24"/>
        </w:rPr>
        <w:t xml:space="preserve">(5) Kui ilmastikutingimused ei võimalda Maa- ja Ruumiametil maaparandussüsteemi kohapeal kontrollida, pikeneb kasutusloa andmine ajani, millal </w:t>
      </w:r>
      <w:r w:rsidR="00924A9E" w:rsidRPr="00797585">
        <w:rPr>
          <w:rFonts w:ascii="Times New Roman" w:hAnsi="Times New Roman" w:cs="Times New Roman"/>
          <w:color w:val="000000" w:themeColor="text1"/>
          <w:sz w:val="24"/>
          <w:szCs w:val="24"/>
        </w:rPr>
        <w:t xml:space="preserve">kohapeal </w:t>
      </w:r>
      <w:r w:rsidRPr="00797585">
        <w:rPr>
          <w:rFonts w:ascii="Times New Roman" w:hAnsi="Times New Roman" w:cs="Times New Roman"/>
          <w:color w:val="000000" w:themeColor="text1"/>
          <w:sz w:val="24"/>
          <w:szCs w:val="24"/>
        </w:rPr>
        <w:t>kontrollimine on võimalik.</w:t>
      </w:r>
    </w:p>
    <w:p w14:paraId="2999EA61" w14:textId="77777777" w:rsidR="00103828" w:rsidRPr="00797585" w:rsidRDefault="00103828" w:rsidP="002831F6">
      <w:pPr>
        <w:shd w:val="clear" w:color="auto" w:fill="FFFFFF" w:themeFill="background1"/>
        <w:spacing w:after="0" w:line="240" w:lineRule="auto"/>
        <w:jc w:val="both"/>
        <w:rPr>
          <w:rFonts w:ascii="Times New Roman" w:hAnsi="Times New Roman" w:cs="Times New Roman"/>
          <w:sz w:val="24"/>
          <w:szCs w:val="24"/>
        </w:rPr>
      </w:pPr>
    </w:p>
    <w:p w14:paraId="0AD56B4C" w14:textId="78967269" w:rsidR="00103828" w:rsidRPr="00797585" w:rsidRDefault="00103828"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w:t>
      </w:r>
      <w:r w:rsidR="00AC7C4F" w:rsidRPr="00797585">
        <w:rPr>
          <w:rFonts w:ascii="Times New Roman" w:hAnsi="Times New Roman" w:cs="Times New Roman"/>
          <w:sz w:val="24"/>
          <w:szCs w:val="24"/>
        </w:rPr>
        <w:t>6</w:t>
      </w:r>
      <w:r w:rsidRPr="00797585">
        <w:rPr>
          <w:rFonts w:ascii="Times New Roman" w:hAnsi="Times New Roman" w:cs="Times New Roman"/>
          <w:sz w:val="24"/>
          <w:szCs w:val="24"/>
        </w:rPr>
        <w:t>) Maa- ja Ruumiamet tunnistab kasutusloa kehtetuks käesoleva seaduse § 54 lõikes 1 sätestatud maaparandussüsteemi kasutusotstarbe lõppenuks lugemise korral.</w:t>
      </w:r>
    </w:p>
    <w:p w14:paraId="3AB9DFD9" w14:textId="77777777" w:rsidR="009958DC" w:rsidRPr="00797585" w:rsidRDefault="009958DC" w:rsidP="002831F6">
      <w:pPr>
        <w:shd w:val="clear" w:color="auto" w:fill="FFFFFF" w:themeFill="background1"/>
        <w:spacing w:after="0" w:line="240" w:lineRule="auto"/>
        <w:jc w:val="both"/>
        <w:rPr>
          <w:rFonts w:ascii="Times New Roman" w:hAnsi="Times New Roman" w:cs="Times New Roman"/>
          <w:sz w:val="24"/>
          <w:szCs w:val="24"/>
        </w:rPr>
      </w:pPr>
    </w:p>
    <w:p w14:paraId="5A18D117" w14:textId="7ED580F0" w:rsidR="009958DC" w:rsidRPr="00797585" w:rsidRDefault="1940C2C5" w:rsidP="002831F6">
      <w:pPr>
        <w:shd w:val="clear" w:color="auto" w:fill="FFFFFF" w:themeFill="background1"/>
        <w:spacing w:after="0" w:line="240" w:lineRule="auto"/>
        <w:jc w:val="both"/>
        <w:rPr>
          <w:rFonts w:ascii="Times New Roman" w:hAnsi="Times New Roman" w:cs="Times New Roman"/>
          <w:sz w:val="24"/>
          <w:szCs w:val="24"/>
        </w:rPr>
      </w:pPr>
      <w:commentRangeStart w:id="54"/>
      <w:r w:rsidRPr="630A6143">
        <w:rPr>
          <w:rFonts w:ascii="Times New Roman" w:hAnsi="Times New Roman" w:cs="Times New Roman"/>
          <w:sz w:val="24"/>
          <w:szCs w:val="24"/>
        </w:rPr>
        <w:t>(</w:t>
      </w:r>
      <w:r w:rsidR="6312DE73" w:rsidRPr="630A6143">
        <w:rPr>
          <w:rFonts w:ascii="Times New Roman" w:hAnsi="Times New Roman" w:cs="Times New Roman"/>
          <w:sz w:val="24"/>
          <w:szCs w:val="24"/>
        </w:rPr>
        <w:t>7</w:t>
      </w:r>
      <w:r w:rsidRPr="630A6143">
        <w:rPr>
          <w:rFonts w:ascii="Times New Roman" w:hAnsi="Times New Roman" w:cs="Times New Roman"/>
          <w:sz w:val="24"/>
          <w:szCs w:val="24"/>
        </w:rPr>
        <w:t>) K</w:t>
      </w:r>
      <w:r w:rsidRPr="630A6143">
        <w:rPr>
          <w:rFonts w:ascii="Times New Roman" w:hAnsi="Times New Roman" w:cs="Times New Roman"/>
          <w:color w:val="000000" w:themeColor="text1"/>
          <w:sz w:val="24"/>
          <w:szCs w:val="24"/>
        </w:rPr>
        <w:t xml:space="preserve">asutusloa sisu </w:t>
      </w:r>
      <w:r w:rsidRPr="630A6143">
        <w:rPr>
          <w:rFonts w:ascii="Times New Roman" w:hAnsi="Times New Roman" w:cs="Times New Roman"/>
          <w:sz w:val="24"/>
          <w:szCs w:val="24"/>
        </w:rPr>
        <w:t>nõuded kehtestab </w:t>
      </w:r>
      <w:hyperlink r:id="rId17">
        <w:r w:rsidRPr="630A6143">
          <w:rPr>
            <w:rFonts w:ascii="Times New Roman" w:hAnsi="Times New Roman" w:cs="Times New Roman"/>
            <w:sz w:val="24"/>
            <w:szCs w:val="24"/>
          </w:rPr>
          <w:t>valdkonna eest vastutav minister</w:t>
        </w:r>
      </w:hyperlink>
      <w:r w:rsidRPr="630A6143">
        <w:rPr>
          <w:rFonts w:ascii="Times New Roman" w:hAnsi="Times New Roman" w:cs="Times New Roman"/>
          <w:sz w:val="24"/>
          <w:szCs w:val="24"/>
        </w:rPr>
        <w:t> määrusega.“;</w:t>
      </w:r>
      <w:commentRangeEnd w:id="54"/>
      <w:r w:rsidR="009958DC">
        <w:commentReference w:id="54"/>
      </w:r>
    </w:p>
    <w:p w14:paraId="60852A80" w14:textId="77777777" w:rsidR="00CF6AD9" w:rsidRPr="00797585" w:rsidRDefault="00CF6AD9" w:rsidP="002831F6">
      <w:pPr>
        <w:shd w:val="clear" w:color="auto" w:fill="FFFFFF" w:themeFill="background1"/>
        <w:spacing w:after="0" w:line="240" w:lineRule="auto"/>
        <w:jc w:val="both"/>
        <w:rPr>
          <w:rFonts w:ascii="Times New Roman" w:hAnsi="Times New Roman" w:cs="Times New Roman"/>
          <w:b/>
          <w:bCs/>
          <w:sz w:val="24"/>
          <w:szCs w:val="24"/>
        </w:rPr>
      </w:pPr>
    </w:p>
    <w:p w14:paraId="2C7AE126" w14:textId="137A2D5D" w:rsidR="00E87706" w:rsidRPr="00797585" w:rsidRDefault="00193D46"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32</w:t>
      </w:r>
      <w:r w:rsidR="00535654" w:rsidRPr="00797585">
        <w:rPr>
          <w:rFonts w:ascii="Times New Roman" w:hAnsi="Times New Roman" w:cs="Times New Roman"/>
          <w:b/>
          <w:bCs/>
          <w:sz w:val="24"/>
          <w:szCs w:val="24"/>
        </w:rPr>
        <w:t>)</w:t>
      </w:r>
      <w:r w:rsidR="00535654" w:rsidRPr="00797585">
        <w:rPr>
          <w:rFonts w:ascii="Times New Roman" w:hAnsi="Times New Roman" w:cs="Times New Roman"/>
          <w:sz w:val="24"/>
          <w:szCs w:val="24"/>
        </w:rPr>
        <w:t xml:space="preserve"> </w:t>
      </w:r>
      <w:bookmarkStart w:id="55" w:name="_Hlk209781770"/>
      <w:r w:rsidR="00535654" w:rsidRPr="00797585">
        <w:rPr>
          <w:rFonts w:ascii="Times New Roman" w:hAnsi="Times New Roman" w:cs="Times New Roman"/>
          <w:sz w:val="24"/>
          <w:szCs w:val="24"/>
        </w:rPr>
        <w:t>paragrahvid 32–34 tunnistatakse kehtetuks</w:t>
      </w:r>
      <w:bookmarkEnd w:id="55"/>
      <w:r w:rsidR="00535654" w:rsidRPr="00797585">
        <w:rPr>
          <w:rFonts w:ascii="Times New Roman" w:hAnsi="Times New Roman" w:cs="Times New Roman"/>
          <w:sz w:val="24"/>
          <w:szCs w:val="24"/>
        </w:rPr>
        <w:t>;</w:t>
      </w:r>
    </w:p>
    <w:p w14:paraId="4D216096" w14:textId="77777777" w:rsidR="00CF6AD9" w:rsidRPr="00797585" w:rsidRDefault="00CF6AD9" w:rsidP="002831F6">
      <w:pPr>
        <w:shd w:val="clear" w:color="auto" w:fill="FFFFFF" w:themeFill="background1"/>
        <w:spacing w:after="0" w:line="240" w:lineRule="auto"/>
        <w:jc w:val="both"/>
        <w:rPr>
          <w:rFonts w:ascii="Times New Roman" w:hAnsi="Times New Roman" w:cs="Times New Roman"/>
          <w:b/>
          <w:bCs/>
          <w:sz w:val="24"/>
          <w:szCs w:val="24"/>
        </w:rPr>
      </w:pPr>
    </w:p>
    <w:p w14:paraId="2230C303" w14:textId="512B0028" w:rsidR="00B85BA0" w:rsidRPr="00797585" w:rsidRDefault="00193D46"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33</w:t>
      </w:r>
      <w:r w:rsidR="00660371" w:rsidRPr="00797585">
        <w:rPr>
          <w:rFonts w:ascii="Times New Roman" w:hAnsi="Times New Roman" w:cs="Times New Roman"/>
          <w:b/>
          <w:bCs/>
          <w:sz w:val="24"/>
          <w:szCs w:val="24"/>
        </w:rPr>
        <w:t>)</w:t>
      </w:r>
      <w:r w:rsidR="00660371" w:rsidRPr="00797585">
        <w:rPr>
          <w:rFonts w:ascii="Times New Roman" w:hAnsi="Times New Roman" w:cs="Times New Roman"/>
          <w:sz w:val="24"/>
          <w:szCs w:val="24"/>
        </w:rPr>
        <w:t xml:space="preserve"> paragrahvi 35 lõike 2 sissejuhatav lause</w:t>
      </w:r>
      <w:r w:rsidR="005F4F4A" w:rsidRPr="00797585">
        <w:rPr>
          <w:rFonts w:ascii="Times New Roman" w:hAnsi="Times New Roman" w:cs="Times New Roman"/>
          <w:sz w:val="24"/>
          <w:szCs w:val="24"/>
        </w:rPr>
        <w:t>osa</w:t>
      </w:r>
      <w:r w:rsidR="00660371" w:rsidRPr="00797585">
        <w:rPr>
          <w:rFonts w:ascii="Times New Roman" w:hAnsi="Times New Roman" w:cs="Times New Roman"/>
          <w:sz w:val="24"/>
          <w:szCs w:val="24"/>
        </w:rPr>
        <w:t xml:space="preserve"> muudetakse ja sõnastatakse järgmiselt:</w:t>
      </w:r>
    </w:p>
    <w:p w14:paraId="69E052F8" w14:textId="7A79D574" w:rsidR="00660371" w:rsidRPr="00797585" w:rsidRDefault="00660371"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„Ettevõtja esitab majandustegevuse registrisse majandustegevusteate, kui ta tegutseb</w:t>
      </w:r>
      <w:r w:rsidR="002221F3" w:rsidRPr="00797585">
        <w:rPr>
          <w:rFonts w:ascii="Times New Roman" w:hAnsi="Times New Roman" w:cs="Times New Roman"/>
          <w:sz w:val="24"/>
          <w:szCs w:val="24"/>
        </w:rPr>
        <w:t xml:space="preserve"> vähemalt ühel</w:t>
      </w:r>
      <w:r w:rsidRPr="00797585">
        <w:rPr>
          <w:rFonts w:ascii="Times New Roman" w:hAnsi="Times New Roman" w:cs="Times New Roman"/>
          <w:sz w:val="24"/>
          <w:szCs w:val="24"/>
        </w:rPr>
        <w:t xml:space="preserve"> järgmiste</w:t>
      </w:r>
      <w:r w:rsidR="002221F3" w:rsidRPr="00797585">
        <w:rPr>
          <w:rFonts w:ascii="Times New Roman" w:hAnsi="Times New Roman" w:cs="Times New Roman"/>
          <w:sz w:val="24"/>
          <w:szCs w:val="24"/>
        </w:rPr>
        <w:t>st</w:t>
      </w:r>
      <w:r w:rsidRPr="00797585">
        <w:rPr>
          <w:rFonts w:ascii="Times New Roman" w:hAnsi="Times New Roman" w:cs="Times New Roman"/>
          <w:sz w:val="24"/>
          <w:szCs w:val="24"/>
        </w:rPr>
        <w:t xml:space="preserve"> tegevusalade</w:t>
      </w:r>
      <w:r w:rsidR="002221F3" w:rsidRPr="00797585">
        <w:rPr>
          <w:rFonts w:ascii="Times New Roman" w:hAnsi="Times New Roman" w:cs="Times New Roman"/>
          <w:sz w:val="24"/>
          <w:szCs w:val="24"/>
        </w:rPr>
        <w:t>st</w:t>
      </w:r>
      <w:r w:rsidRPr="00797585">
        <w:rPr>
          <w:rFonts w:ascii="Times New Roman" w:hAnsi="Times New Roman" w:cs="Times New Roman"/>
          <w:sz w:val="24"/>
          <w:szCs w:val="24"/>
        </w:rPr>
        <w:t>:“;</w:t>
      </w:r>
    </w:p>
    <w:p w14:paraId="17D1E0B5" w14:textId="77777777" w:rsidR="00660371" w:rsidRPr="00797585" w:rsidRDefault="00660371" w:rsidP="002831F6">
      <w:pPr>
        <w:shd w:val="clear" w:color="auto" w:fill="FFFFFF" w:themeFill="background1"/>
        <w:spacing w:after="0" w:line="240" w:lineRule="auto"/>
        <w:jc w:val="both"/>
        <w:rPr>
          <w:rFonts w:ascii="Times New Roman" w:hAnsi="Times New Roman" w:cs="Times New Roman"/>
          <w:sz w:val="24"/>
          <w:szCs w:val="24"/>
        </w:rPr>
      </w:pPr>
    </w:p>
    <w:p w14:paraId="71FE9284" w14:textId="0983CAAC" w:rsidR="00660371" w:rsidRPr="00797585" w:rsidRDefault="0855DE8F" w:rsidP="002831F6">
      <w:pPr>
        <w:shd w:val="clear" w:color="auto" w:fill="FFFFFF" w:themeFill="background1"/>
        <w:spacing w:after="0" w:line="240" w:lineRule="auto"/>
        <w:jc w:val="both"/>
        <w:rPr>
          <w:rFonts w:ascii="Times New Roman" w:hAnsi="Times New Roman" w:cs="Times New Roman"/>
          <w:sz w:val="24"/>
          <w:szCs w:val="24"/>
        </w:rPr>
      </w:pPr>
      <w:r w:rsidRPr="104F19BB">
        <w:rPr>
          <w:rFonts w:ascii="Times New Roman" w:hAnsi="Times New Roman" w:cs="Times New Roman"/>
          <w:b/>
          <w:bCs/>
          <w:sz w:val="24"/>
          <w:szCs w:val="24"/>
        </w:rPr>
        <w:t>34</w:t>
      </w:r>
      <w:r w:rsidR="70021BC2" w:rsidRPr="104F19BB">
        <w:rPr>
          <w:rFonts w:ascii="Times New Roman" w:hAnsi="Times New Roman" w:cs="Times New Roman"/>
          <w:b/>
          <w:bCs/>
          <w:sz w:val="24"/>
          <w:szCs w:val="24"/>
        </w:rPr>
        <w:t>)</w:t>
      </w:r>
      <w:r w:rsidR="4A36E3EA" w:rsidRPr="104F19BB">
        <w:rPr>
          <w:rFonts w:ascii="Times New Roman" w:hAnsi="Times New Roman" w:cs="Times New Roman"/>
          <w:sz w:val="24"/>
          <w:szCs w:val="24"/>
        </w:rPr>
        <w:t xml:space="preserve"> paragrahvi 35 lõike</w:t>
      </w:r>
      <w:del w:id="56" w:author="Maarja-Liis Lall - JUSTDIGI" w:date="2026-02-18T16:03:00Z" w16du:dateUtc="2026-02-18T16:03:57Z">
        <w:r w:rsidR="00193D46" w:rsidRPr="104F19BB" w:rsidDel="0A7C2A12">
          <w:rPr>
            <w:rFonts w:ascii="Times New Roman" w:hAnsi="Times New Roman" w:cs="Times New Roman"/>
            <w:sz w:val="24"/>
            <w:szCs w:val="24"/>
          </w:rPr>
          <w:delText>st</w:delText>
        </w:r>
      </w:del>
      <w:r w:rsidR="4A36E3EA" w:rsidRPr="104F19BB">
        <w:rPr>
          <w:rFonts w:ascii="Times New Roman" w:hAnsi="Times New Roman" w:cs="Times New Roman"/>
          <w:sz w:val="24"/>
          <w:szCs w:val="24"/>
        </w:rPr>
        <w:t xml:space="preserve"> 4</w:t>
      </w:r>
      <w:del w:id="57" w:author="Maarja-Liis Lall - JUSTDIGI" w:date="2026-02-18T16:04:00Z" w16du:dateUtc="2026-02-18T16:04:00Z">
        <w:r w:rsidR="00193D46" w:rsidRPr="104F19BB" w:rsidDel="4A36E3EA">
          <w:rPr>
            <w:rFonts w:ascii="Times New Roman" w:hAnsi="Times New Roman" w:cs="Times New Roman"/>
            <w:sz w:val="24"/>
            <w:szCs w:val="24"/>
          </w:rPr>
          <w:delText xml:space="preserve"> </w:delText>
        </w:r>
      </w:del>
      <w:del w:id="58" w:author="Maarja-Liis Lall - JUSTDIGI" w:date="2026-02-18T16:03:00Z" w16du:dateUtc="2026-02-18T16:03:59Z">
        <w:r w:rsidR="00193D46" w:rsidRPr="104F19BB" w:rsidDel="0A7C2A12">
          <w:rPr>
            <w:rFonts w:ascii="Times New Roman" w:hAnsi="Times New Roman" w:cs="Times New Roman"/>
            <w:sz w:val="24"/>
            <w:szCs w:val="24"/>
          </w:rPr>
          <w:delText>jäetakse välja</w:delText>
        </w:r>
      </w:del>
      <w:r w:rsidR="0A7C2A12" w:rsidRPr="104F19BB">
        <w:rPr>
          <w:rFonts w:ascii="Times New Roman" w:hAnsi="Times New Roman" w:cs="Times New Roman"/>
          <w:sz w:val="24"/>
          <w:szCs w:val="24"/>
        </w:rPr>
        <w:t xml:space="preserve"> </w:t>
      </w:r>
      <w:r w:rsidR="4A36E3EA" w:rsidRPr="104F19BB">
        <w:rPr>
          <w:rFonts w:ascii="Times New Roman" w:hAnsi="Times New Roman" w:cs="Times New Roman"/>
          <w:sz w:val="24"/>
          <w:szCs w:val="24"/>
        </w:rPr>
        <w:t>teine lause</w:t>
      </w:r>
      <w:ins w:id="59" w:author="Maarja-Liis Lall - JUSTDIGI" w:date="2026-02-18T16:04:00Z" w16du:dateUtc="2026-02-18T16:04:05Z">
        <w:r w:rsidR="71235FF6" w:rsidRPr="104F19BB">
          <w:rPr>
            <w:rFonts w:ascii="Times New Roman" w:hAnsi="Times New Roman" w:cs="Times New Roman"/>
            <w:sz w:val="24"/>
            <w:szCs w:val="24"/>
          </w:rPr>
          <w:t xml:space="preserve"> tunnistatakse kehtetuks</w:t>
        </w:r>
      </w:ins>
      <w:r w:rsidR="03B3B507" w:rsidRPr="104F19BB">
        <w:rPr>
          <w:rFonts w:ascii="Times New Roman" w:hAnsi="Times New Roman" w:cs="Times New Roman"/>
          <w:sz w:val="24"/>
          <w:szCs w:val="24"/>
        </w:rPr>
        <w:t>;</w:t>
      </w:r>
    </w:p>
    <w:p w14:paraId="633A844D" w14:textId="77777777" w:rsidR="00D864CC" w:rsidRPr="00797585" w:rsidRDefault="00D864CC" w:rsidP="002831F6">
      <w:pPr>
        <w:shd w:val="clear" w:color="auto" w:fill="FFFFFF" w:themeFill="background1"/>
        <w:spacing w:after="0" w:line="240" w:lineRule="auto"/>
        <w:jc w:val="both"/>
        <w:rPr>
          <w:rFonts w:ascii="Times New Roman" w:hAnsi="Times New Roman" w:cs="Times New Roman"/>
          <w:sz w:val="24"/>
          <w:szCs w:val="24"/>
        </w:rPr>
      </w:pPr>
    </w:p>
    <w:p w14:paraId="5A82CAB1" w14:textId="3103FB74" w:rsidR="00D864CC" w:rsidRPr="00797585" w:rsidRDefault="00595908"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35</w:t>
      </w:r>
      <w:r w:rsidR="00401770" w:rsidRPr="00797585">
        <w:rPr>
          <w:rFonts w:ascii="Times New Roman" w:hAnsi="Times New Roman" w:cs="Times New Roman"/>
          <w:b/>
          <w:bCs/>
          <w:sz w:val="24"/>
          <w:szCs w:val="24"/>
        </w:rPr>
        <w:t>)</w:t>
      </w:r>
      <w:r w:rsidR="00401770" w:rsidRPr="00797585">
        <w:rPr>
          <w:rFonts w:ascii="Times New Roman" w:hAnsi="Times New Roman" w:cs="Times New Roman"/>
          <w:sz w:val="24"/>
          <w:szCs w:val="24"/>
        </w:rPr>
        <w:t xml:space="preserve"> </w:t>
      </w:r>
      <w:r w:rsidR="00D864CC" w:rsidRPr="00797585">
        <w:rPr>
          <w:rFonts w:ascii="Times New Roman" w:hAnsi="Times New Roman" w:cs="Times New Roman"/>
          <w:sz w:val="24"/>
          <w:szCs w:val="24"/>
        </w:rPr>
        <w:t>paragrahvi 35 täiendatakse lõikega 4</w:t>
      </w:r>
      <w:r w:rsidR="00D864CC" w:rsidRPr="00797585">
        <w:rPr>
          <w:rFonts w:ascii="Times New Roman" w:hAnsi="Times New Roman" w:cs="Times New Roman"/>
          <w:sz w:val="24"/>
          <w:szCs w:val="24"/>
          <w:vertAlign w:val="superscript"/>
        </w:rPr>
        <w:t>1</w:t>
      </w:r>
      <w:r w:rsidR="00D864CC" w:rsidRPr="00797585">
        <w:rPr>
          <w:rFonts w:ascii="Times New Roman" w:hAnsi="Times New Roman" w:cs="Times New Roman"/>
          <w:sz w:val="24"/>
          <w:szCs w:val="24"/>
        </w:rPr>
        <w:t xml:space="preserve"> järgmises sõnastuses:</w:t>
      </w:r>
    </w:p>
    <w:p w14:paraId="599223C4" w14:textId="4EF6FE34" w:rsidR="00660371" w:rsidRPr="00797585" w:rsidRDefault="785B6193" w:rsidP="002831F6">
      <w:pPr>
        <w:shd w:val="clear" w:color="auto" w:fill="FFFFFF" w:themeFill="background1"/>
        <w:spacing w:after="0" w:line="240" w:lineRule="auto"/>
        <w:jc w:val="both"/>
        <w:rPr>
          <w:rFonts w:ascii="Times New Roman" w:hAnsi="Times New Roman" w:cs="Times New Roman"/>
          <w:sz w:val="24"/>
          <w:szCs w:val="24"/>
        </w:rPr>
      </w:pPr>
      <w:r w:rsidRPr="630A6143">
        <w:rPr>
          <w:rFonts w:ascii="Times New Roman" w:hAnsi="Times New Roman" w:cs="Times New Roman"/>
          <w:sz w:val="24"/>
          <w:szCs w:val="24"/>
        </w:rPr>
        <w:t>„(4</w:t>
      </w:r>
      <w:r w:rsidR="70A23BFF" w:rsidRPr="630A6143">
        <w:rPr>
          <w:sz w:val="24"/>
          <w:szCs w:val="24"/>
          <w:vertAlign w:val="superscript"/>
        </w:rPr>
        <w:t>1</w:t>
      </w:r>
      <w:r w:rsidRPr="630A6143">
        <w:rPr>
          <w:rFonts w:ascii="Times New Roman" w:hAnsi="Times New Roman" w:cs="Times New Roman"/>
          <w:sz w:val="24"/>
          <w:szCs w:val="24"/>
        </w:rPr>
        <w:t>) Ehituskava</w:t>
      </w:r>
      <w:r w:rsidR="3C764D44" w:rsidRPr="630A6143">
        <w:rPr>
          <w:rFonts w:ascii="Times New Roman" w:hAnsi="Times New Roman" w:cs="Times New Roman"/>
          <w:sz w:val="24"/>
          <w:szCs w:val="24"/>
        </w:rPr>
        <w:t>,</w:t>
      </w:r>
      <w:r w:rsidR="7AEC06A2" w:rsidRPr="630A6143">
        <w:rPr>
          <w:rFonts w:ascii="Times New Roman" w:hAnsi="Times New Roman" w:cs="Times New Roman"/>
          <w:sz w:val="24"/>
          <w:szCs w:val="24"/>
        </w:rPr>
        <w:t xml:space="preserve"> </w:t>
      </w:r>
      <w:r w:rsidR="3C764D44" w:rsidRPr="630A6143">
        <w:rPr>
          <w:rFonts w:ascii="Times New Roman" w:hAnsi="Times New Roman" w:cs="Times New Roman"/>
          <w:sz w:val="24"/>
          <w:szCs w:val="24"/>
        </w:rPr>
        <w:t xml:space="preserve">välja arvatud </w:t>
      </w:r>
      <w:commentRangeStart w:id="60"/>
      <w:r w:rsidR="3C764D44" w:rsidRPr="630A6143">
        <w:rPr>
          <w:rFonts w:ascii="Times New Roman" w:hAnsi="Times New Roman" w:cs="Times New Roman"/>
          <w:sz w:val="24"/>
          <w:szCs w:val="24"/>
        </w:rPr>
        <w:t>väikesüsteemi</w:t>
      </w:r>
      <w:commentRangeEnd w:id="60"/>
      <w:r w:rsidR="00D864CC">
        <w:commentReference w:id="60"/>
      </w:r>
      <w:r w:rsidR="3C764D44" w:rsidRPr="630A6143">
        <w:rPr>
          <w:rFonts w:ascii="Times New Roman" w:hAnsi="Times New Roman" w:cs="Times New Roman"/>
          <w:sz w:val="24"/>
          <w:szCs w:val="24"/>
        </w:rPr>
        <w:t xml:space="preserve"> ehituskava </w:t>
      </w:r>
      <w:r w:rsidR="7AEC06A2" w:rsidRPr="630A6143">
        <w:rPr>
          <w:rFonts w:ascii="Times New Roman" w:hAnsi="Times New Roman" w:cs="Times New Roman"/>
          <w:sz w:val="24"/>
          <w:szCs w:val="24"/>
        </w:rPr>
        <w:t>võib koostada isik, kes vastab käesoleva seaduse § 36 lõigetes 2‒</w:t>
      </w:r>
      <w:r w:rsidR="1B0418BC" w:rsidRPr="630A6143">
        <w:rPr>
          <w:rFonts w:ascii="Times New Roman" w:hAnsi="Times New Roman" w:cs="Times New Roman"/>
          <w:sz w:val="24"/>
          <w:szCs w:val="24"/>
        </w:rPr>
        <w:t>4</w:t>
      </w:r>
      <w:r w:rsidR="7AEC06A2" w:rsidRPr="630A6143">
        <w:rPr>
          <w:rFonts w:ascii="Times New Roman" w:hAnsi="Times New Roman" w:cs="Times New Roman"/>
          <w:sz w:val="24"/>
          <w:szCs w:val="24"/>
        </w:rPr>
        <w:t xml:space="preserve"> vastutavale spetsialistile esitatud nõuetele.</w:t>
      </w:r>
      <w:r w:rsidRPr="630A6143">
        <w:rPr>
          <w:rFonts w:ascii="Times New Roman" w:hAnsi="Times New Roman" w:cs="Times New Roman"/>
          <w:sz w:val="24"/>
          <w:szCs w:val="24"/>
        </w:rPr>
        <w:t>“;</w:t>
      </w:r>
    </w:p>
    <w:p w14:paraId="7AE7CE75" w14:textId="77777777" w:rsidR="00595908" w:rsidRPr="00797585" w:rsidRDefault="00595908" w:rsidP="002831F6">
      <w:pPr>
        <w:shd w:val="clear" w:color="auto" w:fill="FFFFFF" w:themeFill="background1"/>
        <w:spacing w:after="0" w:line="240" w:lineRule="auto"/>
        <w:jc w:val="both"/>
        <w:rPr>
          <w:rFonts w:ascii="Times New Roman" w:hAnsi="Times New Roman" w:cs="Times New Roman"/>
          <w:b/>
          <w:bCs/>
          <w:sz w:val="24"/>
          <w:szCs w:val="24"/>
        </w:rPr>
      </w:pPr>
    </w:p>
    <w:p w14:paraId="3E9ED8BD" w14:textId="01274ED3" w:rsidR="00660371" w:rsidRPr="00797585" w:rsidRDefault="00193D46"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3</w:t>
      </w:r>
      <w:r w:rsidR="00595908" w:rsidRPr="00797585">
        <w:rPr>
          <w:rFonts w:ascii="Times New Roman" w:hAnsi="Times New Roman" w:cs="Times New Roman"/>
          <w:b/>
          <w:bCs/>
          <w:sz w:val="24"/>
          <w:szCs w:val="24"/>
        </w:rPr>
        <w:t>6</w:t>
      </w:r>
      <w:r w:rsidR="00660371" w:rsidRPr="00797585">
        <w:rPr>
          <w:rFonts w:ascii="Times New Roman" w:hAnsi="Times New Roman" w:cs="Times New Roman"/>
          <w:b/>
          <w:bCs/>
          <w:sz w:val="24"/>
          <w:szCs w:val="24"/>
        </w:rPr>
        <w:t>)</w:t>
      </w:r>
      <w:r w:rsidR="00660371" w:rsidRPr="00797585">
        <w:rPr>
          <w:rFonts w:ascii="Times New Roman" w:hAnsi="Times New Roman" w:cs="Times New Roman"/>
          <w:sz w:val="24"/>
          <w:szCs w:val="24"/>
        </w:rPr>
        <w:t xml:space="preserve"> paragrahvi 35 lõi</w:t>
      </w:r>
      <w:r w:rsidR="00910BE3" w:rsidRPr="00797585">
        <w:rPr>
          <w:rFonts w:ascii="Times New Roman" w:hAnsi="Times New Roman" w:cs="Times New Roman"/>
          <w:sz w:val="24"/>
          <w:szCs w:val="24"/>
        </w:rPr>
        <w:t>kes</w:t>
      </w:r>
      <w:r w:rsidR="00660371" w:rsidRPr="00797585">
        <w:rPr>
          <w:rFonts w:ascii="Times New Roman" w:hAnsi="Times New Roman" w:cs="Times New Roman"/>
          <w:sz w:val="24"/>
          <w:szCs w:val="24"/>
        </w:rPr>
        <w:t xml:space="preserve"> 6 </w:t>
      </w:r>
      <w:r w:rsidR="00910BE3" w:rsidRPr="00797585">
        <w:rPr>
          <w:rFonts w:ascii="Times New Roman" w:hAnsi="Times New Roman" w:cs="Times New Roman"/>
          <w:sz w:val="24"/>
          <w:szCs w:val="24"/>
        </w:rPr>
        <w:t>asendatakse sõnad „maaparandusalal tegutsevate ettevõtjate</w:t>
      </w:r>
      <w:r w:rsidR="00656861" w:rsidRPr="00797585">
        <w:rPr>
          <w:rFonts w:ascii="Times New Roman" w:hAnsi="Times New Roman" w:cs="Times New Roman"/>
          <w:sz w:val="24"/>
          <w:szCs w:val="24"/>
        </w:rPr>
        <w:t>“</w:t>
      </w:r>
      <w:r w:rsidR="00910BE3" w:rsidRPr="00797585">
        <w:rPr>
          <w:rFonts w:ascii="Times New Roman" w:hAnsi="Times New Roman" w:cs="Times New Roman"/>
          <w:sz w:val="24"/>
          <w:szCs w:val="24"/>
        </w:rPr>
        <w:t xml:space="preserve">  sõnaga „majandustegevuse“; </w:t>
      </w:r>
    </w:p>
    <w:p w14:paraId="55C062EE" w14:textId="1A9FE8E1" w:rsidR="00802C09" w:rsidRPr="00797585" w:rsidRDefault="00802C09" w:rsidP="002831F6">
      <w:pPr>
        <w:shd w:val="clear" w:color="auto" w:fill="FFFFFF" w:themeFill="background1"/>
        <w:spacing w:after="0" w:line="240" w:lineRule="auto"/>
        <w:jc w:val="both"/>
        <w:rPr>
          <w:rFonts w:ascii="Times New Roman" w:hAnsi="Times New Roman" w:cs="Times New Roman"/>
          <w:sz w:val="24"/>
          <w:szCs w:val="24"/>
        </w:rPr>
      </w:pPr>
    </w:p>
    <w:p w14:paraId="5EC77A86" w14:textId="4D5D250A" w:rsidR="00660371" w:rsidRPr="00797585" w:rsidRDefault="00193D46" w:rsidP="002831F6">
      <w:pPr>
        <w:shd w:val="clear" w:color="auto" w:fill="FFFFFF" w:themeFill="background1"/>
        <w:spacing w:after="0" w:line="240" w:lineRule="auto"/>
        <w:rPr>
          <w:rFonts w:ascii="Times New Roman" w:hAnsi="Times New Roman" w:cs="Times New Roman"/>
          <w:sz w:val="24"/>
          <w:szCs w:val="24"/>
        </w:rPr>
      </w:pPr>
      <w:r w:rsidRPr="00797585">
        <w:rPr>
          <w:rFonts w:ascii="Times New Roman" w:hAnsi="Times New Roman" w:cs="Times New Roman"/>
          <w:b/>
          <w:bCs/>
          <w:sz w:val="24"/>
          <w:szCs w:val="24"/>
        </w:rPr>
        <w:t>3</w:t>
      </w:r>
      <w:r w:rsidR="00595908" w:rsidRPr="00797585">
        <w:rPr>
          <w:rFonts w:ascii="Times New Roman" w:hAnsi="Times New Roman" w:cs="Times New Roman"/>
          <w:b/>
          <w:bCs/>
          <w:sz w:val="24"/>
          <w:szCs w:val="24"/>
        </w:rPr>
        <w:t>7</w:t>
      </w:r>
      <w:r w:rsidR="00802C09" w:rsidRPr="00797585">
        <w:rPr>
          <w:rFonts w:ascii="Times New Roman" w:hAnsi="Times New Roman" w:cs="Times New Roman"/>
          <w:b/>
          <w:bCs/>
          <w:sz w:val="24"/>
          <w:szCs w:val="24"/>
        </w:rPr>
        <w:t>)</w:t>
      </w:r>
      <w:r w:rsidR="00802C09" w:rsidRPr="00797585">
        <w:rPr>
          <w:rFonts w:ascii="Times New Roman" w:hAnsi="Times New Roman" w:cs="Times New Roman"/>
          <w:sz w:val="24"/>
          <w:szCs w:val="24"/>
        </w:rPr>
        <w:t xml:space="preserve"> paragrahvi 35 </w:t>
      </w:r>
      <w:r w:rsidR="00FD541F" w:rsidRPr="00797585">
        <w:rPr>
          <w:rFonts w:ascii="Times New Roman" w:hAnsi="Times New Roman" w:cs="Times New Roman"/>
          <w:sz w:val="24"/>
          <w:szCs w:val="24"/>
        </w:rPr>
        <w:t xml:space="preserve">täiendatakse </w:t>
      </w:r>
      <w:r w:rsidR="00802C09" w:rsidRPr="00797585">
        <w:rPr>
          <w:rFonts w:ascii="Times New Roman" w:hAnsi="Times New Roman" w:cs="Times New Roman"/>
          <w:sz w:val="24"/>
          <w:szCs w:val="24"/>
        </w:rPr>
        <w:t>lõi</w:t>
      </w:r>
      <w:r w:rsidR="00FD541F" w:rsidRPr="00797585">
        <w:rPr>
          <w:rFonts w:ascii="Times New Roman" w:hAnsi="Times New Roman" w:cs="Times New Roman"/>
          <w:sz w:val="24"/>
          <w:szCs w:val="24"/>
        </w:rPr>
        <w:t>getega</w:t>
      </w:r>
      <w:r w:rsidR="00802C09" w:rsidRPr="00797585">
        <w:rPr>
          <w:rFonts w:ascii="Times New Roman" w:hAnsi="Times New Roman" w:cs="Times New Roman"/>
          <w:sz w:val="24"/>
          <w:szCs w:val="24"/>
        </w:rPr>
        <w:t xml:space="preserve"> 8 ja 9 järgmises sõnastuses:</w:t>
      </w:r>
    </w:p>
    <w:p w14:paraId="1527AC6A" w14:textId="77777777" w:rsidR="00802C09" w:rsidRPr="00797585" w:rsidRDefault="00802C09"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„(8) Kui majandustegevuse seadustiku üldosa seaduse § 58 lõikes 1 nimetatud teadet ei esitata Eesti teabevärava kaudu, siis esitatakse see koos vastutava spetsialisti kinnitusega Maa- ja Ruumiametile, kes kannab teates ja vastutava spetsialisti kinnituses sisalduvad andmed majandustegevuse registrisse.</w:t>
      </w:r>
    </w:p>
    <w:p w14:paraId="0D8EDFC2" w14:textId="77777777" w:rsidR="002106E0" w:rsidRPr="00797585" w:rsidRDefault="002106E0" w:rsidP="002831F6">
      <w:pPr>
        <w:shd w:val="clear" w:color="auto" w:fill="FFFFFF" w:themeFill="background1"/>
        <w:spacing w:after="0" w:line="240" w:lineRule="auto"/>
        <w:jc w:val="both"/>
        <w:rPr>
          <w:rFonts w:ascii="Times New Roman" w:hAnsi="Times New Roman" w:cs="Times New Roman"/>
          <w:sz w:val="24"/>
          <w:szCs w:val="24"/>
        </w:rPr>
      </w:pPr>
    </w:p>
    <w:p w14:paraId="2E0E2B3C" w14:textId="085652EE" w:rsidR="00802C09" w:rsidRPr="00797585" w:rsidRDefault="00802C09"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(9) Kui vastutav spetsialist ei esita kinnitust või kinnitusest loobumis</w:t>
      </w:r>
      <w:r w:rsidR="00656861" w:rsidRPr="00797585">
        <w:rPr>
          <w:rFonts w:ascii="Times New Roman" w:hAnsi="Times New Roman" w:cs="Times New Roman"/>
          <w:sz w:val="24"/>
          <w:szCs w:val="24"/>
        </w:rPr>
        <w:t xml:space="preserve">e </w:t>
      </w:r>
      <w:r w:rsidRPr="00797585">
        <w:rPr>
          <w:rFonts w:ascii="Times New Roman" w:hAnsi="Times New Roman" w:cs="Times New Roman"/>
          <w:sz w:val="24"/>
          <w:szCs w:val="24"/>
        </w:rPr>
        <w:t>t</w:t>
      </w:r>
      <w:r w:rsidR="00656861" w:rsidRPr="00797585">
        <w:rPr>
          <w:rFonts w:ascii="Times New Roman" w:hAnsi="Times New Roman" w:cs="Times New Roman"/>
          <w:sz w:val="24"/>
          <w:szCs w:val="24"/>
        </w:rPr>
        <w:t>eadet</w:t>
      </w:r>
      <w:r w:rsidRPr="00797585">
        <w:rPr>
          <w:rFonts w:ascii="Times New Roman" w:hAnsi="Times New Roman" w:cs="Times New Roman"/>
          <w:sz w:val="24"/>
          <w:szCs w:val="24"/>
        </w:rPr>
        <w:t xml:space="preserve"> Eesti teabevärava kaudu, siis esitab ta selle Maa- ja Ruumiametile, kes kannab kinnituse või sellest loobumise </w:t>
      </w:r>
      <w:r w:rsidR="00656861" w:rsidRPr="00797585">
        <w:rPr>
          <w:rFonts w:ascii="Times New Roman" w:hAnsi="Times New Roman" w:cs="Times New Roman"/>
          <w:sz w:val="24"/>
          <w:szCs w:val="24"/>
        </w:rPr>
        <w:t xml:space="preserve">teate </w:t>
      </w:r>
      <w:r w:rsidRPr="00797585">
        <w:rPr>
          <w:rFonts w:ascii="Times New Roman" w:hAnsi="Times New Roman" w:cs="Times New Roman"/>
          <w:sz w:val="24"/>
          <w:szCs w:val="24"/>
        </w:rPr>
        <w:t>majandustegevuse registrisse.“;</w:t>
      </w:r>
    </w:p>
    <w:p w14:paraId="1DAB9CD4" w14:textId="77777777" w:rsidR="002106E0" w:rsidRPr="00797585" w:rsidRDefault="002106E0" w:rsidP="002831F6">
      <w:pPr>
        <w:shd w:val="clear" w:color="auto" w:fill="FFFFFF" w:themeFill="background1"/>
        <w:spacing w:after="0" w:line="240" w:lineRule="auto"/>
        <w:jc w:val="both"/>
        <w:rPr>
          <w:rFonts w:ascii="Times New Roman" w:hAnsi="Times New Roman" w:cs="Times New Roman"/>
          <w:b/>
          <w:bCs/>
          <w:sz w:val="24"/>
          <w:szCs w:val="24"/>
        </w:rPr>
      </w:pPr>
      <w:bookmarkStart w:id="61" w:name="_Hlk198214439"/>
    </w:p>
    <w:p w14:paraId="785FD17A" w14:textId="0962E1DA" w:rsidR="005541F7" w:rsidRPr="00797585" w:rsidRDefault="0855DE8F" w:rsidP="002831F6">
      <w:pPr>
        <w:shd w:val="clear" w:color="auto" w:fill="FFFFFF" w:themeFill="background1"/>
        <w:spacing w:after="0" w:line="240" w:lineRule="auto"/>
        <w:jc w:val="both"/>
        <w:rPr>
          <w:rFonts w:ascii="Times New Roman" w:hAnsi="Times New Roman" w:cs="Times New Roman"/>
          <w:color w:val="000000" w:themeColor="text1"/>
          <w:sz w:val="24"/>
          <w:szCs w:val="24"/>
        </w:rPr>
      </w:pPr>
      <w:r w:rsidRPr="37670F93">
        <w:rPr>
          <w:rFonts w:ascii="Times New Roman" w:hAnsi="Times New Roman" w:cs="Times New Roman"/>
          <w:b/>
          <w:bCs/>
          <w:sz w:val="24"/>
          <w:szCs w:val="24"/>
        </w:rPr>
        <w:t>3</w:t>
      </w:r>
      <w:r w:rsidR="58D2E523" w:rsidRPr="37670F93">
        <w:rPr>
          <w:rFonts w:ascii="Times New Roman" w:hAnsi="Times New Roman" w:cs="Times New Roman"/>
          <w:b/>
          <w:bCs/>
          <w:sz w:val="24"/>
          <w:szCs w:val="24"/>
        </w:rPr>
        <w:t>8</w:t>
      </w:r>
      <w:r w:rsidR="4067547D" w:rsidRPr="37670F93">
        <w:rPr>
          <w:rFonts w:ascii="Times New Roman" w:hAnsi="Times New Roman" w:cs="Times New Roman"/>
          <w:b/>
          <w:bCs/>
          <w:color w:val="000000" w:themeColor="text1"/>
          <w:sz w:val="24"/>
          <w:szCs w:val="24"/>
        </w:rPr>
        <w:t>)</w:t>
      </w:r>
      <w:r w:rsidR="4CF551DE" w:rsidRPr="37670F93">
        <w:rPr>
          <w:rFonts w:ascii="Times New Roman" w:hAnsi="Times New Roman" w:cs="Times New Roman"/>
          <w:color w:val="000000" w:themeColor="text1"/>
          <w:sz w:val="24"/>
          <w:szCs w:val="24"/>
        </w:rPr>
        <w:t xml:space="preserve"> </w:t>
      </w:r>
      <w:r w:rsidR="5CA54C7A" w:rsidRPr="37670F93">
        <w:rPr>
          <w:rFonts w:ascii="Times New Roman" w:hAnsi="Times New Roman" w:cs="Times New Roman"/>
          <w:color w:val="000000" w:themeColor="text1"/>
          <w:sz w:val="24"/>
          <w:szCs w:val="24"/>
        </w:rPr>
        <w:t>paragrahv</w:t>
      </w:r>
      <w:r w:rsidR="70009F95" w:rsidRPr="37670F93">
        <w:rPr>
          <w:rFonts w:ascii="Times New Roman" w:hAnsi="Times New Roman" w:cs="Times New Roman"/>
          <w:color w:val="000000" w:themeColor="text1"/>
          <w:sz w:val="24"/>
          <w:szCs w:val="24"/>
        </w:rPr>
        <w:t>i</w:t>
      </w:r>
      <w:r w:rsidR="5CA54C7A" w:rsidRPr="37670F93">
        <w:rPr>
          <w:rFonts w:ascii="Times New Roman" w:hAnsi="Times New Roman" w:cs="Times New Roman"/>
          <w:color w:val="000000" w:themeColor="text1"/>
          <w:sz w:val="24"/>
          <w:szCs w:val="24"/>
        </w:rPr>
        <w:t xml:space="preserve"> 36 lõike</w:t>
      </w:r>
      <w:r w:rsidR="70009F95" w:rsidRPr="37670F93">
        <w:rPr>
          <w:rFonts w:ascii="Times New Roman" w:hAnsi="Times New Roman" w:cs="Times New Roman"/>
          <w:color w:val="000000" w:themeColor="text1"/>
          <w:sz w:val="24"/>
          <w:szCs w:val="24"/>
        </w:rPr>
        <w:t>id</w:t>
      </w:r>
      <w:r w:rsidR="5CA54C7A" w:rsidRPr="37670F93">
        <w:rPr>
          <w:rFonts w:ascii="Times New Roman" w:hAnsi="Times New Roman" w:cs="Times New Roman"/>
          <w:color w:val="000000" w:themeColor="text1"/>
          <w:sz w:val="24"/>
          <w:szCs w:val="24"/>
        </w:rPr>
        <w:t xml:space="preserve"> 2 </w:t>
      </w:r>
      <w:r w:rsidR="70009F95" w:rsidRPr="37670F93">
        <w:rPr>
          <w:rFonts w:ascii="Times New Roman" w:hAnsi="Times New Roman" w:cs="Times New Roman"/>
          <w:color w:val="000000" w:themeColor="text1"/>
          <w:sz w:val="24"/>
          <w:szCs w:val="24"/>
        </w:rPr>
        <w:t xml:space="preserve">ja 3 täiendatakse pärast sõna „aastat“ </w:t>
      </w:r>
      <w:r w:rsidR="5CA54C7A" w:rsidRPr="37670F93">
        <w:rPr>
          <w:rFonts w:ascii="Times New Roman" w:hAnsi="Times New Roman" w:cs="Times New Roman"/>
          <w:color w:val="000000" w:themeColor="text1"/>
          <w:sz w:val="24"/>
          <w:szCs w:val="24"/>
        </w:rPr>
        <w:t>tekstiosa</w:t>
      </w:r>
      <w:r w:rsidR="70009F95" w:rsidRPr="37670F93">
        <w:rPr>
          <w:rFonts w:ascii="Times New Roman" w:hAnsi="Times New Roman" w:cs="Times New Roman"/>
          <w:color w:val="000000" w:themeColor="text1"/>
          <w:sz w:val="24"/>
          <w:szCs w:val="24"/>
        </w:rPr>
        <w:t>ga</w:t>
      </w:r>
      <w:r w:rsidR="5CA54C7A" w:rsidRPr="37670F93">
        <w:rPr>
          <w:rFonts w:ascii="Times New Roman" w:hAnsi="Times New Roman" w:cs="Times New Roman"/>
          <w:color w:val="000000" w:themeColor="text1"/>
          <w:sz w:val="24"/>
          <w:szCs w:val="24"/>
        </w:rPr>
        <w:t xml:space="preserve"> „viimase 15 aasta jooksul“;</w:t>
      </w:r>
    </w:p>
    <w:p w14:paraId="6A02317D" w14:textId="2C85539F" w:rsidR="00DB7BD6" w:rsidRPr="00797585" w:rsidRDefault="00DB7BD6" w:rsidP="002831F6">
      <w:pPr>
        <w:shd w:val="clear" w:color="auto" w:fill="FFFFFF" w:themeFill="background1"/>
        <w:spacing w:after="0" w:line="240" w:lineRule="auto"/>
        <w:jc w:val="both"/>
        <w:rPr>
          <w:rFonts w:ascii="Times New Roman" w:hAnsi="Times New Roman" w:cs="Times New Roman"/>
          <w:b/>
          <w:bCs/>
          <w:color w:val="A6A6A6" w:themeColor="background1" w:themeShade="A6"/>
          <w:sz w:val="24"/>
          <w:szCs w:val="24"/>
        </w:rPr>
      </w:pPr>
    </w:p>
    <w:p w14:paraId="6968EF2F" w14:textId="317F2D48" w:rsidR="00666F52" w:rsidRPr="00797585" w:rsidRDefault="00193D46"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3</w:t>
      </w:r>
      <w:r w:rsidR="00595908" w:rsidRPr="00797585">
        <w:rPr>
          <w:rFonts w:ascii="Times New Roman" w:hAnsi="Times New Roman" w:cs="Times New Roman"/>
          <w:b/>
          <w:bCs/>
          <w:sz w:val="24"/>
          <w:szCs w:val="24"/>
        </w:rPr>
        <w:t>9</w:t>
      </w:r>
      <w:r w:rsidR="00924322" w:rsidRPr="00797585">
        <w:rPr>
          <w:rFonts w:ascii="Times New Roman" w:hAnsi="Times New Roman" w:cs="Times New Roman"/>
          <w:b/>
          <w:bCs/>
          <w:sz w:val="24"/>
          <w:szCs w:val="24"/>
        </w:rPr>
        <w:t>)</w:t>
      </w:r>
      <w:r w:rsidR="00924322" w:rsidRPr="00797585">
        <w:rPr>
          <w:rFonts w:ascii="Times New Roman" w:hAnsi="Times New Roman" w:cs="Times New Roman"/>
          <w:sz w:val="24"/>
          <w:szCs w:val="24"/>
        </w:rPr>
        <w:t xml:space="preserve"> </w:t>
      </w:r>
      <w:r w:rsidR="00666F52" w:rsidRPr="00797585">
        <w:rPr>
          <w:rFonts w:ascii="Times New Roman" w:hAnsi="Times New Roman" w:cs="Times New Roman"/>
          <w:sz w:val="24"/>
          <w:szCs w:val="24"/>
        </w:rPr>
        <w:t>paragrahvi 36 täiendatakse lõikega 8</w:t>
      </w:r>
      <w:r w:rsidR="00666F52" w:rsidRPr="00797585">
        <w:rPr>
          <w:rFonts w:ascii="Times New Roman" w:hAnsi="Times New Roman" w:cs="Times New Roman"/>
          <w:sz w:val="24"/>
          <w:szCs w:val="24"/>
          <w:vertAlign w:val="superscript"/>
        </w:rPr>
        <w:t>1</w:t>
      </w:r>
      <w:r w:rsidR="00666F52" w:rsidRPr="00797585">
        <w:rPr>
          <w:rFonts w:ascii="Times New Roman" w:hAnsi="Times New Roman" w:cs="Times New Roman"/>
          <w:sz w:val="24"/>
          <w:szCs w:val="24"/>
        </w:rPr>
        <w:t xml:space="preserve"> järgmises sõnastuses:</w:t>
      </w:r>
    </w:p>
    <w:p w14:paraId="68EE7263" w14:textId="0DC06E15" w:rsidR="00666F52" w:rsidRPr="00797585" w:rsidRDefault="42666CC1" w:rsidP="630A6143">
      <w:pPr>
        <w:shd w:val="clear" w:color="auto" w:fill="FFFFFF" w:themeFill="background1"/>
        <w:spacing w:after="0" w:line="240" w:lineRule="auto"/>
        <w:jc w:val="both"/>
        <w:rPr>
          <w:rFonts w:ascii="Times New Roman" w:hAnsi="Times New Roman" w:cs="Times New Roman"/>
          <w:sz w:val="24"/>
          <w:szCs w:val="24"/>
        </w:rPr>
      </w:pPr>
      <w:r w:rsidRPr="0EB1BA45">
        <w:rPr>
          <w:rFonts w:ascii="Times New Roman" w:hAnsi="Times New Roman" w:cs="Times New Roman"/>
          <w:sz w:val="24"/>
          <w:szCs w:val="24"/>
        </w:rPr>
        <w:t>„(8</w:t>
      </w:r>
      <w:r w:rsidRPr="0EB1BA45">
        <w:rPr>
          <w:rFonts w:ascii="Times New Roman" w:hAnsi="Times New Roman" w:cs="Times New Roman"/>
          <w:sz w:val="24"/>
          <w:szCs w:val="24"/>
          <w:vertAlign w:val="superscript"/>
        </w:rPr>
        <w:t>1</w:t>
      </w:r>
      <w:r w:rsidRPr="0EB1BA45">
        <w:rPr>
          <w:rFonts w:ascii="Times New Roman" w:hAnsi="Times New Roman" w:cs="Times New Roman"/>
          <w:sz w:val="24"/>
          <w:szCs w:val="24"/>
        </w:rPr>
        <w:t xml:space="preserve">) </w:t>
      </w:r>
      <w:r w:rsidR="2315D6E2" w:rsidRPr="0EB1BA45">
        <w:rPr>
          <w:rFonts w:ascii="Times New Roman" w:hAnsi="Times New Roman" w:cs="Times New Roman"/>
          <w:sz w:val="24"/>
          <w:szCs w:val="24"/>
        </w:rPr>
        <w:t>Valdkonna eest vastutav minister</w:t>
      </w:r>
      <w:r w:rsidR="4AD27AA0" w:rsidRPr="0EB1BA45">
        <w:rPr>
          <w:rFonts w:ascii="Times New Roman" w:hAnsi="Times New Roman" w:cs="Times New Roman"/>
          <w:sz w:val="24"/>
          <w:szCs w:val="24"/>
        </w:rPr>
        <w:t xml:space="preserve"> </w:t>
      </w:r>
      <w:r w:rsidR="133B3F18" w:rsidRPr="0EB1BA45">
        <w:rPr>
          <w:rFonts w:ascii="Times New Roman" w:hAnsi="Times New Roman" w:cs="Times New Roman"/>
          <w:sz w:val="24"/>
          <w:szCs w:val="24"/>
        </w:rPr>
        <w:t xml:space="preserve">võib määrusega </w:t>
      </w:r>
      <w:r w:rsidR="4AD27AA0" w:rsidRPr="0EB1BA45">
        <w:rPr>
          <w:rFonts w:ascii="Times New Roman" w:hAnsi="Times New Roman" w:cs="Times New Roman"/>
          <w:sz w:val="24"/>
          <w:szCs w:val="24"/>
        </w:rPr>
        <w:t>kehtesta</w:t>
      </w:r>
      <w:r w:rsidR="133B3F18" w:rsidRPr="0EB1BA45">
        <w:rPr>
          <w:rFonts w:ascii="Times New Roman" w:hAnsi="Times New Roman" w:cs="Times New Roman"/>
          <w:sz w:val="24"/>
          <w:szCs w:val="24"/>
        </w:rPr>
        <w:t>da</w:t>
      </w:r>
      <w:r w:rsidR="4AD27AA0" w:rsidRPr="0EB1BA45">
        <w:rPr>
          <w:rFonts w:ascii="Times New Roman" w:hAnsi="Times New Roman" w:cs="Times New Roman"/>
          <w:sz w:val="24"/>
          <w:szCs w:val="24"/>
        </w:rPr>
        <w:t xml:space="preserve"> </w:t>
      </w:r>
      <w:r w:rsidR="2315D6E2" w:rsidRPr="0EB1BA45">
        <w:rPr>
          <w:rFonts w:ascii="Times New Roman" w:hAnsi="Times New Roman" w:cs="Times New Roman"/>
          <w:sz w:val="24"/>
          <w:szCs w:val="24"/>
        </w:rPr>
        <w:t>m</w:t>
      </w:r>
      <w:r w:rsidRPr="0EB1BA45">
        <w:rPr>
          <w:rFonts w:ascii="Times New Roman" w:hAnsi="Times New Roman" w:cs="Times New Roman"/>
          <w:sz w:val="24"/>
          <w:szCs w:val="24"/>
        </w:rPr>
        <w:t xml:space="preserve">aaparanduse uurimistöö, maaparandussüsteemi projekteerimise, maaparanduse omanikujärelevalve, maaparanduse ekspertiisi ja maaparandusehituse ala vastutava spetsialisti hariduseelduse </w:t>
      </w:r>
      <w:r w:rsidR="5D6B4BF1" w:rsidRPr="0EB1BA45">
        <w:rPr>
          <w:rFonts w:ascii="Times New Roman" w:hAnsi="Times New Roman" w:cs="Times New Roman"/>
          <w:sz w:val="24"/>
          <w:szCs w:val="24"/>
        </w:rPr>
        <w:t xml:space="preserve">täpsemad </w:t>
      </w:r>
      <w:r w:rsidRPr="0EB1BA45">
        <w:rPr>
          <w:rFonts w:ascii="Times New Roman" w:hAnsi="Times New Roman" w:cs="Times New Roman"/>
          <w:sz w:val="24"/>
          <w:szCs w:val="24"/>
        </w:rPr>
        <w:t>nõuded.“;</w:t>
      </w:r>
    </w:p>
    <w:p w14:paraId="31B44793" w14:textId="77777777" w:rsidR="003F06C4" w:rsidRPr="00797585" w:rsidRDefault="003F06C4" w:rsidP="002831F6">
      <w:pPr>
        <w:shd w:val="clear" w:color="auto" w:fill="FFFFFF" w:themeFill="background1"/>
        <w:spacing w:after="0" w:line="240" w:lineRule="auto"/>
        <w:jc w:val="both"/>
        <w:rPr>
          <w:rFonts w:ascii="Times New Roman" w:hAnsi="Times New Roman" w:cs="Times New Roman"/>
          <w:sz w:val="24"/>
          <w:szCs w:val="24"/>
        </w:rPr>
      </w:pPr>
    </w:p>
    <w:p w14:paraId="69F0DE9E" w14:textId="09936A26" w:rsidR="003F06C4" w:rsidRPr="00797585" w:rsidRDefault="00193D46"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4</w:t>
      </w:r>
      <w:r w:rsidR="005C42CF" w:rsidRPr="00797585">
        <w:rPr>
          <w:rFonts w:ascii="Times New Roman" w:hAnsi="Times New Roman" w:cs="Times New Roman"/>
          <w:b/>
          <w:bCs/>
          <w:sz w:val="24"/>
          <w:szCs w:val="24"/>
        </w:rPr>
        <w:t>0</w:t>
      </w:r>
      <w:r w:rsidR="003F06C4" w:rsidRPr="00797585">
        <w:rPr>
          <w:rFonts w:ascii="Times New Roman" w:hAnsi="Times New Roman" w:cs="Times New Roman"/>
          <w:b/>
          <w:bCs/>
          <w:sz w:val="24"/>
          <w:szCs w:val="24"/>
        </w:rPr>
        <w:t>)</w:t>
      </w:r>
      <w:r w:rsidR="003F06C4" w:rsidRPr="00797585">
        <w:rPr>
          <w:rFonts w:ascii="Times New Roman" w:hAnsi="Times New Roman" w:cs="Times New Roman"/>
          <w:sz w:val="24"/>
          <w:szCs w:val="24"/>
        </w:rPr>
        <w:t xml:space="preserve"> </w:t>
      </w:r>
      <w:bookmarkStart w:id="62" w:name="_Hlk215478307"/>
      <w:r w:rsidR="006C1584" w:rsidRPr="00797585">
        <w:rPr>
          <w:rFonts w:ascii="Times New Roman" w:hAnsi="Times New Roman" w:cs="Times New Roman"/>
          <w:sz w:val="24"/>
          <w:szCs w:val="24"/>
        </w:rPr>
        <w:t xml:space="preserve">seaduse 4. </w:t>
      </w:r>
      <w:r w:rsidR="003F06C4" w:rsidRPr="00797585">
        <w:rPr>
          <w:rFonts w:ascii="Times New Roman" w:hAnsi="Times New Roman" w:cs="Times New Roman"/>
          <w:sz w:val="24"/>
          <w:szCs w:val="24"/>
        </w:rPr>
        <w:t>peatükk tunnistatakse kehtetuks</w:t>
      </w:r>
      <w:bookmarkEnd w:id="62"/>
      <w:r w:rsidR="003F06C4" w:rsidRPr="00797585">
        <w:rPr>
          <w:rFonts w:ascii="Times New Roman" w:hAnsi="Times New Roman" w:cs="Times New Roman"/>
          <w:sz w:val="24"/>
          <w:szCs w:val="24"/>
        </w:rPr>
        <w:t>;</w:t>
      </w:r>
    </w:p>
    <w:p w14:paraId="5001AF7B" w14:textId="77777777" w:rsidR="00BA1263" w:rsidRPr="00797585" w:rsidRDefault="00BA1263" w:rsidP="002831F6">
      <w:pPr>
        <w:shd w:val="clear" w:color="auto" w:fill="FFFFFF" w:themeFill="background1"/>
        <w:spacing w:after="0" w:line="240" w:lineRule="auto"/>
        <w:jc w:val="both"/>
        <w:rPr>
          <w:rFonts w:ascii="Times New Roman" w:hAnsi="Times New Roman" w:cs="Times New Roman"/>
          <w:b/>
          <w:bCs/>
          <w:color w:val="A6A6A6" w:themeColor="background1" w:themeShade="A6"/>
          <w:sz w:val="24"/>
          <w:szCs w:val="24"/>
        </w:rPr>
      </w:pPr>
    </w:p>
    <w:bookmarkEnd w:id="61"/>
    <w:p w14:paraId="39D21635" w14:textId="0C0BE549" w:rsidR="00AD759D" w:rsidRPr="00797585" w:rsidRDefault="00193D46"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4</w:t>
      </w:r>
      <w:r w:rsidR="005C42CF" w:rsidRPr="00797585">
        <w:rPr>
          <w:rFonts w:ascii="Times New Roman" w:hAnsi="Times New Roman" w:cs="Times New Roman"/>
          <w:b/>
          <w:bCs/>
          <w:sz w:val="24"/>
          <w:szCs w:val="24"/>
        </w:rPr>
        <w:t>1</w:t>
      </w:r>
      <w:r w:rsidR="00995C62" w:rsidRPr="00797585">
        <w:rPr>
          <w:rFonts w:ascii="Times New Roman" w:hAnsi="Times New Roman" w:cs="Times New Roman"/>
          <w:b/>
          <w:bCs/>
          <w:sz w:val="24"/>
          <w:szCs w:val="24"/>
        </w:rPr>
        <w:t xml:space="preserve">) </w:t>
      </w:r>
      <w:r w:rsidR="00995C62" w:rsidRPr="00797585">
        <w:rPr>
          <w:rFonts w:ascii="Times New Roman" w:hAnsi="Times New Roman" w:cs="Times New Roman"/>
          <w:sz w:val="24"/>
          <w:szCs w:val="24"/>
        </w:rPr>
        <w:t xml:space="preserve">paragrahvi 39 </w:t>
      </w:r>
      <w:r w:rsidR="001A00F8" w:rsidRPr="00797585">
        <w:rPr>
          <w:rFonts w:ascii="Times New Roman" w:hAnsi="Times New Roman" w:cs="Times New Roman"/>
          <w:sz w:val="24"/>
          <w:szCs w:val="24"/>
        </w:rPr>
        <w:t>tekst</w:t>
      </w:r>
      <w:r w:rsidR="00F618BD" w:rsidRPr="00797585">
        <w:rPr>
          <w:rFonts w:ascii="Times New Roman" w:hAnsi="Times New Roman" w:cs="Times New Roman"/>
          <w:sz w:val="24"/>
          <w:szCs w:val="24"/>
        </w:rPr>
        <w:t xml:space="preserve"> </w:t>
      </w:r>
      <w:r w:rsidR="00AD759D" w:rsidRPr="00797585">
        <w:rPr>
          <w:rFonts w:ascii="Times New Roman" w:hAnsi="Times New Roman" w:cs="Times New Roman"/>
          <w:sz w:val="24"/>
          <w:szCs w:val="24"/>
        </w:rPr>
        <w:t>muudetakse ja sõnastatakse järgmiselt:</w:t>
      </w:r>
    </w:p>
    <w:p w14:paraId="4979F384" w14:textId="3F67E8ED" w:rsidR="00F618BD" w:rsidRPr="00797585" w:rsidRDefault="00AD759D"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„(1) Maaparandussüsteemide register on andmekogu, mille eesmärk on avaldada teavet kavandatavate, ehitatavate ja olemasolevate maaparandussüsteemide </w:t>
      </w:r>
      <w:r w:rsidR="00E803A0" w:rsidRPr="00797585">
        <w:rPr>
          <w:rFonts w:ascii="Times New Roman" w:hAnsi="Times New Roman" w:cs="Times New Roman"/>
          <w:sz w:val="24"/>
          <w:szCs w:val="24"/>
        </w:rPr>
        <w:t xml:space="preserve">ja </w:t>
      </w:r>
      <w:r w:rsidRPr="00797585">
        <w:rPr>
          <w:rFonts w:ascii="Times New Roman" w:hAnsi="Times New Roman" w:cs="Times New Roman"/>
          <w:sz w:val="24"/>
          <w:szCs w:val="24"/>
        </w:rPr>
        <w:t>nendega seotud menetluste kohta ning võimaldada pidada arvestust ja teostada järelevalvet kõigi nende maaparandussüsteemide üle.</w:t>
      </w:r>
    </w:p>
    <w:p w14:paraId="62571309" w14:textId="77777777" w:rsidR="00F618BD" w:rsidRPr="00797585" w:rsidRDefault="00F618BD" w:rsidP="002831F6">
      <w:pPr>
        <w:shd w:val="clear" w:color="auto" w:fill="FFFFFF" w:themeFill="background1"/>
        <w:spacing w:after="0" w:line="240" w:lineRule="auto"/>
        <w:jc w:val="both"/>
        <w:rPr>
          <w:rFonts w:ascii="Times New Roman" w:hAnsi="Times New Roman" w:cs="Times New Roman"/>
          <w:sz w:val="24"/>
          <w:szCs w:val="24"/>
        </w:rPr>
      </w:pPr>
    </w:p>
    <w:p w14:paraId="7FE57743" w14:textId="154453DE" w:rsidR="001A00F8" w:rsidRPr="00797585" w:rsidRDefault="1CED38AC" w:rsidP="002831F6">
      <w:pPr>
        <w:shd w:val="clear" w:color="auto" w:fill="FFFFFF" w:themeFill="background1"/>
        <w:spacing w:after="0" w:line="240" w:lineRule="auto"/>
        <w:jc w:val="both"/>
        <w:rPr>
          <w:rFonts w:ascii="Times New Roman" w:hAnsi="Times New Roman" w:cs="Times New Roman"/>
          <w:color w:val="000000" w:themeColor="text1"/>
          <w:sz w:val="24"/>
          <w:szCs w:val="24"/>
        </w:rPr>
      </w:pPr>
      <w:r w:rsidRPr="37670F93">
        <w:rPr>
          <w:rFonts w:ascii="Times New Roman" w:hAnsi="Times New Roman" w:cs="Times New Roman"/>
          <w:color w:val="000000" w:themeColor="text1"/>
          <w:sz w:val="24"/>
          <w:szCs w:val="24"/>
        </w:rPr>
        <w:t xml:space="preserve">(2) </w:t>
      </w:r>
      <w:r w:rsidR="0235BB16" w:rsidRPr="37670F93">
        <w:rPr>
          <w:rFonts w:ascii="Times New Roman" w:hAnsi="Times New Roman" w:cs="Times New Roman"/>
          <w:sz w:val="24"/>
          <w:szCs w:val="24"/>
        </w:rPr>
        <w:t>Maaparandussüsteemide</w:t>
      </w:r>
      <w:r w:rsidR="0235BB16" w:rsidRPr="37670F93">
        <w:rPr>
          <w:rFonts w:ascii="Times New Roman" w:hAnsi="Times New Roman" w:cs="Times New Roman"/>
          <w:color w:val="000000" w:themeColor="text1"/>
          <w:sz w:val="24"/>
          <w:szCs w:val="24"/>
        </w:rPr>
        <w:t xml:space="preserve"> registri põhimääruse kehtestab valdkonna eest vastutav minister määrusega.</w:t>
      </w:r>
      <w:r w:rsidR="61FFF458" w:rsidRPr="37670F93">
        <w:rPr>
          <w:rFonts w:ascii="Times New Roman" w:hAnsi="Times New Roman" w:cs="Times New Roman"/>
          <w:color w:val="000000" w:themeColor="text1"/>
          <w:sz w:val="24"/>
          <w:szCs w:val="24"/>
        </w:rPr>
        <w:t xml:space="preserve"> </w:t>
      </w:r>
    </w:p>
    <w:p w14:paraId="1DE810C2" w14:textId="77777777" w:rsidR="001A00F8" w:rsidRPr="00797585" w:rsidRDefault="001A00F8" w:rsidP="002831F6">
      <w:pPr>
        <w:shd w:val="clear" w:color="auto" w:fill="FFFFFF" w:themeFill="background1"/>
        <w:spacing w:after="0" w:line="240" w:lineRule="auto"/>
        <w:jc w:val="both"/>
        <w:rPr>
          <w:rFonts w:ascii="Times New Roman" w:hAnsi="Times New Roman" w:cs="Times New Roman"/>
          <w:color w:val="000000" w:themeColor="text1"/>
          <w:sz w:val="24"/>
          <w:szCs w:val="24"/>
        </w:rPr>
      </w:pPr>
    </w:p>
    <w:p w14:paraId="18AB52A9" w14:textId="105FA9E9" w:rsidR="000555E0" w:rsidRPr="00797585" w:rsidRDefault="00F618BD"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color w:val="000000" w:themeColor="text1"/>
          <w:sz w:val="24"/>
          <w:szCs w:val="24"/>
        </w:rPr>
        <w:t>(</w:t>
      </w:r>
      <w:r w:rsidR="001A00F8" w:rsidRPr="00797585">
        <w:rPr>
          <w:rFonts w:ascii="Times New Roman" w:hAnsi="Times New Roman" w:cs="Times New Roman"/>
          <w:color w:val="000000" w:themeColor="text1"/>
          <w:sz w:val="24"/>
          <w:szCs w:val="24"/>
        </w:rPr>
        <w:t>3</w:t>
      </w:r>
      <w:r w:rsidRPr="00797585">
        <w:rPr>
          <w:rFonts w:ascii="Times New Roman" w:hAnsi="Times New Roman" w:cs="Times New Roman"/>
          <w:color w:val="000000" w:themeColor="text1"/>
          <w:sz w:val="24"/>
          <w:szCs w:val="24"/>
        </w:rPr>
        <w:t xml:space="preserve">) </w:t>
      </w:r>
      <w:r w:rsidR="000555E0" w:rsidRPr="00797585">
        <w:rPr>
          <w:rFonts w:ascii="Times New Roman" w:hAnsi="Times New Roman" w:cs="Times New Roman"/>
          <w:color w:val="000000" w:themeColor="text1"/>
          <w:sz w:val="24"/>
          <w:szCs w:val="24"/>
          <w:shd w:val="clear" w:color="auto" w:fill="FFFFFF" w:themeFill="background1"/>
        </w:rPr>
        <w:t>Maaparandussüsteemide</w:t>
      </w:r>
      <w:r w:rsidR="000555E0" w:rsidRPr="00797585">
        <w:rPr>
          <w:rFonts w:ascii="Times New Roman" w:hAnsi="Times New Roman" w:cs="Times New Roman"/>
          <w:sz w:val="24"/>
          <w:szCs w:val="24"/>
        </w:rPr>
        <w:t xml:space="preserve"> registri põhimääruses kehtestatakse:</w:t>
      </w:r>
    </w:p>
    <w:p w14:paraId="7F8ED596" w14:textId="3795D04F" w:rsidR="000555E0" w:rsidRPr="00797585" w:rsidRDefault="000555E0"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1) volitatud töötleja;</w:t>
      </w:r>
    </w:p>
    <w:p w14:paraId="25A4E48A" w14:textId="1233EFF9" w:rsidR="000555E0" w:rsidRPr="00797585" w:rsidRDefault="000555E0"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2) vastutava töötleja ja volitatud töötleja ülesanded;</w:t>
      </w:r>
    </w:p>
    <w:p w14:paraId="41E03E27" w14:textId="07B6FE4C" w:rsidR="000555E0" w:rsidRPr="00797585" w:rsidRDefault="000555E0"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3) kogutavate andmete täpsem koosseis ja andmekogusse kandmise kord;</w:t>
      </w:r>
    </w:p>
    <w:p w14:paraId="52BD249A" w14:textId="6D6B4CCB" w:rsidR="000555E0" w:rsidRPr="00797585" w:rsidRDefault="000555E0"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4) andmetele juurdepääsu ja andmete väljastamise kord;</w:t>
      </w:r>
    </w:p>
    <w:p w14:paraId="3D31F7E5" w14:textId="6DBA3268" w:rsidR="000555E0" w:rsidRPr="00797585" w:rsidRDefault="000555E0"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5) andmete säilitamise täpsemad tähtajad, tingimused ja kord;</w:t>
      </w:r>
    </w:p>
    <w:p w14:paraId="40FFDEC3" w14:textId="1B31E087" w:rsidR="000555E0" w:rsidRPr="00797585" w:rsidRDefault="000555E0" w:rsidP="002831F6">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6) muud korraldusküsimused.</w:t>
      </w:r>
    </w:p>
    <w:p w14:paraId="00049A9B" w14:textId="77777777" w:rsidR="001D5732" w:rsidRPr="00797585" w:rsidRDefault="001D5732" w:rsidP="002831F6">
      <w:pPr>
        <w:shd w:val="clear" w:color="auto" w:fill="FFFFFF" w:themeFill="background1"/>
        <w:spacing w:after="0" w:line="240" w:lineRule="auto"/>
        <w:jc w:val="both"/>
        <w:rPr>
          <w:rFonts w:ascii="Times New Roman" w:hAnsi="Times New Roman" w:cs="Times New Roman"/>
          <w:color w:val="000000" w:themeColor="text1"/>
          <w:sz w:val="24"/>
          <w:szCs w:val="24"/>
          <w:shd w:val="clear" w:color="auto" w:fill="E2EFD9" w:themeFill="accent6" w:themeFillTint="33"/>
        </w:rPr>
      </w:pPr>
      <w:bookmarkStart w:id="63" w:name="_Hlk212209187"/>
    </w:p>
    <w:bookmarkEnd w:id="63"/>
    <w:p w14:paraId="5ED8138B" w14:textId="7BDA5845" w:rsidR="002B210F" w:rsidRPr="00797585" w:rsidRDefault="00F618BD" w:rsidP="00846C69">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w:t>
      </w:r>
      <w:r w:rsidR="001A00F8" w:rsidRPr="00797585">
        <w:rPr>
          <w:rFonts w:ascii="Times New Roman" w:hAnsi="Times New Roman" w:cs="Times New Roman"/>
          <w:sz w:val="24"/>
          <w:szCs w:val="24"/>
        </w:rPr>
        <w:t>4</w:t>
      </w:r>
      <w:r w:rsidRPr="00797585">
        <w:rPr>
          <w:rFonts w:ascii="Times New Roman" w:hAnsi="Times New Roman" w:cs="Times New Roman"/>
          <w:sz w:val="24"/>
          <w:szCs w:val="24"/>
        </w:rPr>
        <w:t xml:space="preserve">) Maaparandussüsteemide registri vastutav töötleja on </w:t>
      </w:r>
      <w:r w:rsidR="000E453A" w:rsidRPr="00797585">
        <w:rPr>
          <w:rFonts w:ascii="Times New Roman" w:hAnsi="Times New Roman" w:cs="Times New Roman"/>
          <w:sz w:val="24"/>
          <w:szCs w:val="24"/>
        </w:rPr>
        <w:t>Maa- ja Ruumiamet</w:t>
      </w:r>
      <w:r w:rsidR="00E642CC" w:rsidRPr="00797585">
        <w:rPr>
          <w:rFonts w:ascii="Times New Roman" w:hAnsi="Times New Roman" w:cs="Times New Roman"/>
          <w:sz w:val="24"/>
          <w:szCs w:val="24"/>
        </w:rPr>
        <w:t>.</w:t>
      </w:r>
      <w:r w:rsidRPr="00797585">
        <w:rPr>
          <w:rFonts w:ascii="Times New Roman" w:hAnsi="Times New Roman" w:cs="Times New Roman"/>
          <w:sz w:val="24"/>
          <w:szCs w:val="24"/>
        </w:rPr>
        <w:t>“</w:t>
      </w:r>
      <w:r w:rsidR="00AD759D" w:rsidRPr="00797585">
        <w:rPr>
          <w:rFonts w:ascii="Times New Roman" w:hAnsi="Times New Roman" w:cs="Times New Roman"/>
          <w:sz w:val="24"/>
          <w:szCs w:val="24"/>
        </w:rPr>
        <w:t>;</w:t>
      </w:r>
    </w:p>
    <w:p w14:paraId="3ADFF441" w14:textId="77777777" w:rsidR="000F2DA2" w:rsidRPr="00797585" w:rsidRDefault="000F2DA2" w:rsidP="00846C69">
      <w:pPr>
        <w:shd w:val="clear" w:color="auto" w:fill="FFFFFF" w:themeFill="background1"/>
        <w:spacing w:after="0" w:line="240" w:lineRule="auto"/>
        <w:jc w:val="both"/>
        <w:rPr>
          <w:rFonts w:ascii="Times New Roman" w:hAnsi="Times New Roman" w:cs="Times New Roman"/>
          <w:sz w:val="24"/>
          <w:szCs w:val="24"/>
        </w:rPr>
      </w:pPr>
    </w:p>
    <w:p w14:paraId="77F1E65A" w14:textId="7B18CCA1" w:rsidR="002B210F" w:rsidRPr="00797585" w:rsidRDefault="00193D46" w:rsidP="00846C69">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4</w:t>
      </w:r>
      <w:r w:rsidR="005C42CF" w:rsidRPr="00797585">
        <w:rPr>
          <w:rFonts w:ascii="Times New Roman" w:hAnsi="Times New Roman" w:cs="Times New Roman"/>
          <w:b/>
          <w:bCs/>
          <w:sz w:val="24"/>
          <w:szCs w:val="24"/>
        </w:rPr>
        <w:t>2</w:t>
      </w:r>
      <w:r w:rsidR="002B210F" w:rsidRPr="00797585">
        <w:rPr>
          <w:rFonts w:ascii="Times New Roman" w:hAnsi="Times New Roman" w:cs="Times New Roman"/>
          <w:b/>
          <w:bCs/>
          <w:sz w:val="24"/>
          <w:szCs w:val="24"/>
        </w:rPr>
        <w:t>)</w:t>
      </w:r>
      <w:r w:rsidR="002B210F" w:rsidRPr="00797585">
        <w:rPr>
          <w:rFonts w:ascii="Times New Roman" w:hAnsi="Times New Roman" w:cs="Times New Roman"/>
          <w:sz w:val="24"/>
          <w:szCs w:val="24"/>
        </w:rPr>
        <w:t xml:space="preserve"> </w:t>
      </w:r>
      <w:bookmarkStart w:id="64" w:name="_Hlk210317504"/>
      <w:r w:rsidR="00F618BD" w:rsidRPr="00797585">
        <w:rPr>
          <w:rFonts w:ascii="Times New Roman" w:hAnsi="Times New Roman" w:cs="Times New Roman"/>
          <w:sz w:val="24"/>
          <w:szCs w:val="24"/>
        </w:rPr>
        <w:t>paragrahv</w:t>
      </w:r>
      <w:r w:rsidR="00183B95" w:rsidRPr="00797585">
        <w:rPr>
          <w:rFonts w:ascii="Times New Roman" w:hAnsi="Times New Roman" w:cs="Times New Roman"/>
          <w:sz w:val="24"/>
          <w:szCs w:val="24"/>
        </w:rPr>
        <w:t>i</w:t>
      </w:r>
      <w:r w:rsidR="00F618BD" w:rsidRPr="00797585">
        <w:rPr>
          <w:rFonts w:ascii="Times New Roman" w:hAnsi="Times New Roman" w:cs="Times New Roman"/>
          <w:sz w:val="24"/>
          <w:szCs w:val="24"/>
        </w:rPr>
        <w:t xml:space="preserve"> 40 </w:t>
      </w:r>
      <w:r w:rsidR="00183B95" w:rsidRPr="00797585">
        <w:rPr>
          <w:rFonts w:ascii="Times New Roman" w:hAnsi="Times New Roman" w:cs="Times New Roman"/>
          <w:sz w:val="24"/>
          <w:szCs w:val="24"/>
        </w:rPr>
        <w:t>täiendatakse lõikega 3</w:t>
      </w:r>
      <w:r w:rsidR="00183B95" w:rsidRPr="00797585">
        <w:rPr>
          <w:rFonts w:ascii="Times New Roman" w:hAnsi="Times New Roman" w:cs="Times New Roman"/>
          <w:sz w:val="24"/>
          <w:szCs w:val="24"/>
          <w:vertAlign w:val="superscript"/>
        </w:rPr>
        <w:t>1</w:t>
      </w:r>
      <w:r w:rsidR="00183B95" w:rsidRPr="00797585">
        <w:rPr>
          <w:rFonts w:ascii="Times New Roman" w:hAnsi="Times New Roman" w:cs="Times New Roman"/>
          <w:sz w:val="24"/>
          <w:szCs w:val="24"/>
        </w:rPr>
        <w:t xml:space="preserve"> </w:t>
      </w:r>
      <w:bookmarkEnd w:id="64"/>
      <w:r w:rsidR="00183B95" w:rsidRPr="00797585">
        <w:rPr>
          <w:rFonts w:ascii="Times New Roman" w:hAnsi="Times New Roman" w:cs="Times New Roman"/>
          <w:sz w:val="24"/>
          <w:szCs w:val="24"/>
        </w:rPr>
        <w:t>järgmises sõnastuses:</w:t>
      </w:r>
    </w:p>
    <w:p w14:paraId="458605A0" w14:textId="7A14A94C" w:rsidR="00F618BD" w:rsidRPr="00797585" w:rsidRDefault="30547C6C" w:rsidP="00846C69">
      <w:pPr>
        <w:shd w:val="clear" w:color="auto" w:fill="FFFFFF" w:themeFill="background1"/>
        <w:spacing w:after="0" w:line="240" w:lineRule="auto"/>
        <w:jc w:val="both"/>
        <w:rPr>
          <w:rFonts w:ascii="Times New Roman" w:hAnsi="Times New Roman" w:cs="Times New Roman"/>
          <w:sz w:val="24"/>
          <w:szCs w:val="24"/>
        </w:rPr>
      </w:pPr>
      <w:r w:rsidRPr="0C7FFF9D">
        <w:rPr>
          <w:rFonts w:ascii="Times New Roman" w:hAnsi="Times New Roman" w:cs="Times New Roman"/>
          <w:sz w:val="24"/>
          <w:szCs w:val="24"/>
        </w:rPr>
        <w:t>„(</w:t>
      </w:r>
      <w:r w:rsidR="17147C38" w:rsidRPr="0C7FFF9D">
        <w:rPr>
          <w:rFonts w:ascii="Times New Roman" w:hAnsi="Times New Roman" w:cs="Times New Roman"/>
          <w:sz w:val="24"/>
          <w:szCs w:val="24"/>
        </w:rPr>
        <w:t>3</w:t>
      </w:r>
      <w:r w:rsidRPr="0C7FFF9D">
        <w:rPr>
          <w:rFonts w:ascii="Times New Roman" w:hAnsi="Times New Roman" w:cs="Times New Roman"/>
          <w:sz w:val="24"/>
          <w:szCs w:val="24"/>
          <w:vertAlign w:val="superscript"/>
        </w:rPr>
        <w:t>1</w:t>
      </w:r>
      <w:r w:rsidRPr="0C7FFF9D">
        <w:rPr>
          <w:rFonts w:ascii="Times New Roman" w:hAnsi="Times New Roman" w:cs="Times New Roman"/>
          <w:sz w:val="24"/>
          <w:szCs w:val="24"/>
        </w:rPr>
        <w:t xml:space="preserve">) Käesoleva seaduse §-s 3 nimetatud maaparandussüsteemide andmed kantakse maaparandussüsteemide registrisse ja maakatastri kitsendusi põhjustavate objektide kaardile (edaspidi </w:t>
      </w:r>
      <w:r w:rsidRPr="0C7FFF9D">
        <w:rPr>
          <w:rFonts w:ascii="Times New Roman" w:hAnsi="Times New Roman" w:cs="Times New Roman"/>
          <w:i/>
          <w:iCs/>
          <w:sz w:val="24"/>
          <w:szCs w:val="24"/>
        </w:rPr>
        <w:t>kitsenduste kaart</w:t>
      </w:r>
      <w:r w:rsidRPr="0C7FFF9D">
        <w:rPr>
          <w:rFonts w:ascii="Times New Roman" w:hAnsi="Times New Roman" w:cs="Times New Roman"/>
          <w:sz w:val="24"/>
          <w:szCs w:val="24"/>
        </w:rPr>
        <w:t>).“;</w:t>
      </w:r>
    </w:p>
    <w:p w14:paraId="7987FCC2" w14:textId="77777777" w:rsidR="00384ED6" w:rsidRPr="00797585" w:rsidRDefault="00384ED6" w:rsidP="00846C69">
      <w:pPr>
        <w:shd w:val="clear" w:color="auto" w:fill="FFFFFF" w:themeFill="background1"/>
        <w:spacing w:after="0" w:line="240" w:lineRule="auto"/>
        <w:jc w:val="both"/>
        <w:rPr>
          <w:rFonts w:ascii="Times New Roman" w:hAnsi="Times New Roman" w:cs="Times New Roman"/>
          <w:sz w:val="24"/>
          <w:szCs w:val="24"/>
        </w:rPr>
      </w:pPr>
    </w:p>
    <w:p w14:paraId="3A90E4A6" w14:textId="7FE57A7A" w:rsidR="00384ED6" w:rsidRPr="00797585" w:rsidRDefault="0855DE8F" w:rsidP="00846C69">
      <w:pPr>
        <w:shd w:val="clear" w:color="auto" w:fill="FFFFFF" w:themeFill="background1"/>
        <w:spacing w:after="0" w:line="240" w:lineRule="auto"/>
        <w:jc w:val="both"/>
        <w:rPr>
          <w:rFonts w:ascii="Times New Roman" w:hAnsi="Times New Roman" w:cs="Times New Roman"/>
          <w:sz w:val="24"/>
          <w:szCs w:val="24"/>
        </w:rPr>
      </w:pPr>
      <w:r w:rsidRPr="104F19BB">
        <w:rPr>
          <w:rFonts w:ascii="Times New Roman" w:hAnsi="Times New Roman" w:cs="Times New Roman"/>
          <w:b/>
          <w:bCs/>
          <w:sz w:val="24"/>
          <w:szCs w:val="24"/>
        </w:rPr>
        <w:t>4</w:t>
      </w:r>
      <w:r w:rsidR="78123AE1" w:rsidRPr="104F19BB">
        <w:rPr>
          <w:rFonts w:ascii="Times New Roman" w:hAnsi="Times New Roman" w:cs="Times New Roman"/>
          <w:b/>
          <w:bCs/>
          <w:sz w:val="24"/>
          <w:szCs w:val="24"/>
        </w:rPr>
        <w:t>3</w:t>
      </w:r>
      <w:r w:rsidR="3484B7D5" w:rsidRPr="104F19BB">
        <w:rPr>
          <w:rFonts w:ascii="Times New Roman" w:hAnsi="Times New Roman" w:cs="Times New Roman"/>
          <w:b/>
          <w:bCs/>
          <w:sz w:val="24"/>
          <w:szCs w:val="24"/>
        </w:rPr>
        <w:t>)</w:t>
      </w:r>
      <w:r w:rsidR="3484B7D5" w:rsidRPr="104F19BB">
        <w:rPr>
          <w:rFonts w:ascii="Times New Roman" w:hAnsi="Times New Roman" w:cs="Times New Roman"/>
          <w:sz w:val="24"/>
          <w:szCs w:val="24"/>
        </w:rPr>
        <w:t xml:space="preserve"> paragrahvi 40 lõi</w:t>
      </w:r>
      <w:r w:rsidR="5D1CC227" w:rsidRPr="104F19BB">
        <w:rPr>
          <w:rFonts w:ascii="Times New Roman" w:hAnsi="Times New Roman" w:cs="Times New Roman"/>
          <w:sz w:val="24"/>
          <w:szCs w:val="24"/>
        </w:rPr>
        <w:t>ked</w:t>
      </w:r>
      <w:r w:rsidR="3484B7D5" w:rsidRPr="104F19BB">
        <w:rPr>
          <w:rFonts w:ascii="Times New Roman" w:hAnsi="Times New Roman" w:cs="Times New Roman"/>
          <w:sz w:val="24"/>
          <w:szCs w:val="24"/>
        </w:rPr>
        <w:t xml:space="preserve"> 4 </w:t>
      </w:r>
      <w:r w:rsidR="5D1CC227" w:rsidRPr="104F19BB">
        <w:rPr>
          <w:rFonts w:ascii="Times New Roman" w:hAnsi="Times New Roman" w:cs="Times New Roman"/>
          <w:sz w:val="24"/>
          <w:szCs w:val="24"/>
        </w:rPr>
        <w:t xml:space="preserve">ja 6 </w:t>
      </w:r>
      <w:r w:rsidR="3484B7D5" w:rsidRPr="104F19BB">
        <w:rPr>
          <w:rFonts w:ascii="Times New Roman" w:hAnsi="Times New Roman" w:cs="Times New Roman"/>
          <w:sz w:val="24"/>
          <w:szCs w:val="24"/>
        </w:rPr>
        <w:t>tunnistatakse kehtetuks;</w:t>
      </w:r>
    </w:p>
    <w:p w14:paraId="32FCB86E" w14:textId="77777777" w:rsidR="00BA1263" w:rsidRPr="00797585" w:rsidRDefault="00BA1263" w:rsidP="00846C69">
      <w:pPr>
        <w:shd w:val="clear" w:color="auto" w:fill="FFFFFF" w:themeFill="background1"/>
        <w:spacing w:after="0" w:line="240" w:lineRule="auto"/>
        <w:jc w:val="both"/>
        <w:rPr>
          <w:rFonts w:ascii="Times New Roman" w:hAnsi="Times New Roman" w:cs="Times New Roman"/>
          <w:b/>
          <w:bCs/>
          <w:sz w:val="24"/>
          <w:szCs w:val="24"/>
        </w:rPr>
      </w:pPr>
    </w:p>
    <w:p w14:paraId="41C09D22" w14:textId="63893677" w:rsidR="0079316F" w:rsidRPr="00797585" w:rsidRDefault="00193D46" w:rsidP="00846C69">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4</w:t>
      </w:r>
      <w:r w:rsidR="005C42CF" w:rsidRPr="00797585">
        <w:rPr>
          <w:rFonts w:ascii="Times New Roman" w:hAnsi="Times New Roman" w:cs="Times New Roman"/>
          <w:b/>
          <w:bCs/>
          <w:sz w:val="24"/>
          <w:szCs w:val="24"/>
        </w:rPr>
        <w:t>4</w:t>
      </w:r>
      <w:r w:rsidR="00D3129E" w:rsidRPr="00797585">
        <w:rPr>
          <w:rFonts w:ascii="Times New Roman" w:hAnsi="Times New Roman" w:cs="Times New Roman"/>
          <w:b/>
          <w:bCs/>
          <w:sz w:val="24"/>
          <w:szCs w:val="24"/>
        </w:rPr>
        <w:t xml:space="preserve">) </w:t>
      </w:r>
      <w:r w:rsidR="00D3129E" w:rsidRPr="00797585">
        <w:rPr>
          <w:rFonts w:ascii="Times New Roman" w:hAnsi="Times New Roman" w:cs="Times New Roman"/>
          <w:sz w:val="24"/>
          <w:szCs w:val="24"/>
        </w:rPr>
        <w:t>paragrahv</w:t>
      </w:r>
      <w:r w:rsidR="005F3ABA" w:rsidRPr="00797585">
        <w:rPr>
          <w:rFonts w:ascii="Times New Roman" w:hAnsi="Times New Roman" w:cs="Times New Roman"/>
          <w:sz w:val="24"/>
          <w:szCs w:val="24"/>
        </w:rPr>
        <w:t>i</w:t>
      </w:r>
      <w:r w:rsidR="00D3129E" w:rsidRPr="00797585">
        <w:rPr>
          <w:rFonts w:ascii="Times New Roman" w:hAnsi="Times New Roman" w:cs="Times New Roman"/>
          <w:sz w:val="24"/>
          <w:szCs w:val="24"/>
        </w:rPr>
        <w:t xml:space="preserve"> 42</w:t>
      </w:r>
      <w:r w:rsidR="0079316F" w:rsidRPr="00797585">
        <w:rPr>
          <w:rFonts w:ascii="Times New Roman" w:hAnsi="Times New Roman" w:cs="Times New Roman"/>
          <w:sz w:val="24"/>
          <w:szCs w:val="24"/>
        </w:rPr>
        <w:t xml:space="preserve"> pealkir</w:t>
      </w:r>
      <w:r w:rsidR="005F3ABA" w:rsidRPr="00797585">
        <w:rPr>
          <w:rFonts w:ascii="Times New Roman" w:hAnsi="Times New Roman" w:cs="Times New Roman"/>
          <w:sz w:val="24"/>
          <w:szCs w:val="24"/>
        </w:rPr>
        <w:t>ja täiendatakse pärast sõna „avaldamine“ sõnadega „ja säilitamine</w:t>
      </w:r>
      <w:r w:rsidR="0079316F" w:rsidRPr="00797585">
        <w:rPr>
          <w:rFonts w:ascii="Times New Roman" w:hAnsi="Times New Roman" w:cs="Times New Roman"/>
          <w:sz w:val="24"/>
          <w:szCs w:val="24"/>
        </w:rPr>
        <w:t>“;</w:t>
      </w:r>
    </w:p>
    <w:p w14:paraId="60AF972A" w14:textId="77777777" w:rsidR="00721DA6" w:rsidRPr="00797585" w:rsidRDefault="00721DA6" w:rsidP="00846C69">
      <w:pPr>
        <w:shd w:val="clear" w:color="auto" w:fill="FFFFFF" w:themeFill="background1"/>
        <w:spacing w:after="0" w:line="240" w:lineRule="auto"/>
        <w:jc w:val="both"/>
        <w:rPr>
          <w:rFonts w:ascii="Times New Roman" w:hAnsi="Times New Roman" w:cs="Times New Roman"/>
          <w:sz w:val="24"/>
          <w:szCs w:val="24"/>
        </w:rPr>
      </w:pPr>
    </w:p>
    <w:p w14:paraId="1A55C26C" w14:textId="4E4F6910" w:rsidR="0079316F" w:rsidRPr="00797585" w:rsidRDefault="00193D46" w:rsidP="00846C69">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4</w:t>
      </w:r>
      <w:r w:rsidR="005C42CF" w:rsidRPr="00797585">
        <w:rPr>
          <w:rFonts w:ascii="Times New Roman" w:hAnsi="Times New Roman" w:cs="Times New Roman"/>
          <w:b/>
          <w:bCs/>
          <w:sz w:val="24"/>
          <w:szCs w:val="24"/>
        </w:rPr>
        <w:t>5</w:t>
      </w:r>
      <w:r w:rsidR="00721DA6" w:rsidRPr="00797585">
        <w:rPr>
          <w:rFonts w:ascii="Times New Roman" w:hAnsi="Times New Roman" w:cs="Times New Roman"/>
          <w:b/>
          <w:bCs/>
          <w:sz w:val="24"/>
          <w:szCs w:val="24"/>
        </w:rPr>
        <w:t>)</w:t>
      </w:r>
      <w:r w:rsidR="00F2023F" w:rsidRPr="00797585">
        <w:rPr>
          <w:rFonts w:ascii="Times New Roman" w:hAnsi="Times New Roman" w:cs="Times New Roman"/>
          <w:sz w:val="24"/>
          <w:szCs w:val="24"/>
        </w:rPr>
        <w:t xml:space="preserve"> paragrahv</w:t>
      </w:r>
      <w:r w:rsidR="00555BF7" w:rsidRPr="00797585">
        <w:rPr>
          <w:rFonts w:ascii="Times New Roman" w:hAnsi="Times New Roman" w:cs="Times New Roman"/>
          <w:sz w:val="24"/>
          <w:szCs w:val="24"/>
        </w:rPr>
        <w:t>i</w:t>
      </w:r>
      <w:r w:rsidR="00F2023F" w:rsidRPr="00797585">
        <w:rPr>
          <w:rFonts w:ascii="Times New Roman" w:hAnsi="Times New Roman" w:cs="Times New Roman"/>
          <w:sz w:val="24"/>
          <w:szCs w:val="24"/>
        </w:rPr>
        <w:t xml:space="preserve"> 42 lõige 2 tunnistatakse kehtetuks</w:t>
      </w:r>
      <w:r w:rsidR="00555BF7" w:rsidRPr="00797585">
        <w:rPr>
          <w:rFonts w:ascii="Times New Roman" w:hAnsi="Times New Roman" w:cs="Times New Roman"/>
          <w:sz w:val="24"/>
          <w:szCs w:val="24"/>
        </w:rPr>
        <w:t>;</w:t>
      </w:r>
    </w:p>
    <w:p w14:paraId="60B98B6D" w14:textId="77777777" w:rsidR="00D3129E" w:rsidRPr="00797585" w:rsidRDefault="00D3129E" w:rsidP="00846C69">
      <w:pPr>
        <w:shd w:val="clear" w:color="auto" w:fill="FFFFFF" w:themeFill="background1"/>
        <w:spacing w:after="0" w:line="240" w:lineRule="auto"/>
        <w:jc w:val="both"/>
        <w:rPr>
          <w:rFonts w:ascii="Times New Roman" w:hAnsi="Times New Roman" w:cs="Times New Roman"/>
          <w:b/>
          <w:bCs/>
          <w:sz w:val="24"/>
          <w:szCs w:val="24"/>
        </w:rPr>
      </w:pPr>
    </w:p>
    <w:p w14:paraId="33D91E9E" w14:textId="298E8DD2" w:rsidR="00F2023F" w:rsidRPr="00797585" w:rsidRDefault="00193D46" w:rsidP="00846C69">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4</w:t>
      </w:r>
      <w:r w:rsidR="005C42CF" w:rsidRPr="00797585">
        <w:rPr>
          <w:rFonts w:ascii="Times New Roman" w:hAnsi="Times New Roman" w:cs="Times New Roman"/>
          <w:b/>
          <w:bCs/>
          <w:sz w:val="24"/>
          <w:szCs w:val="24"/>
        </w:rPr>
        <w:t>6</w:t>
      </w:r>
      <w:r w:rsidR="00F2023F" w:rsidRPr="00797585">
        <w:rPr>
          <w:rFonts w:ascii="Times New Roman" w:hAnsi="Times New Roman" w:cs="Times New Roman"/>
          <w:b/>
          <w:bCs/>
          <w:sz w:val="24"/>
          <w:szCs w:val="24"/>
        </w:rPr>
        <w:t xml:space="preserve">) </w:t>
      </w:r>
      <w:r w:rsidR="00F2023F" w:rsidRPr="00797585">
        <w:rPr>
          <w:rFonts w:ascii="Times New Roman" w:hAnsi="Times New Roman" w:cs="Times New Roman"/>
          <w:sz w:val="24"/>
          <w:szCs w:val="24"/>
        </w:rPr>
        <w:t>paragrahvi 42 täiendatakse lõikega 3 järgmises sõnastuses:</w:t>
      </w:r>
    </w:p>
    <w:p w14:paraId="008F9F34" w14:textId="3E117588" w:rsidR="00F2023F" w:rsidRPr="00797585" w:rsidRDefault="00F2023F" w:rsidP="00846C69">
      <w:pPr>
        <w:shd w:val="clear" w:color="auto" w:fill="FFFFFF" w:themeFill="background1"/>
        <w:spacing w:after="0" w:line="240" w:lineRule="auto"/>
        <w:jc w:val="both"/>
        <w:rPr>
          <w:rFonts w:ascii="Times New Roman" w:hAnsi="Times New Roman" w:cs="Times New Roman"/>
          <w:b/>
          <w:bCs/>
          <w:sz w:val="24"/>
          <w:szCs w:val="24"/>
        </w:rPr>
      </w:pPr>
      <w:r w:rsidRPr="00797585">
        <w:rPr>
          <w:rFonts w:ascii="Times New Roman" w:hAnsi="Times New Roman" w:cs="Times New Roman"/>
          <w:sz w:val="24"/>
          <w:szCs w:val="24"/>
        </w:rPr>
        <w:t>„(3) Maaparandussüsteemide registri</w:t>
      </w:r>
      <w:r w:rsidR="00B513C1" w:rsidRPr="00797585">
        <w:rPr>
          <w:rFonts w:ascii="Times New Roman" w:hAnsi="Times New Roman" w:cs="Times New Roman"/>
          <w:sz w:val="24"/>
          <w:szCs w:val="24"/>
        </w:rPr>
        <w:t>sse kantud isiku</w:t>
      </w:r>
      <w:r w:rsidRPr="00797585">
        <w:rPr>
          <w:rFonts w:ascii="Times New Roman" w:hAnsi="Times New Roman" w:cs="Times New Roman"/>
          <w:sz w:val="24"/>
          <w:szCs w:val="24"/>
        </w:rPr>
        <w:t>andmeid säilitatakse</w:t>
      </w:r>
      <w:r w:rsidR="00B513C1" w:rsidRPr="00797585">
        <w:rPr>
          <w:rFonts w:ascii="Times New Roman" w:hAnsi="Times New Roman" w:cs="Times New Roman"/>
          <w:sz w:val="24"/>
          <w:szCs w:val="24"/>
        </w:rPr>
        <w:t xml:space="preserve"> kuni</w:t>
      </w:r>
      <w:r w:rsidR="00B513C1" w:rsidRPr="00797585">
        <w:t xml:space="preserve"> </w:t>
      </w:r>
      <w:r w:rsidR="00B513C1" w:rsidRPr="00797585">
        <w:rPr>
          <w:rFonts w:ascii="Times New Roman" w:hAnsi="Times New Roman" w:cs="Times New Roman"/>
          <w:sz w:val="24"/>
          <w:szCs w:val="24"/>
        </w:rPr>
        <w:t>kümme aastat maaparandusehitise või -süsteemi kasutusotstarbe lõppemise päevast arvates</w:t>
      </w:r>
      <w:r w:rsidRPr="00797585">
        <w:rPr>
          <w:rFonts w:ascii="Times New Roman" w:hAnsi="Times New Roman" w:cs="Times New Roman"/>
          <w:sz w:val="24"/>
          <w:szCs w:val="24"/>
        </w:rPr>
        <w:t>.“;</w:t>
      </w:r>
    </w:p>
    <w:p w14:paraId="0DFFD516" w14:textId="77777777" w:rsidR="00F2023F" w:rsidRPr="00797585" w:rsidRDefault="00F2023F" w:rsidP="00846C69">
      <w:pPr>
        <w:shd w:val="clear" w:color="auto" w:fill="FFFFFF" w:themeFill="background1"/>
        <w:spacing w:after="0" w:line="240" w:lineRule="auto"/>
        <w:jc w:val="both"/>
        <w:rPr>
          <w:rFonts w:ascii="Times New Roman" w:hAnsi="Times New Roman" w:cs="Times New Roman"/>
          <w:b/>
          <w:bCs/>
          <w:sz w:val="24"/>
          <w:szCs w:val="24"/>
        </w:rPr>
      </w:pPr>
    </w:p>
    <w:p w14:paraId="6730F937" w14:textId="4D5161F5" w:rsidR="00F2023F" w:rsidRPr="00797585" w:rsidRDefault="00193D46" w:rsidP="00846C69">
      <w:pPr>
        <w:shd w:val="clear" w:color="auto" w:fill="FFFFFF" w:themeFill="background1"/>
        <w:spacing w:after="0" w:line="240" w:lineRule="auto"/>
        <w:jc w:val="both"/>
        <w:rPr>
          <w:rFonts w:ascii="Times New Roman" w:hAnsi="Times New Roman" w:cs="Times New Roman"/>
          <w:b/>
          <w:bCs/>
          <w:sz w:val="24"/>
          <w:szCs w:val="24"/>
        </w:rPr>
      </w:pPr>
      <w:r w:rsidRPr="00797585">
        <w:rPr>
          <w:rFonts w:ascii="Times New Roman" w:hAnsi="Times New Roman" w:cs="Times New Roman"/>
          <w:b/>
          <w:bCs/>
          <w:sz w:val="24"/>
          <w:szCs w:val="24"/>
        </w:rPr>
        <w:t>4</w:t>
      </w:r>
      <w:r w:rsidR="005C42CF" w:rsidRPr="00797585">
        <w:rPr>
          <w:rFonts w:ascii="Times New Roman" w:hAnsi="Times New Roman" w:cs="Times New Roman"/>
          <w:b/>
          <w:bCs/>
          <w:sz w:val="24"/>
          <w:szCs w:val="24"/>
        </w:rPr>
        <w:t>7</w:t>
      </w:r>
      <w:r w:rsidR="00F2023F" w:rsidRPr="00797585">
        <w:rPr>
          <w:rFonts w:ascii="Times New Roman" w:hAnsi="Times New Roman" w:cs="Times New Roman"/>
          <w:b/>
          <w:bCs/>
          <w:sz w:val="24"/>
          <w:szCs w:val="24"/>
        </w:rPr>
        <w:t xml:space="preserve">) </w:t>
      </w:r>
      <w:r w:rsidR="00F2023F" w:rsidRPr="00797585">
        <w:rPr>
          <w:rFonts w:ascii="Times New Roman" w:hAnsi="Times New Roman" w:cs="Times New Roman"/>
          <w:sz w:val="24"/>
          <w:szCs w:val="24"/>
        </w:rPr>
        <w:t>paragrahv 43 tunnistatakse kehtetuks;</w:t>
      </w:r>
    </w:p>
    <w:p w14:paraId="6A4E1983" w14:textId="77777777" w:rsidR="00F2023F" w:rsidRPr="00797585" w:rsidRDefault="00F2023F" w:rsidP="00846C69">
      <w:pPr>
        <w:shd w:val="clear" w:color="auto" w:fill="FFFFFF" w:themeFill="background1"/>
        <w:spacing w:after="0" w:line="240" w:lineRule="auto"/>
        <w:jc w:val="both"/>
        <w:rPr>
          <w:rFonts w:ascii="Times New Roman" w:hAnsi="Times New Roman" w:cs="Times New Roman"/>
          <w:b/>
          <w:bCs/>
          <w:sz w:val="24"/>
          <w:szCs w:val="24"/>
        </w:rPr>
      </w:pPr>
    </w:p>
    <w:p w14:paraId="34B6A516" w14:textId="4627D1BD" w:rsidR="00F110A5" w:rsidRPr="00797585" w:rsidRDefault="00193D46" w:rsidP="00846C69">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4</w:t>
      </w:r>
      <w:r w:rsidR="005C42CF" w:rsidRPr="00797585">
        <w:rPr>
          <w:rFonts w:ascii="Times New Roman" w:hAnsi="Times New Roman" w:cs="Times New Roman"/>
          <w:b/>
          <w:bCs/>
          <w:sz w:val="24"/>
          <w:szCs w:val="24"/>
        </w:rPr>
        <w:t>8</w:t>
      </w:r>
      <w:r w:rsidR="004454D2" w:rsidRPr="00797585">
        <w:rPr>
          <w:rFonts w:ascii="Times New Roman" w:hAnsi="Times New Roman" w:cs="Times New Roman"/>
          <w:b/>
          <w:bCs/>
          <w:sz w:val="24"/>
          <w:szCs w:val="24"/>
        </w:rPr>
        <w:t>)</w:t>
      </w:r>
      <w:r w:rsidR="004454D2" w:rsidRPr="00797585">
        <w:rPr>
          <w:rFonts w:ascii="Times New Roman" w:hAnsi="Times New Roman" w:cs="Times New Roman"/>
          <w:sz w:val="24"/>
          <w:szCs w:val="24"/>
        </w:rPr>
        <w:t xml:space="preserve"> </w:t>
      </w:r>
      <w:r w:rsidR="00F110A5" w:rsidRPr="00797585">
        <w:rPr>
          <w:rFonts w:ascii="Times New Roman" w:hAnsi="Times New Roman" w:cs="Times New Roman"/>
          <w:sz w:val="24"/>
          <w:szCs w:val="24"/>
        </w:rPr>
        <w:t>paragrahv</w:t>
      </w:r>
      <w:r w:rsidR="0071456A" w:rsidRPr="00797585">
        <w:rPr>
          <w:rFonts w:ascii="Times New Roman" w:hAnsi="Times New Roman" w:cs="Times New Roman"/>
          <w:sz w:val="24"/>
          <w:szCs w:val="24"/>
        </w:rPr>
        <w:t>i</w:t>
      </w:r>
      <w:r w:rsidR="00F110A5" w:rsidRPr="00797585">
        <w:rPr>
          <w:rFonts w:ascii="Times New Roman" w:hAnsi="Times New Roman" w:cs="Times New Roman"/>
          <w:sz w:val="24"/>
          <w:szCs w:val="24"/>
        </w:rPr>
        <w:t xml:space="preserve"> 44 lõige 2 muudetakse ja sõnastatakse järgmiselt</w:t>
      </w:r>
      <w:r w:rsidR="00F506F0" w:rsidRPr="00797585">
        <w:rPr>
          <w:rFonts w:ascii="Times New Roman" w:hAnsi="Times New Roman" w:cs="Times New Roman"/>
          <w:sz w:val="24"/>
          <w:szCs w:val="24"/>
        </w:rPr>
        <w:t>:</w:t>
      </w:r>
    </w:p>
    <w:p w14:paraId="31A9B98D" w14:textId="58227A67" w:rsidR="00291355" w:rsidRPr="00797585" w:rsidRDefault="00291355" w:rsidP="00846C69">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„(2) Maaparandussüsteemi omanik ja maaparandusühistu ei tohi maaparandushoiutöö tegemisega või tegemata jätmisega takistada veevoolu maaparandussüsteemis ega kahjustada keskkonnaseisundit ja maaparandussüsteemi.“;</w:t>
      </w:r>
    </w:p>
    <w:p w14:paraId="73145EDB" w14:textId="77777777" w:rsidR="00970759" w:rsidRPr="00797585" w:rsidRDefault="00970759" w:rsidP="00846C69">
      <w:pPr>
        <w:shd w:val="clear" w:color="auto" w:fill="FFFFFF" w:themeFill="background1"/>
        <w:spacing w:after="0" w:line="240" w:lineRule="auto"/>
        <w:jc w:val="both"/>
        <w:rPr>
          <w:rFonts w:ascii="Times New Roman" w:hAnsi="Times New Roman" w:cs="Times New Roman"/>
          <w:b/>
          <w:bCs/>
          <w:sz w:val="24"/>
          <w:szCs w:val="24"/>
        </w:rPr>
      </w:pPr>
    </w:p>
    <w:p w14:paraId="7164D71A" w14:textId="00A6226B" w:rsidR="007629C5" w:rsidRPr="00797585" w:rsidRDefault="005C42CF" w:rsidP="00846C69">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49</w:t>
      </w:r>
      <w:r w:rsidR="004454D2" w:rsidRPr="00797585">
        <w:rPr>
          <w:rFonts w:ascii="Times New Roman" w:hAnsi="Times New Roman" w:cs="Times New Roman"/>
          <w:b/>
          <w:bCs/>
          <w:sz w:val="24"/>
          <w:szCs w:val="24"/>
        </w:rPr>
        <w:t>)</w:t>
      </w:r>
      <w:r w:rsidR="004454D2" w:rsidRPr="00797585">
        <w:rPr>
          <w:rFonts w:ascii="Times New Roman" w:hAnsi="Times New Roman" w:cs="Times New Roman"/>
          <w:sz w:val="24"/>
          <w:szCs w:val="24"/>
        </w:rPr>
        <w:t xml:space="preserve"> </w:t>
      </w:r>
      <w:r w:rsidR="007629C5" w:rsidRPr="00797585">
        <w:rPr>
          <w:rFonts w:ascii="Times New Roman" w:hAnsi="Times New Roman" w:cs="Times New Roman"/>
          <w:sz w:val="24"/>
          <w:szCs w:val="24"/>
        </w:rPr>
        <w:t>paragrahvi 46 täiendatakse lõikega 1</w:t>
      </w:r>
      <w:r w:rsidR="007629C5" w:rsidRPr="00797585">
        <w:rPr>
          <w:rFonts w:ascii="Times New Roman" w:hAnsi="Times New Roman" w:cs="Times New Roman"/>
          <w:sz w:val="24"/>
          <w:szCs w:val="24"/>
          <w:vertAlign w:val="superscript"/>
        </w:rPr>
        <w:t>1</w:t>
      </w:r>
      <w:r w:rsidR="007629C5" w:rsidRPr="00797585">
        <w:rPr>
          <w:rFonts w:ascii="Times New Roman" w:hAnsi="Times New Roman" w:cs="Times New Roman"/>
          <w:sz w:val="24"/>
          <w:szCs w:val="24"/>
        </w:rPr>
        <w:t xml:space="preserve"> järgmises sõnastuses:</w:t>
      </w:r>
    </w:p>
    <w:p w14:paraId="462498C5" w14:textId="458B368E" w:rsidR="00BA72F9" w:rsidRPr="00797585" w:rsidRDefault="00EC5C38" w:rsidP="00846C69">
      <w:pPr>
        <w:shd w:val="clear" w:color="auto" w:fill="FFFFFF" w:themeFill="background1"/>
        <w:spacing w:after="0" w:line="240" w:lineRule="auto"/>
        <w:jc w:val="both"/>
        <w:rPr>
          <w:rFonts w:ascii="Times New Roman" w:hAnsi="Times New Roman"/>
          <w:sz w:val="24"/>
          <w:szCs w:val="24"/>
        </w:rPr>
      </w:pPr>
      <w:r w:rsidRPr="00797585">
        <w:rPr>
          <w:rFonts w:ascii="Times New Roman" w:hAnsi="Times New Roman"/>
          <w:sz w:val="24"/>
          <w:szCs w:val="24"/>
        </w:rPr>
        <w:t>„</w:t>
      </w:r>
      <w:r w:rsidR="007629C5" w:rsidRPr="00797585">
        <w:rPr>
          <w:rFonts w:ascii="Times New Roman" w:hAnsi="Times New Roman"/>
          <w:sz w:val="24"/>
          <w:szCs w:val="24"/>
        </w:rPr>
        <w:t>(1</w:t>
      </w:r>
      <w:r w:rsidR="007629C5" w:rsidRPr="00797585">
        <w:rPr>
          <w:rFonts w:ascii="Times New Roman" w:hAnsi="Times New Roman"/>
          <w:sz w:val="24"/>
          <w:szCs w:val="24"/>
          <w:vertAlign w:val="superscript"/>
        </w:rPr>
        <w:t>1</w:t>
      </w:r>
      <w:r w:rsidR="007629C5" w:rsidRPr="00797585">
        <w:rPr>
          <w:rFonts w:ascii="Times New Roman" w:hAnsi="Times New Roman"/>
          <w:sz w:val="24"/>
          <w:szCs w:val="24"/>
        </w:rPr>
        <w:t xml:space="preserve">) Maaparandussüsteemi </w:t>
      </w:r>
      <w:proofErr w:type="spellStart"/>
      <w:r w:rsidR="007629C5" w:rsidRPr="00797585">
        <w:rPr>
          <w:rFonts w:ascii="Times New Roman" w:hAnsi="Times New Roman"/>
          <w:sz w:val="24"/>
          <w:szCs w:val="24"/>
        </w:rPr>
        <w:t>üldparameetrid</w:t>
      </w:r>
      <w:proofErr w:type="spellEnd"/>
      <w:r w:rsidR="007629C5" w:rsidRPr="00797585">
        <w:rPr>
          <w:rFonts w:ascii="Times New Roman" w:hAnsi="Times New Roman"/>
          <w:sz w:val="24"/>
          <w:szCs w:val="24"/>
        </w:rPr>
        <w:t xml:space="preserve"> on eelkõige maaparandu</w:t>
      </w:r>
      <w:r w:rsidR="00A16B53" w:rsidRPr="00797585">
        <w:rPr>
          <w:rFonts w:ascii="Times New Roman" w:hAnsi="Times New Roman"/>
          <w:sz w:val="24"/>
          <w:szCs w:val="24"/>
        </w:rPr>
        <w:t>s</w:t>
      </w:r>
      <w:r w:rsidR="007629C5" w:rsidRPr="00797585">
        <w:rPr>
          <w:rFonts w:ascii="Times New Roman" w:hAnsi="Times New Roman"/>
          <w:sz w:val="24"/>
          <w:szCs w:val="24"/>
        </w:rPr>
        <w:t xml:space="preserve">süsteemi pindala, </w:t>
      </w:r>
      <w:r w:rsidR="00C3451D" w:rsidRPr="00797585">
        <w:rPr>
          <w:rFonts w:ascii="Times New Roman" w:hAnsi="Times New Roman"/>
          <w:sz w:val="24"/>
          <w:szCs w:val="24"/>
        </w:rPr>
        <w:t xml:space="preserve">reguleeriva võrgu pikkus, </w:t>
      </w:r>
      <w:r w:rsidR="007629C5" w:rsidRPr="00797585">
        <w:rPr>
          <w:rFonts w:ascii="Times New Roman" w:hAnsi="Times New Roman"/>
          <w:sz w:val="24"/>
          <w:szCs w:val="24"/>
        </w:rPr>
        <w:t>kuivendus- või niisutusviis</w:t>
      </w:r>
      <w:r w:rsidR="00B6690E" w:rsidRPr="00797585">
        <w:rPr>
          <w:rFonts w:ascii="Times New Roman" w:hAnsi="Times New Roman"/>
          <w:sz w:val="24"/>
          <w:szCs w:val="24"/>
        </w:rPr>
        <w:t xml:space="preserve"> ning</w:t>
      </w:r>
      <w:r w:rsidR="007629C5" w:rsidRPr="00797585">
        <w:rPr>
          <w:rFonts w:ascii="Times New Roman" w:hAnsi="Times New Roman"/>
          <w:sz w:val="24"/>
          <w:szCs w:val="24"/>
        </w:rPr>
        <w:t xml:space="preserve"> kuivendusintensiivsus</w:t>
      </w:r>
      <w:r w:rsidR="00B6690E" w:rsidRPr="00797585">
        <w:rPr>
          <w:rFonts w:ascii="Times New Roman" w:hAnsi="Times New Roman"/>
          <w:sz w:val="24"/>
          <w:szCs w:val="24"/>
        </w:rPr>
        <w:t>e aste</w:t>
      </w:r>
      <w:r w:rsidR="007629C5" w:rsidRPr="00797585">
        <w:rPr>
          <w:rFonts w:ascii="Times New Roman" w:hAnsi="Times New Roman"/>
          <w:sz w:val="24"/>
          <w:szCs w:val="24"/>
        </w:rPr>
        <w:t>.</w:t>
      </w:r>
      <w:r w:rsidRPr="00797585">
        <w:rPr>
          <w:rFonts w:ascii="Times New Roman" w:hAnsi="Times New Roman"/>
          <w:sz w:val="24"/>
          <w:szCs w:val="24"/>
        </w:rPr>
        <w:t>“;</w:t>
      </w:r>
    </w:p>
    <w:p w14:paraId="3C2D8F9D" w14:textId="77777777" w:rsidR="00BA1263" w:rsidRPr="00797585" w:rsidRDefault="00BA1263" w:rsidP="00846C69">
      <w:pPr>
        <w:shd w:val="clear" w:color="auto" w:fill="FFFFFF" w:themeFill="background1"/>
        <w:spacing w:after="0" w:line="240" w:lineRule="auto"/>
        <w:jc w:val="both"/>
        <w:rPr>
          <w:rFonts w:ascii="Times New Roman" w:hAnsi="Times New Roman" w:cs="Times New Roman"/>
          <w:b/>
          <w:bCs/>
          <w:sz w:val="24"/>
          <w:szCs w:val="24"/>
        </w:rPr>
      </w:pPr>
    </w:p>
    <w:p w14:paraId="5CF5E35B" w14:textId="008325C9" w:rsidR="00BA1263" w:rsidRPr="00797585" w:rsidRDefault="00193D46" w:rsidP="00846C69">
      <w:pPr>
        <w:shd w:val="clear" w:color="auto" w:fill="FFFFFF" w:themeFill="background1"/>
        <w:spacing w:after="0" w:line="240" w:lineRule="auto"/>
        <w:jc w:val="both"/>
        <w:rPr>
          <w:rFonts w:ascii="Times New Roman" w:hAnsi="Times New Roman" w:cs="Times New Roman"/>
          <w:sz w:val="24"/>
          <w:szCs w:val="24"/>
        </w:rPr>
      </w:pPr>
      <w:commentRangeStart w:id="65"/>
      <w:r w:rsidRPr="60EA5D15">
        <w:rPr>
          <w:rFonts w:ascii="Times New Roman" w:hAnsi="Times New Roman" w:cs="Times New Roman"/>
          <w:b/>
          <w:bCs/>
          <w:sz w:val="24"/>
          <w:szCs w:val="24"/>
        </w:rPr>
        <w:t>5</w:t>
      </w:r>
      <w:r w:rsidR="005C42CF" w:rsidRPr="60EA5D15">
        <w:rPr>
          <w:rFonts w:ascii="Times New Roman" w:hAnsi="Times New Roman" w:cs="Times New Roman"/>
          <w:b/>
          <w:bCs/>
          <w:sz w:val="24"/>
          <w:szCs w:val="24"/>
        </w:rPr>
        <w:t>0</w:t>
      </w:r>
      <w:r w:rsidR="00812A6D" w:rsidRPr="60EA5D15">
        <w:rPr>
          <w:rFonts w:ascii="Times New Roman" w:hAnsi="Times New Roman" w:cs="Times New Roman"/>
          <w:b/>
          <w:bCs/>
          <w:sz w:val="24"/>
          <w:szCs w:val="24"/>
        </w:rPr>
        <w:t>)</w:t>
      </w:r>
      <w:commentRangeEnd w:id="65"/>
      <w:r>
        <w:commentReference w:id="65"/>
      </w:r>
      <w:r w:rsidR="00812A6D" w:rsidRPr="60EA5D15">
        <w:rPr>
          <w:rFonts w:ascii="Times New Roman" w:hAnsi="Times New Roman" w:cs="Times New Roman"/>
          <w:b/>
          <w:bCs/>
          <w:sz w:val="24"/>
          <w:szCs w:val="24"/>
        </w:rPr>
        <w:t xml:space="preserve"> </w:t>
      </w:r>
      <w:r w:rsidR="00812A6D" w:rsidRPr="60EA5D15">
        <w:rPr>
          <w:rFonts w:ascii="Times New Roman" w:hAnsi="Times New Roman" w:cs="Times New Roman"/>
          <w:sz w:val="24"/>
          <w:szCs w:val="24"/>
        </w:rPr>
        <w:t>paragrahvi 46 lõike 2 esime</w:t>
      </w:r>
      <w:r w:rsidR="00257033" w:rsidRPr="60EA5D15">
        <w:rPr>
          <w:rFonts w:ascii="Times New Roman" w:hAnsi="Times New Roman" w:cs="Times New Roman"/>
          <w:sz w:val="24"/>
          <w:szCs w:val="24"/>
        </w:rPr>
        <w:t>ne</w:t>
      </w:r>
      <w:r w:rsidR="00812A6D" w:rsidRPr="60EA5D15">
        <w:rPr>
          <w:rFonts w:ascii="Times New Roman" w:hAnsi="Times New Roman" w:cs="Times New Roman"/>
          <w:sz w:val="24"/>
          <w:szCs w:val="24"/>
        </w:rPr>
        <w:t xml:space="preserve"> lause</w:t>
      </w:r>
      <w:r w:rsidR="00257033" w:rsidRPr="60EA5D15">
        <w:rPr>
          <w:rFonts w:ascii="Times New Roman" w:hAnsi="Times New Roman" w:cs="Times New Roman"/>
          <w:sz w:val="24"/>
          <w:szCs w:val="24"/>
        </w:rPr>
        <w:t xml:space="preserve"> muudetakse ja sõnastatakse järgmiselt:</w:t>
      </w:r>
      <w:r w:rsidR="00812A6D" w:rsidRPr="60EA5D15">
        <w:rPr>
          <w:rFonts w:ascii="Times New Roman" w:hAnsi="Times New Roman" w:cs="Times New Roman"/>
          <w:sz w:val="24"/>
          <w:szCs w:val="24"/>
        </w:rPr>
        <w:t xml:space="preserve"> </w:t>
      </w:r>
    </w:p>
    <w:p w14:paraId="55B5E1A2" w14:textId="49A29D58" w:rsidR="00257033" w:rsidRPr="00797585" w:rsidRDefault="00257033" w:rsidP="00846C69">
      <w:pPr>
        <w:shd w:val="clear" w:color="auto" w:fill="FFFFFF" w:themeFill="background1"/>
        <w:spacing w:after="0" w:line="240" w:lineRule="auto"/>
        <w:jc w:val="both"/>
        <w:rPr>
          <w:rFonts w:ascii="Times New Roman" w:hAnsi="Times New Roman" w:cs="Times New Roman"/>
          <w:b/>
          <w:bCs/>
          <w:sz w:val="24"/>
          <w:szCs w:val="24"/>
        </w:rPr>
      </w:pPr>
      <w:r w:rsidRPr="00797585">
        <w:rPr>
          <w:rFonts w:ascii="Times New Roman" w:hAnsi="Times New Roman" w:cs="Times New Roman"/>
          <w:sz w:val="24"/>
          <w:szCs w:val="24"/>
        </w:rPr>
        <w:t xml:space="preserve">„Riigi poolt korras hoitava </w:t>
      </w:r>
      <w:proofErr w:type="spellStart"/>
      <w:r w:rsidRPr="00797585">
        <w:rPr>
          <w:rFonts w:ascii="Times New Roman" w:hAnsi="Times New Roman" w:cs="Times New Roman"/>
          <w:sz w:val="24"/>
          <w:szCs w:val="24"/>
        </w:rPr>
        <w:t>ühiseesvoolu</w:t>
      </w:r>
      <w:proofErr w:type="spellEnd"/>
      <w:r w:rsidRPr="00797585">
        <w:rPr>
          <w:rFonts w:ascii="Times New Roman" w:hAnsi="Times New Roman" w:cs="Times New Roman"/>
          <w:sz w:val="24"/>
          <w:szCs w:val="24"/>
        </w:rPr>
        <w:t xml:space="preserve"> uuendamiseks võib koostada käesoleva seaduse § 16 lõike 4 alusel kehtestatud maaparandussüsteemi projekteerimisnormide kohaselt </w:t>
      </w:r>
      <w:proofErr w:type="spellStart"/>
      <w:r w:rsidRPr="00797585">
        <w:rPr>
          <w:rFonts w:ascii="Times New Roman" w:hAnsi="Times New Roman" w:cs="Times New Roman"/>
          <w:sz w:val="24"/>
          <w:szCs w:val="24"/>
        </w:rPr>
        <w:t>ühiseesvoolu</w:t>
      </w:r>
      <w:proofErr w:type="spellEnd"/>
      <w:r w:rsidRPr="00797585">
        <w:rPr>
          <w:rFonts w:ascii="Times New Roman" w:hAnsi="Times New Roman" w:cs="Times New Roman"/>
          <w:sz w:val="24"/>
          <w:szCs w:val="24"/>
        </w:rPr>
        <w:t xml:space="preserve"> uuendusprojekti.“;</w:t>
      </w:r>
    </w:p>
    <w:p w14:paraId="09297BF8" w14:textId="77777777" w:rsidR="00E216C0" w:rsidRPr="00797585" w:rsidRDefault="00E216C0" w:rsidP="00846C69">
      <w:pPr>
        <w:shd w:val="clear" w:color="auto" w:fill="FFFFFF" w:themeFill="background1"/>
        <w:spacing w:after="0" w:line="240" w:lineRule="auto"/>
        <w:jc w:val="both"/>
        <w:rPr>
          <w:rFonts w:ascii="Times New Roman" w:hAnsi="Times New Roman" w:cs="Times New Roman"/>
          <w:b/>
          <w:bCs/>
          <w:sz w:val="24"/>
          <w:szCs w:val="24"/>
        </w:rPr>
      </w:pPr>
    </w:p>
    <w:p w14:paraId="48AA051E" w14:textId="02AEE24C" w:rsidR="0026461A" w:rsidRPr="00797585" w:rsidRDefault="00193D46" w:rsidP="00846C69">
      <w:pPr>
        <w:shd w:val="clear" w:color="auto" w:fill="FFFFFF" w:themeFill="background1"/>
        <w:spacing w:after="0" w:line="240" w:lineRule="auto"/>
        <w:jc w:val="both"/>
        <w:rPr>
          <w:rFonts w:ascii="Times New Roman" w:hAnsi="Times New Roman" w:cs="Times New Roman"/>
          <w:b/>
          <w:bCs/>
          <w:sz w:val="24"/>
          <w:szCs w:val="24"/>
        </w:rPr>
      </w:pPr>
      <w:r w:rsidRPr="00797585">
        <w:rPr>
          <w:rFonts w:ascii="Times New Roman" w:hAnsi="Times New Roman" w:cs="Times New Roman"/>
          <w:b/>
          <w:bCs/>
          <w:sz w:val="24"/>
          <w:szCs w:val="24"/>
        </w:rPr>
        <w:t>5</w:t>
      </w:r>
      <w:r w:rsidR="005C42CF" w:rsidRPr="00797585">
        <w:rPr>
          <w:rFonts w:ascii="Times New Roman" w:hAnsi="Times New Roman" w:cs="Times New Roman"/>
          <w:b/>
          <w:bCs/>
          <w:sz w:val="24"/>
          <w:szCs w:val="24"/>
        </w:rPr>
        <w:t>1</w:t>
      </w:r>
      <w:r w:rsidR="0026461A" w:rsidRPr="00797585">
        <w:rPr>
          <w:rFonts w:ascii="Times New Roman" w:hAnsi="Times New Roman" w:cs="Times New Roman"/>
          <w:b/>
          <w:bCs/>
          <w:sz w:val="24"/>
          <w:szCs w:val="24"/>
        </w:rPr>
        <w:t xml:space="preserve">) </w:t>
      </w:r>
      <w:r w:rsidR="0026461A" w:rsidRPr="00797585">
        <w:rPr>
          <w:rFonts w:ascii="Times New Roman" w:hAnsi="Times New Roman" w:cs="Times New Roman"/>
          <w:sz w:val="24"/>
          <w:szCs w:val="24"/>
        </w:rPr>
        <w:t>paragrahvi 47 lõi</w:t>
      </w:r>
      <w:r w:rsidR="00032A5F" w:rsidRPr="00797585">
        <w:rPr>
          <w:rFonts w:ascii="Times New Roman" w:hAnsi="Times New Roman" w:cs="Times New Roman"/>
          <w:sz w:val="24"/>
          <w:szCs w:val="24"/>
        </w:rPr>
        <w:t>ked</w:t>
      </w:r>
      <w:r w:rsidR="0026461A" w:rsidRPr="00797585">
        <w:rPr>
          <w:rFonts w:ascii="Times New Roman" w:hAnsi="Times New Roman" w:cs="Times New Roman"/>
          <w:sz w:val="24"/>
          <w:szCs w:val="24"/>
        </w:rPr>
        <w:t xml:space="preserve"> 1 </w:t>
      </w:r>
      <w:r w:rsidR="00032A5F" w:rsidRPr="00797585">
        <w:rPr>
          <w:rFonts w:ascii="Times New Roman" w:hAnsi="Times New Roman" w:cs="Times New Roman"/>
          <w:sz w:val="24"/>
          <w:szCs w:val="24"/>
        </w:rPr>
        <w:t xml:space="preserve">ja 2 </w:t>
      </w:r>
      <w:r w:rsidR="004947C0" w:rsidRPr="00797585">
        <w:rPr>
          <w:rFonts w:ascii="Times New Roman" w:hAnsi="Times New Roman" w:cs="Times New Roman"/>
          <w:sz w:val="24"/>
          <w:szCs w:val="24"/>
        </w:rPr>
        <w:t xml:space="preserve">muudetakse </w:t>
      </w:r>
      <w:r w:rsidR="00032A5F" w:rsidRPr="00797585">
        <w:rPr>
          <w:rFonts w:ascii="Times New Roman" w:hAnsi="Times New Roman" w:cs="Times New Roman"/>
          <w:sz w:val="24"/>
          <w:szCs w:val="24"/>
        </w:rPr>
        <w:t xml:space="preserve">ning </w:t>
      </w:r>
      <w:r w:rsidR="004947C0" w:rsidRPr="00797585">
        <w:rPr>
          <w:rFonts w:ascii="Times New Roman" w:hAnsi="Times New Roman" w:cs="Times New Roman"/>
          <w:sz w:val="24"/>
          <w:szCs w:val="24"/>
        </w:rPr>
        <w:t>sõnastatakse järgmiselt:</w:t>
      </w:r>
    </w:p>
    <w:p w14:paraId="059437CC" w14:textId="59DD27C3" w:rsidR="004947C0" w:rsidRPr="00797585" w:rsidRDefault="004947C0" w:rsidP="00846C69">
      <w:pPr>
        <w:shd w:val="clear" w:color="auto" w:fill="FFFFFF" w:themeFill="background1"/>
        <w:spacing w:after="0" w:line="240" w:lineRule="auto"/>
        <w:jc w:val="both"/>
        <w:rPr>
          <w:rFonts w:ascii="Times New Roman" w:hAnsi="Times New Roman" w:cs="Times New Roman"/>
          <w:b/>
          <w:bCs/>
          <w:sz w:val="24"/>
          <w:szCs w:val="24"/>
        </w:rPr>
      </w:pPr>
      <w:r w:rsidRPr="00797585">
        <w:rPr>
          <w:rFonts w:ascii="Times New Roman" w:hAnsi="Times New Roman" w:cs="Times New Roman"/>
          <w:sz w:val="24"/>
          <w:szCs w:val="24"/>
        </w:rPr>
        <w:t>„</w:t>
      </w:r>
      <w:r w:rsidR="00CD19E5" w:rsidRPr="00797585">
        <w:rPr>
          <w:rFonts w:ascii="Times New Roman" w:hAnsi="Times New Roman" w:cs="Times New Roman"/>
          <w:sz w:val="24"/>
          <w:szCs w:val="24"/>
        </w:rPr>
        <w:t>(</w:t>
      </w:r>
      <w:r w:rsidRPr="00797585">
        <w:rPr>
          <w:rFonts w:ascii="Times New Roman" w:hAnsi="Times New Roman" w:cs="Times New Roman"/>
          <w:sz w:val="24"/>
          <w:szCs w:val="24"/>
        </w:rPr>
        <w:t>1) Maaparandussüsteemis</w:t>
      </w:r>
      <w:r w:rsidR="00EE3344" w:rsidRPr="00797585">
        <w:rPr>
          <w:rFonts w:ascii="Times New Roman" w:hAnsi="Times New Roman" w:cs="Times New Roman"/>
          <w:sz w:val="24"/>
          <w:szCs w:val="24"/>
        </w:rPr>
        <w:t>,</w:t>
      </w:r>
      <w:r w:rsidRPr="00797585">
        <w:rPr>
          <w:rFonts w:ascii="Times New Roman" w:hAnsi="Times New Roman" w:cs="Times New Roman"/>
          <w:sz w:val="24"/>
          <w:szCs w:val="24"/>
        </w:rPr>
        <w:t xml:space="preserve"> </w:t>
      </w:r>
      <w:r w:rsidR="00EE3344" w:rsidRPr="00797585">
        <w:rPr>
          <w:rFonts w:ascii="Times New Roman" w:hAnsi="Times New Roman" w:cs="Times New Roman"/>
          <w:sz w:val="24"/>
          <w:szCs w:val="24"/>
        </w:rPr>
        <w:t xml:space="preserve">maaparandussüsteemi maa-alal, eesvoolu kaitsevööndis ja eesvoolu kaitselõigul </w:t>
      </w:r>
      <w:r w:rsidRPr="00797585">
        <w:rPr>
          <w:rFonts w:ascii="Times New Roman" w:hAnsi="Times New Roman" w:cs="Times New Roman"/>
          <w:sz w:val="24"/>
          <w:szCs w:val="24"/>
        </w:rPr>
        <w:t>on keelatud takistada veevoolu ja paisutada vett, kui selleks puudub käesoleva seaduse § 50</w:t>
      </w:r>
      <w:r w:rsidR="003B071A" w:rsidRPr="00797585">
        <w:rPr>
          <w:rFonts w:ascii="Times New Roman" w:hAnsi="Times New Roman" w:cs="Times New Roman"/>
          <w:sz w:val="24"/>
          <w:szCs w:val="24"/>
          <w:vertAlign w:val="superscript"/>
        </w:rPr>
        <w:t>1</w:t>
      </w:r>
      <w:r w:rsidR="003B071A" w:rsidRPr="00797585">
        <w:rPr>
          <w:rFonts w:ascii="Times New Roman" w:hAnsi="Times New Roman" w:cs="Times New Roman"/>
          <w:sz w:val="24"/>
          <w:szCs w:val="24"/>
        </w:rPr>
        <w:t xml:space="preserve"> </w:t>
      </w:r>
      <w:r w:rsidR="009C09FF" w:rsidRPr="00797585">
        <w:rPr>
          <w:rFonts w:ascii="Times New Roman" w:hAnsi="Times New Roman" w:cs="Times New Roman"/>
          <w:sz w:val="24"/>
          <w:szCs w:val="24"/>
        </w:rPr>
        <w:t>lõike</w:t>
      </w:r>
      <w:r w:rsidR="001F122D" w:rsidRPr="00797585">
        <w:rPr>
          <w:rFonts w:ascii="Times New Roman" w:hAnsi="Times New Roman" w:cs="Times New Roman"/>
          <w:sz w:val="24"/>
          <w:szCs w:val="24"/>
        </w:rPr>
        <w:t>s</w:t>
      </w:r>
      <w:r w:rsidR="009C09FF" w:rsidRPr="00797585">
        <w:rPr>
          <w:rFonts w:ascii="Times New Roman" w:hAnsi="Times New Roman" w:cs="Times New Roman"/>
          <w:sz w:val="24"/>
          <w:szCs w:val="24"/>
        </w:rPr>
        <w:t xml:space="preserve"> 1 </w:t>
      </w:r>
      <w:r w:rsidR="001F122D" w:rsidRPr="00797585">
        <w:rPr>
          <w:rFonts w:ascii="Times New Roman" w:hAnsi="Times New Roman" w:cs="Times New Roman"/>
          <w:sz w:val="24"/>
          <w:szCs w:val="24"/>
        </w:rPr>
        <w:t>nimetatud</w:t>
      </w:r>
      <w:r w:rsidRPr="00797585">
        <w:rPr>
          <w:rFonts w:ascii="Times New Roman" w:hAnsi="Times New Roman" w:cs="Times New Roman"/>
          <w:sz w:val="24"/>
          <w:szCs w:val="24"/>
        </w:rPr>
        <w:t xml:space="preserve"> Maa- ja Ruumiameti nõusolek.</w:t>
      </w:r>
      <w:r w:rsidR="00EE3344" w:rsidRPr="00797585">
        <w:t xml:space="preserve"> </w:t>
      </w:r>
    </w:p>
    <w:p w14:paraId="1C25A696" w14:textId="77777777" w:rsidR="0026461A" w:rsidRPr="00797585" w:rsidRDefault="0026461A" w:rsidP="00846C69">
      <w:pPr>
        <w:shd w:val="clear" w:color="auto" w:fill="FFFFFF" w:themeFill="background1"/>
        <w:spacing w:after="0" w:line="240" w:lineRule="auto"/>
        <w:jc w:val="both"/>
        <w:rPr>
          <w:rFonts w:ascii="Times New Roman" w:hAnsi="Times New Roman" w:cs="Times New Roman"/>
          <w:b/>
          <w:bCs/>
          <w:sz w:val="24"/>
          <w:szCs w:val="24"/>
        </w:rPr>
      </w:pPr>
    </w:p>
    <w:p w14:paraId="74131BD8" w14:textId="4D5D473F" w:rsidR="00E34867" w:rsidRPr="00797585" w:rsidRDefault="00815A69" w:rsidP="00846C69">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(2) </w:t>
      </w:r>
      <w:r w:rsidR="00E34867" w:rsidRPr="00797585">
        <w:rPr>
          <w:rFonts w:ascii="Times New Roman" w:hAnsi="Times New Roman" w:cs="Times New Roman"/>
          <w:sz w:val="24"/>
          <w:szCs w:val="24"/>
        </w:rPr>
        <w:t xml:space="preserve">Maaparandussüsteemis ei tohi olla </w:t>
      </w:r>
      <w:r w:rsidR="00EF3737" w:rsidRPr="00797585">
        <w:rPr>
          <w:rFonts w:ascii="Times New Roman" w:hAnsi="Times New Roman" w:cs="Times New Roman"/>
          <w:sz w:val="24"/>
          <w:szCs w:val="24"/>
        </w:rPr>
        <w:t xml:space="preserve">selle toimimist takistavat </w:t>
      </w:r>
      <w:r w:rsidR="00E34867" w:rsidRPr="00797585">
        <w:rPr>
          <w:rFonts w:ascii="Times New Roman" w:hAnsi="Times New Roman" w:cs="Times New Roman"/>
          <w:sz w:val="24"/>
          <w:szCs w:val="24"/>
        </w:rPr>
        <w:t>looduslikku voolutakistust, sealhulgas koprapaisu.“;</w:t>
      </w:r>
    </w:p>
    <w:p w14:paraId="180D1253" w14:textId="77777777" w:rsidR="004947C0" w:rsidRPr="00797585" w:rsidRDefault="004947C0" w:rsidP="00846C69">
      <w:pPr>
        <w:shd w:val="clear" w:color="auto" w:fill="FFFFFF" w:themeFill="background1"/>
        <w:spacing w:after="0" w:line="240" w:lineRule="auto"/>
        <w:jc w:val="both"/>
        <w:rPr>
          <w:rFonts w:ascii="Times New Roman" w:hAnsi="Times New Roman" w:cs="Times New Roman"/>
          <w:sz w:val="24"/>
          <w:szCs w:val="24"/>
        </w:rPr>
      </w:pPr>
    </w:p>
    <w:p w14:paraId="27110273" w14:textId="0E830AB7" w:rsidR="004947C0" w:rsidRPr="00797585" w:rsidRDefault="00193D46">
      <w:pPr>
        <w:shd w:val="clear" w:color="auto" w:fill="FFFFFF" w:themeFill="background1"/>
        <w:spacing w:after="0" w:line="240" w:lineRule="auto"/>
        <w:jc w:val="both"/>
        <w:rPr>
          <w:rFonts w:ascii="Times New Roman" w:hAnsi="Times New Roman" w:cs="Times New Roman"/>
          <w:sz w:val="24"/>
          <w:szCs w:val="24"/>
        </w:rPr>
      </w:pPr>
      <w:commentRangeStart w:id="66"/>
      <w:r w:rsidRPr="104F19BB">
        <w:rPr>
          <w:rFonts w:ascii="Times New Roman" w:hAnsi="Times New Roman" w:cs="Times New Roman"/>
          <w:b/>
          <w:bCs/>
          <w:sz w:val="24"/>
          <w:szCs w:val="24"/>
        </w:rPr>
        <w:t>5</w:t>
      </w:r>
      <w:r w:rsidR="005C42CF" w:rsidRPr="104F19BB">
        <w:rPr>
          <w:rFonts w:ascii="Times New Roman" w:hAnsi="Times New Roman" w:cs="Times New Roman"/>
          <w:b/>
          <w:bCs/>
          <w:sz w:val="24"/>
          <w:szCs w:val="24"/>
        </w:rPr>
        <w:t>2</w:t>
      </w:r>
      <w:r w:rsidR="004947C0" w:rsidRPr="104F19BB">
        <w:rPr>
          <w:rFonts w:ascii="Times New Roman" w:hAnsi="Times New Roman" w:cs="Times New Roman"/>
          <w:b/>
          <w:bCs/>
          <w:sz w:val="24"/>
          <w:szCs w:val="24"/>
        </w:rPr>
        <w:t>)</w:t>
      </w:r>
      <w:commentRangeEnd w:id="66"/>
      <w:r>
        <w:commentReference w:id="66"/>
      </w:r>
      <w:r w:rsidR="004947C0" w:rsidRPr="104F19BB">
        <w:rPr>
          <w:rFonts w:ascii="Times New Roman" w:hAnsi="Times New Roman" w:cs="Times New Roman"/>
          <w:sz w:val="24"/>
          <w:szCs w:val="24"/>
        </w:rPr>
        <w:t xml:space="preserve"> paragrahv</w:t>
      </w:r>
      <w:r w:rsidR="0009298F" w:rsidRPr="104F19BB">
        <w:rPr>
          <w:rFonts w:ascii="Times New Roman" w:hAnsi="Times New Roman" w:cs="Times New Roman"/>
          <w:sz w:val="24"/>
          <w:szCs w:val="24"/>
        </w:rPr>
        <w:t>i</w:t>
      </w:r>
      <w:r w:rsidR="004947C0" w:rsidRPr="104F19BB">
        <w:rPr>
          <w:rFonts w:ascii="Times New Roman" w:hAnsi="Times New Roman" w:cs="Times New Roman"/>
          <w:sz w:val="24"/>
          <w:szCs w:val="24"/>
        </w:rPr>
        <w:t xml:space="preserve"> 47 lõiked 4, 5 ja 7‒10 tunnistatakse kehtetuks;</w:t>
      </w:r>
    </w:p>
    <w:p w14:paraId="41457E68" w14:textId="77777777" w:rsidR="001C7307" w:rsidRPr="00797585" w:rsidRDefault="001C7307">
      <w:pPr>
        <w:shd w:val="clear" w:color="auto" w:fill="FFFFFF" w:themeFill="background1"/>
        <w:spacing w:after="0" w:line="240" w:lineRule="auto"/>
        <w:jc w:val="both"/>
        <w:rPr>
          <w:rFonts w:ascii="Times New Roman" w:hAnsi="Times New Roman" w:cs="Times New Roman"/>
          <w:sz w:val="24"/>
          <w:szCs w:val="24"/>
        </w:rPr>
      </w:pPr>
    </w:p>
    <w:p w14:paraId="38E1296A" w14:textId="543EC541" w:rsidR="00671BAA" w:rsidRPr="00797585" w:rsidRDefault="00193D46" w:rsidP="007959BE">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5</w:t>
      </w:r>
      <w:r w:rsidR="005C42CF" w:rsidRPr="00797585">
        <w:rPr>
          <w:rFonts w:ascii="Times New Roman" w:hAnsi="Times New Roman" w:cs="Times New Roman"/>
          <w:b/>
          <w:bCs/>
          <w:sz w:val="24"/>
          <w:szCs w:val="24"/>
        </w:rPr>
        <w:t>3</w:t>
      </w:r>
      <w:r w:rsidR="007959BE" w:rsidRPr="00797585">
        <w:rPr>
          <w:rFonts w:ascii="Times New Roman" w:hAnsi="Times New Roman" w:cs="Times New Roman"/>
          <w:b/>
          <w:bCs/>
          <w:sz w:val="24"/>
          <w:szCs w:val="24"/>
        </w:rPr>
        <w:t>)</w:t>
      </w:r>
      <w:r w:rsidR="007959BE" w:rsidRPr="00797585">
        <w:rPr>
          <w:rFonts w:ascii="Times New Roman" w:hAnsi="Times New Roman" w:cs="Times New Roman"/>
          <w:sz w:val="24"/>
          <w:szCs w:val="24"/>
        </w:rPr>
        <w:t xml:space="preserve"> paragrahvi 47 </w:t>
      </w:r>
      <w:r w:rsidR="00671BAA" w:rsidRPr="00797585">
        <w:rPr>
          <w:rFonts w:ascii="Times New Roman" w:hAnsi="Times New Roman" w:cs="Times New Roman"/>
          <w:sz w:val="24"/>
          <w:szCs w:val="24"/>
        </w:rPr>
        <w:t>täiendatakse lõikega 6</w:t>
      </w:r>
      <w:r w:rsidR="00671BAA" w:rsidRPr="00797585">
        <w:rPr>
          <w:rFonts w:ascii="Times New Roman" w:hAnsi="Times New Roman" w:cs="Times New Roman"/>
          <w:sz w:val="24"/>
          <w:szCs w:val="24"/>
          <w:vertAlign w:val="superscript"/>
        </w:rPr>
        <w:t>1</w:t>
      </w:r>
      <w:r w:rsidR="00671BAA" w:rsidRPr="00797585">
        <w:rPr>
          <w:rFonts w:ascii="Times New Roman" w:hAnsi="Times New Roman" w:cs="Times New Roman"/>
          <w:sz w:val="24"/>
          <w:szCs w:val="24"/>
        </w:rPr>
        <w:t xml:space="preserve"> järgmises sõnastuses:</w:t>
      </w:r>
    </w:p>
    <w:p w14:paraId="35F9671F" w14:textId="13FE5582" w:rsidR="00671BAA" w:rsidRPr="00797585" w:rsidRDefault="00225F61" w:rsidP="002F05FA">
      <w:pPr>
        <w:shd w:val="clear" w:color="auto" w:fill="FFFFFF" w:themeFill="background1"/>
        <w:spacing w:after="0" w:line="480" w:lineRule="auto"/>
        <w:jc w:val="both"/>
        <w:rPr>
          <w:rFonts w:ascii="Times New Roman" w:hAnsi="Times New Roman" w:cs="Times New Roman"/>
          <w:sz w:val="24"/>
          <w:szCs w:val="24"/>
        </w:rPr>
      </w:pPr>
      <w:r w:rsidRPr="00797585">
        <w:rPr>
          <w:rFonts w:ascii="Times New Roman" w:hAnsi="Times New Roman" w:cs="Times New Roman"/>
          <w:sz w:val="24"/>
          <w:szCs w:val="24"/>
        </w:rPr>
        <w:t>„</w:t>
      </w:r>
      <w:r w:rsidR="00671BAA" w:rsidRPr="00797585">
        <w:rPr>
          <w:rFonts w:ascii="Times New Roman" w:hAnsi="Times New Roman" w:cs="Times New Roman"/>
          <w:sz w:val="24"/>
          <w:szCs w:val="24"/>
        </w:rPr>
        <w:t>(6</w:t>
      </w:r>
      <w:r w:rsidR="00671BAA" w:rsidRPr="00797585">
        <w:rPr>
          <w:rFonts w:ascii="Times New Roman" w:hAnsi="Times New Roman" w:cs="Times New Roman"/>
          <w:sz w:val="24"/>
          <w:szCs w:val="24"/>
          <w:vertAlign w:val="superscript"/>
        </w:rPr>
        <w:t>1</w:t>
      </w:r>
      <w:r w:rsidR="00671BAA" w:rsidRPr="00797585">
        <w:rPr>
          <w:rFonts w:ascii="Times New Roman" w:hAnsi="Times New Roman" w:cs="Times New Roman"/>
          <w:sz w:val="24"/>
          <w:szCs w:val="24"/>
        </w:rPr>
        <w:t>) Drenaaž  on kuivendusvõrgu maa-alune torustik.</w:t>
      </w:r>
      <w:r w:rsidRPr="00797585">
        <w:rPr>
          <w:rFonts w:ascii="Times New Roman" w:hAnsi="Times New Roman" w:cs="Times New Roman"/>
          <w:sz w:val="24"/>
          <w:szCs w:val="24"/>
        </w:rPr>
        <w:t>“</w:t>
      </w:r>
      <w:r w:rsidR="00671BAA" w:rsidRPr="00797585">
        <w:rPr>
          <w:rFonts w:ascii="Times New Roman" w:hAnsi="Times New Roman" w:cs="Times New Roman"/>
          <w:sz w:val="24"/>
          <w:szCs w:val="24"/>
        </w:rPr>
        <w:t>;</w:t>
      </w:r>
    </w:p>
    <w:p w14:paraId="467D54B9" w14:textId="07221FFD" w:rsidR="0086525E" w:rsidRPr="00797585" w:rsidRDefault="00193D4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5</w:t>
      </w:r>
      <w:r w:rsidR="005C42CF" w:rsidRPr="00797585">
        <w:rPr>
          <w:rFonts w:ascii="Times New Roman" w:hAnsi="Times New Roman" w:cs="Times New Roman"/>
          <w:b/>
          <w:bCs/>
          <w:sz w:val="24"/>
          <w:szCs w:val="24"/>
        </w:rPr>
        <w:t>4</w:t>
      </w:r>
      <w:r w:rsidR="004454D2" w:rsidRPr="00797585">
        <w:rPr>
          <w:rFonts w:ascii="Times New Roman" w:hAnsi="Times New Roman" w:cs="Times New Roman"/>
          <w:b/>
          <w:bCs/>
          <w:sz w:val="24"/>
          <w:szCs w:val="24"/>
        </w:rPr>
        <w:t>)</w:t>
      </w:r>
      <w:r w:rsidR="004454D2" w:rsidRPr="00797585">
        <w:rPr>
          <w:rFonts w:ascii="Times New Roman" w:hAnsi="Times New Roman" w:cs="Times New Roman"/>
          <w:sz w:val="24"/>
          <w:szCs w:val="24"/>
        </w:rPr>
        <w:t xml:space="preserve"> </w:t>
      </w:r>
      <w:r w:rsidR="00ED7D48" w:rsidRPr="00797585">
        <w:rPr>
          <w:rFonts w:ascii="Times New Roman" w:hAnsi="Times New Roman" w:cs="Times New Roman"/>
          <w:sz w:val="24"/>
          <w:szCs w:val="24"/>
        </w:rPr>
        <w:t>paragrahv</w:t>
      </w:r>
      <w:r w:rsidR="00C85228" w:rsidRPr="00797585">
        <w:rPr>
          <w:rFonts w:ascii="Times New Roman" w:hAnsi="Times New Roman" w:cs="Times New Roman"/>
          <w:sz w:val="24"/>
          <w:szCs w:val="24"/>
        </w:rPr>
        <w:t>i</w:t>
      </w:r>
      <w:r w:rsidR="00ED7D48" w:rsidRPr="00797585">
        <w:rPr>
          <w:rFonts w:ascii="Times New Roman" w:hAnsi="Times New Roman" w:cs="Times New Roman"/>
          <w:sz w:val="24"/>
          <w:szCs w:val="24"/>
        </w:rPr>
        <w:t xml:space="preserve"> 47 lõige 11 muudetakse ja sõnastatakse järgmiselt:</w:t>
      </w:r>
    </w:p>
    <w:p w14:paraId="3C80FE53" w14:textId="1BC8E9CD" w:rsidR="00ED7D48" w:rsidRPr="00797585" w:rsidRDefault="0086525E" w:rsidP="00D047E4">
      <w:pPr>
        <w:shd w:val="clear" w:color="auto" w:fill="FFFFFF" w:themeFill="background1"/>
        <w:spacing w:after="0" w:line="240" w:lineRule="auto"/>
        <w:jc w:val="both"/>
        <w:rPr>
          <w:rFonts w:ascii="Times New Roman" w:hAnsi="Times New Roman" w:cs="Times New Roman"/>
          <w:sz w:val="24"/>
          <w:szCs w:val="24"/>
        </w:rPr>
      </w:pPr>
      <w:r w:rsidRPr="37670F93">
        <w:rPr>
          <w:rFonts w:ascii="Times New Roman" w:hAnsi="Times New Roman" w:cs="Times New Roman"/>
          <w:sz w:val="24"/>
          <w:szCs w:val="24"/>
        </w:rPr>
        <w:t xml:space="preserve">„(11) Maaparandussüsteemi omanik </w:t>
      </w:r>
      <w:commentRangeStart w:id="67"/>
      <w:r w:rsidRPr="37670F93">
        <w:rPr>
          <w:rFonts w:ascii="Times New Roman" w:hAnsi="Times New Roman" w:cs="Times New Roman"/>
          <w:sz w:val="24"/>
          <w:szCs w:val="24"/>
        </w:rPr>
        <w:t>või käesoleva seaduse § 73 kohases maaparandusühistu tegevuskavas ettenähtud ulatuses maaparandusühistu</w:t>
      </w:r>
      <w:commentRangeEnd w:id="67"/>
      <w:r>
        <w:commentReference w:id="67"/>
      </w:r>
      <w:r w:rsidRPr="37670F93">
        <w:rPr>
          <w:rFonts w:ascii="Times New Roman" w:hAnsi="Times New Roman" w:cs="Times New Roman"/>
          <w:sz w:val="24"/>
          <w:szCs w:val="24"/>
        </w:rPr>
        <w:t xml:space="preserve"> teeb maaparandussüsteemi ja selle maa-ala maaparandushoiutööd, et maaparandussüsteem vastaks selle kasutamise kestel käesoleva seaduse § 5 lõigetes 1‒5 sätestatud nõuetele.“;</w:t>
      </w:r>
    </w:p>
    <w:p w14:paraId="28E37AFE" w14:textId="77777777" w:rsidR="008A6701" w:rsidRPr="00797585" w:rsidRDefault="008A6701" w:rsidP="00D047E4">
      <w:pPr>
        <w:shd w:val="clear" w:color="auto" w:fill="FFFFFF" w:themeFill="background1"/>
        <w:spacing w:after="0" w:line="240" w:lineRule="auto"/>
        <w:jc w:val="both"/>
        <w:rPr>
          <w:rFonts w:ascii="Times New Roman" w:hAnsi="Times New Roman" w:cs="Times New Roman"/>
          <w:b/>
          <w:bCs/>
          <w:sz w:val="24"/>
          <w:szCs w:val="24"/>
        </w:rPr>
      </w:pPr>
    </w:p>
    <w:p w14:paraId="01DA0FB2" w14:textId="4331EA6D" w:rsidR="00ED7D48" w:rsidRPr="00797585" w:rsidRDefault="00193D4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5</w:t>
      </w:r>
      <w:r w:rsidR="005C42CF" w:rsidRPr="00797585">
        <w:rPr>
          <w:rFonts w:ascii="Times New Roman" w:hAnsi="Times New Roman" w:cs="Times New Roman"/>
          <w:b/>
          <w:bCs/>
          <w:sz w:val="24"/>
          <w:szCs w:val="24"/>
        </w:rPr>
        <w:t>5</w:t>
      </w:r>
      <w:r w:rsidR="004454D2" w:rsidRPr="00797585">
        <w:rPr>
          <w:rFonts w:ascii="Times New Roman" w:hAnsi="Times New Roman" w:cs="Times New Roman"/>
          <w:b/>
          <w:bCs/>
          <w:sz w:val="24"/>
          <w:szCs w:val="24"/>
        </w:rPr>
        <w:t>)</w:t>
      </w:r>
      <w:r w:rsidR="004454D2" w:rsidRPr="00797585">
        <w:rPr>
          <w:rFonts w:ascii="Times New Roman" w:hAnsi="Times New Roman" w:cs="Times New Roman"/>
          <w:sz w:val="24"/>
          <w:szCs w:val="24"/>
        </w:rPr>
        <w:t xml:space="preserve"> </w:t>
      </w:r>
      <w:r w:rsidR="00ED7D48" w:rsidRPr="00797585">
        <w:rPr>
          <w:rFonts w:ascii="Times New Roman" w:hAnsi="Times New Roman" w:cs="Times New Roman"/>
          <w:sz w:val="24"/>
          <w:szCs w:val="24"/>
        </w:rPr>
        <w:t xml:space="preserve">paragrahvi 47 täiendatakse lõikega </w:t>
      </w:r>
      <w:r w:rsidR="008F005D" w:rsidRPr="00797585">
        <w:rPr>
          <w:rFonts w:ascii="Times New Roman" w:hAnsi="Times New Roman" w:cs="Times New Roman"/>
          <w:sz w:val="24"/>
          <w:szCs w:val="24"/>
        </w:rPr>
        <w:t>12</w:t>
      </w:r>
      <w:r w:rsidR="00ED7D48" w:rsidRPr="00797585">
        <w:rPr>
          <w:rFonts w:ascii="Times New Roman" w:hAnsi="Times New Roman" w:cs="Times New Roman"/>
          <w:sz w:val="24"/>
          <w:szCs w:val="24"/>
        </w:rPr>
        <w:t xml:space="preserve"> järgmises sõnastuses:</w:t>
      </w:r>
    </w:p>
    <w:p w14:paraId="4E2A9CAD" w14:textId="2CEEE221" w:rsidR="008F005D" w:rsidRPr="00797585" w:rsidRDefault="008F005D"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„(12) Maaparandussüsteemi omanik </w:t>
      </w:r>
      <w:r w:rsidR="00327ED3" w:rsidRPr="00797585">
        <w:rPr>
          <w:rFonts w:ascii="Times New Roman" w:hAnsi="Times New Roman" w:cs="Times New Roman"/>
          <w:sz w:val="24"/>
          <w:szCs w:val="24"/>
        </w:rPr>
        <w:t>ja</w:t>
      </w:r>
      <w:r w:rsidRPr="00797585">
        <w:rPr>
          <w:rFonts w:ascii="Times New Roman" w:hAnsi="Times New Roman" w:cs="Times New Roman"/>
          <w:sz w:val="24"/>
          <w:szCs w:val="24"/>
        </w:rPr>
        <w:t xml:space="preserve"> maaparandusühistu järgi</w:t>
      </w:r>
      <w:r w:rsidR="00387A1F" w:rsidRPr="00797585">
        <w:rPr>
          <w:rFonts w:ascii="Times New Roman" w:hAnsi="Times New Roman" w:cs="Times New Roman"/>
          <w:sz w:val="24"/>
          <w:szCs w:val="24"/>
        </w:rPr>
        <w:t>vad</w:t>
      </w:r>
      <w:r w:rsidRPr="00797585">
        <w:rPr>
          <w:rFonts w:ascii="Times New Roman" w:hAnsi="Times New Roman" w:cs="Times New Roman"/>
          <w:sz w:val="24"/>
          <w:szCs w:val="24"/>
        </w:rPr>
        <w:t xml:space="preserve"> maaparandushoiutö</w:t>
      </w:r>
      <w:r w:rsidR="002D6B8A" w:rsidRPr="00797585">
        <w:rPr>
          <w:rFonts w:ascii="Times New Roman" w:hAnsi="Times New Roman" w:cs="Times New Roman"/>
          <w:sz w:val="24"/>
          <w:szCs w:val="24"/>
        </w:rPr>
        <w:t>ö</w:t>
      </w:r>
      <w:r w:rsidRPr="00797585">
        <w:rPr>
          <w:rFonts w:ascii="Times New Roman" w:hAnsi="Times New Roman" w:cs="Times New Roman"/>
          <w:sz w:val="24"/>
          <w:szCs w:val="24"/>
        </w:rPr>
        <w:t xml:space="preserve">d tehes </w:t>
      </w:r>
      <w:r w:rsidR="0086525E" w:rsidRPr="00797585">
        <w:rPr>
          <w:rFonts w:ascii="Times New Roman" w:hAnsi="Times New Roman" w:cs="Times New Roman"/>
          <w:sz w:val="24"/>
          <w:szCs w:val="24"/>
        </w:rPr>
        <w:t>käe</w:t>
      </w:r>
      <w:r w:rsidRPr="00797585">
        <w:rPr>
          <w:rFonts w:ascii="Times New Roman" w:hAnsi="Times New Roman" w:cs="Times New Roman"/>
          <w:sz w:val="24"/>
          <w:szCs w:val="24"/>
        </w:rPr>
        <w:t xml:space="preserve">soleva seaduse </w:t>
      </w:r>
      <w:r w:rsidR="0086525E" w:rsidRPr="00797585">
        <w:rPr>
          <w:rFonts w:ascii="Times New Roman" w:hAnsi="Times New Roman" w:cs="Times New Roman"/>
          <w:sz w:val="24"/>
          <w:szCs w:val="24"/>
        </w:rPr>
        <w:t xml:space="preserve">§ 44 lõike 5 alusel kehtestatud </w:t>
      </w:r>
      <w:r w:rsidRPr="00797585">
        <w:rPr>
          <w:rFonts w:ascii="Times New Roman" w:hAnsi="Times New Roman" w:cs="Times New Roman"/>
          <w:sz w:val="24"/>
          <w:szCs w:val="24"/>
        </w:rPr>
        <w:t>nõudeid ja ehitusseadustiku §-des 7</w:t>
      </w:r>
      <w:r w:rsidR="00513195" w:rsidRPr="00797585">
        <w:rPr>
          <w:rFonts w:ascii="Times New Roman" w:hAnsi="Times New Roman" w:cs="Times New Roman"/>
          <w:sz w:val="24"/>
          <w:szCs w:val="24"/>
        </w:rPr>
        <w:t>‒</w:t>
      </w:r>
      <w:r w:rsidRPr="00797585">
        <w:rPr>
          <w:rFonts w:ascii="Times New Roman" w:hAnsi="Times New Roman" w:cs="Times New Roman"/>
          <w:sz w:val="24"/>
          <w:szCs w:val="24"/>
        </w:rPr>
        <w:t>10 sätestatud põhimõtteid.“;</w:t>
      </w:r>
    </w:p>
    <w:p w14:paraId="27B2C3E5" w14:textId="77777777" w:rsidR="00056D6C" w:rsidRPr="00797585" w:rsidRDefault="00056D6C" w:rsidP="00D047E4">
      <w:pPr>
        <w:shd w:val="clear" w:color="auto" w:fill="FFFFFF" w:themeFill="background1"/>
        <w:spacing w:after="0" w:line="240" w:lineRule="auto"/>
        <w:jc w:val="both"/>
        <w:rPr>
          <w:rFonts w:ascii="Times New Roman" w:hAnsi="Times New Roman" w:cs="Times New Roman"/>
          <w:sz w:val="24"/>
          <w:szCs w:val="24"/>
        </w:rPr>
      </w:pPr>
    </w:p>
    <w:p w14:paraId="7DAFB3F9" w14:textId="4E77A51C" w:rsidR="008107AB" w:rsidRPr="00797585" w:rsidRDefault="00193D4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5</w:t>
      </w:r>
      <w:r w:rsidR="005C42CF" w:rsidRPr="00797585">
        <w:rPr>
          <w:rFonts w:ascii="Times New Roman" w:hAnsi="Times New Roman" w:cs="Times New Roman"/>
          <w:b/>
          <w:bCs/>
          <w:sz w:val="24"/>
          <w:szCs w:val="24"/>
        </w:rPr>
        <w:t>6</w:t>
      </w:r>
      <w:r w:rsidR="00056D6C" w:rsidRPr="00797585">
        <w:rPr>
          <w:rFonts w:ascii="Times New Roman" w:hAnsi="Times New Roman" w:cs="Times New Roman"/>
          <w:b/>
          <w:bCs/>
          <w:sz w:val="24"/>
          <w:szCs w:val="24"/>
        </w:rPr>
        <w:t>)</w:t>
      </w:r>
      <w:r w:rsidR="00056D6C" w:rsidRPr="00797585">
        <w:rPr>
          <w:rFonts w:ascii="Times New Roman" w:hAnsi="Times New Roman" w:cs="Times New Roman"/>
          <w:sz w:val="24"/>
          <w:szCs w:val="24"/>
        </w:rPr>
        <w:t xml:space="preserve"> paragrahvi </w:t>
      </w:r>
      <w:r w:rsidR="008107AB" w:rsidRPr="00797585">
        <w:rPr>
          <w:rFonts w:ascii="Times New Roman" w:hAnsi="Times New Roman" w:cs="Times New Roman"/>
          <w:sz w:val="24"/>
          <w:szCs w:val="24"/>
        </w:rPr>
        <w:t xml:space="preserve">48 pealkirja täiendatakse pärast sõna „kaitsevöönd“ sõnadega „ja kaitselõik“; </w:t>
      </w:r>
    </w:p>
    <w:p w14:paraId="63C3B43D" w14:textId="77777777" w:rsidR="008A6701" w:rsidRPr="00797585" w:rsidRDefault="008A6701" w:rsidP="00D047E4">
      <w:pPr>
        <w:shd w:val="clear" w:color="auto" w:fill="FFFFFF" w:themeFill="background1"/>
        <w:spacing w:after="0" w:line="240" w:lineRule="auto"/>
        <w:jc w:val="both"/>
        <w:rPr>
          <w:rFonts w:ascii="Times New Roman" w:hAnsi="Times New Roman" w:cs="Times New Roman"/>
          <w:b/>
          <w:bCs/>
          <w:sz w:val="24"/>
          <w:szCs w:val="24"/>
        </w:rPr>
      </w:pPr>
    </w:p>
    <w:p w14:paraId="12ED161E" w14:textId="6CFB364E" w:rsidR="008A6701" w:rsidRPr="00797585" w:rsidRDefault="00193D46" w:rsidP="00D047E4">
      <w:pPr>
        <w:shd w:val="clear" w:color="auto" w:fill="FFFFFF" w:themeFill="background1"/>
        <w:spacing w:after="0" w:line="240" w:lineRule="auto"/>
        <w:jc w:val="both"/>
        <w:rPr>
          <w:rFonts w:ascii="Times New Roman" w:hAnsi="Times New Roman" w:cs="Times New Roman"/>
          <w:sz w:val="24"/>
          <w:szCs w:val="24"/>
        </w:rPr>
      </w:pPr>
      <w:r w:rsidRPr="104F19BB">
        <w:rPr>
          <w:rFonts w:ascii="Times New Roman" w:hAnsi="Times New Roman" w:cs="Times New Roman"/>
          <w:b/>
          <w:bCs/>
          <w:sz w:val="24"/>
          <w:szCs w:val="24"/>
        </w:rPr>
        <w:t>5</w:t>
      </w:r>
      <w:r w:rsidR="005C42CF" w:rsidRPr="104F19BB">
        <w:rPr>
          <w:rFonts w:ascii="Times New Roman" w:hAnsi="Times New Roman" w:cs="Times New Roman"/>
          <w:b/>
          <w:bCs/>
          <w:sz w:val="24"/>
          <w:szCs w:val="24"/>
        </w:rPr>
        <w:t>7</w:t>
      </w:r>
      <w:r w:rsidR="004454D2" w:rsidRPr="104F19BB">
        <w:rPr>
          <w:rFonts w:ascii="Times New Roman" w:hAnsi="Times New Roman" w:cs="Times New Roman"/>
          <w:b/>
          <w:bCs/>
          <w:sz w:val="24"/>
          <w:szCs w:val="24"/>
        </w:rPr>
        <w:t>)</w:t>
      </w:r>
      <w:r w:rsidR="004454D2" w:rsidRPr="104F19BB">
        <w:rPr>
          <w:rFonts w:ascii="Times New Roman" w:hAnsi="Times New Roman" w:cs="Times New Roman"/>
          <w:sz w:val="24"/>
          <w:szCs w:val="24"/>
        </w:rPr>
        <w:t xml:space="preserve"> </w:t>
      </w:r>
      <w:r w:rsidR="008F005D" w:rsidRPr="104F19BB">
        <w:rPr>
          <w:rFonts w:ascii="Times New Roman" w:hAnsi="Times New Roman" w:cs="Times New Roman"/>
          <w:sz w:val="24"/>
          <w:szCs w:val="24"/>
        </w:rPr>
        <w:t>paragrahv</w:t>
      </w:r>
      <w:r w:rsidR="00433A94" w:rsidRPr="104F19BB">
        <w:rPr>
          <w:rFonts w:ascii="Times New Roman" w:hAnsi="Times New Roman" w:cs="Times New Roman"/>
          <w:sz w:val="24"/>
          <w:szCs w:val="24"/>
        </w:rPr>
        <w:t>i</w:t>
      </w:r>
      <w:r w:rsidR="008F005D" w:rsidRPr="104F19BB">
        <w:rPr>
          <w:rFonts w:ascii="Times New Roman" w:hAnsi="Times New Roman" w:cs="Times New Roman"/>
          <w:sz w:val="24"/>
          <w:szCs w:val="24"/>
        </w:rPr>
        <w:t xml:space="preserve"> 48 </w:t>
      </w:r>
      <w:r w:rsidR="00D950E2" w:rsidRPr="104F19BB">
        <w:rPr>
          <w:rFonts w:ascii="Times New Roman" w:hAnsi="Times New Roman" w:cs="Times New Roman"/>
          <w:sz w:val="24"/>
          <w:szCs w:val="24"/>
        </w:rPr>
        <w:t>lõiked 3‒</w:t>
      </w:r>
      <w:r w:rsidR="008F005D" w:rsidRPr="104F19BB">
        <w:rPr>
          <w:rFonts w:ascii="Times New Roman" w:hAnsi="Times New Roman" w:cs="Times New Roman"/>
          <w:sz w:val="24"/>
          <w:szCs w:val="24"/>
        </w:rPr>
        <w:t xml:space="preserve">6 </w:t>
      </w:r>
      <w:r w:rsidR="00D950E2" w:rsidRPr="104F19BB">
        <w:rPr>
          <w:rFonts w:ascii="Times New Roman" w:hAnsi="Times New Roman" w:cs="Times New Roman"/>
          <w:sz w:val="24"/>
          <w:szCs w:val="24"/>
        </w:rPr>
        <w:t xml:space="preserve">ja 8‒10 </w:t>
      </w:r>
      <w:r w:rsidR="00662B03" w:rsidRPr="104F19BB">
        <w:rPr>
          <w:rFonts w:ascii="Times New Roman" w:hAnsi="Times New Roman" w:cs="Times New Roman"/>
          <w:sz w:val="24"/>
          <w:szCs w:val="24"/>
        </w:rPr>
        <w:t>tunnistatakse kehtetuks</w:t>
      </w:r>
      <w:r w:rsidR="008F005D" w:rsidRPr="104F19BB">
        <w:rPr>
          <w:rFonts w:ascii="Times New Roman" w:hAnsi="Times New Roman" w:cs="Times New Roman"/>
          <w:sz w:val="24"/>
          <w:szCs w:val="24"/>
        </w:rPr>
        <w:t>;</w:t>
      </w:r>
    </w:p>
    <w:p w14:paraId="739478C3" w14:textId="77777777" w:rsidR="00056D6C" w:rsidRPr="00797585" w:rsidRDefault="00056D6C" w:rsidP="00D047E4">
      <w:pPr>
        <w:shd w:val="clear" w:color="auto" w:fill="FFFFFF" w:themeFill="background1"/>
        <w:spacing w:after="0" w:line="240" w:lineRule="auto"/>
        <w:jc w:val="both"/>
        <w:rPr>
          <w:rFonts w:ascii="Times New Roman" w:hAnsi="Times New Roman" w:cs="Times New Roman"/>
          <w:sz w:val="24"/>
          <w:szCs w:val="24"/>
        </w:rPr>
      </w:pPr>
    </w:p>
    <w:p w14:paraId="6CF99E75" w14:textId="7768439A" w:rsidR="00056D6C" w:rsidRPr="00797585" w:rsidRDefault="00193D4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5</w:t>
      </w:r>
      <w:r w:rsidR="005C42CF" w:rsidRPr="00797585">
        <w:rPr>
          <w:rFonts w:ascii="Times New Roman" w:hAnsi="Times New Roman" w:cs="Times New Roman"/>
          <w:b/>
          <w:bCs/>
          <w:sz w:val="24"/>
          <w:szCs w:val="24"/>
        </w:rPr>
        <w:t>8</w:t>
      </w:r>
      <w:r w:rsidR="00056D6C" w:rsidRPr="00797585">
        <w:rPr>
          <w:rFonts w:ascii="Times New Roman" w:hAnsi="Times New Roman" w:cs="Times New Roman"/>
          <w:b/>
          <w:bCs/>
          <w:sz w:val="24"/>
          <w:szCs w:val="24"/>
        </w:rPr>
        <w:t>)</w:t>
      </w:r>
      <w:r w:rsidR="00056D6C" w:rsidRPr="00797585">
        <w:rPr>
          <w:rFonts w:ascii="Times New Roman" w:hAnsi="Times New Roman" w:cs="Times New Roman"/>
          <w:sz w:val="24"/>
          <w:szCs w:val="24"/>
        </w:rPr>
        <w:t xml:space="preserve"> paragrahvi 48 täien</w:t>
      </w:r>
      <w:r w:rsidR="00C81CAF" w:rsidRPr="00797585">
        <w:rPr>
          <w:rFonts w:ascii="Times New Roman" w:hAnsi="Times New Roman" w:cs="Times New Roman"/>
          <w:sz w:val="24"/>
          <w:szCs w:val="24"/>
        </w:rPr>
        <w:t>datakse</w:t>
      </w:r>
      <w:r w:rsidR="00056D6C" w:rsidRPr="00797585">
        <w:rPr>
          <w:rFonts w:ascii="Times New Roman" w:hAnsi="Times New Roman" w:cs="Times New Roman"/>
          <w:sz w:val="24"/>
          <w:szCs w:val="24"/>
        </w:rPr>
        <w:t xml:space="preserve"> lõikega </w:t>
      </w:r>
      <w:r w:rsidR="00C81CAF" w:rsidRPr="00797585">
        <w:rPr>
          <w:rFonts w:ascii="Times New Roman" w:hAnsi="Times New Roman" w:cs="Times New Roman"/>
          <w:sz w:val="24"/>
          <w:szCs w:val="24"/>
        </w:rPr>
        <w:t>13 järgmises sõnastuses:</w:t>
      </w:r>
    </w:p>
    <w:p w14:paraId="742CDDE1" w14:textId="14A84B04" w:rsidR="00056D6C" w:rsidRPr="00797585" w:rsidRDefault="00C81CAF"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w:t>
      </w:r>
      <w:r w:rsidR="00056D6C" w:rsidRPr="00797585">
        <w:rPr>
          <w:rFonts w:ascii="Times New Roman" w:hAnsi="Times New Roman" w:cs="Times New Roman"/>
          <w:sz w:val="24"/>
          <w:szCs w:val="24"/>
        </w:rPr>
        <w:t>(</w:t>
      </w:r>
      <w:r w:rsidR="00454288" w:rsidRPr="00797585">
        <w:rPr>
          <w:rFonts w:ascii="Times New Roman" w:hAnsi="Times New Roman" w:cs="Times New Roman"/>
          <w:sz w:val="24"/>
          <w:szCs w:val="24"/>
        </w:rPr>
        <w:t>13</w:t>
      </w:r>
      <w:r w:rsidR="00056D6C" w:rsidRPr="00797585">
        <w:rPr>
          <w:rFonts w:ascii="Times New Roman" w:hAnsi="Times New Roman" w:cs="Times New Roman"/>
          <w:sz w:val="24"/>
          <w:szCs w:val="24"/>
        </w:rPr>
        <w:t>) Eesvoolu kaitselõi</w:t>
      </w:r>
      <w:r w:rsidR="00F13706" w:rsidRPr="00797585">
        <w:rPr>
          <w:rFonts w:ascii="Times New Roman" w:hAnsi="Times New Roman" w:cs="Times New Roman"/>
          <w:sz w:val="24"/>
          <w:szCs w:val="24"/>
        </w:rPr>
        <w:t>k on</w:t>
      </w:r>
      <w:r w:rsidR="00056D6C" w:rsidRPr="00797585">
        <w:rPr>
          <w:rFonts w:ascii="Times New Roman" w:hAnsi="Times New Roman" w:cs="Times New Roman"/>
          <w:sz w:val="24"/>
          <w:szCs w:val="24"/>
        </w:rPr>
        <w:t xml:space="preserve"> kuivendussüsteemi suubla osa, mille veetaseme reguleerimine mõjutab maaparandussüsteemi nõuetekohast toimimist. Kui veetaseme reguleerimine võib mõjutada maaparandussüsteemi nõuetekohast toimimist, määrab Maa- ja Ruumiamet kaitselõigu ulatuse.</w:t>
      </w:r>
      <w:r w:rsidRPr="00797585">
        <w:rPr>
          <w:rFonts w:ascii="Times New Roman" w:hAnsi="Times New Roman" w:cs="Times New Roman"/>
          <w:sz w:val="24"/>
          <w:szCs w:val="24"/>
        </w:rPr>
        <w:t>“;</w:t>
      </w:r>
    </w:p>
    <w:p w14:paraId="0243E939" w14:textId="77777777" w:rsidR="005D5A89" w:rsidRPr="00797585" w:rsidRDefault="005D5A89" w:rsidP="00D047E4">
      <w:pPr>
        <w:shd w:val="clear" w:color="auto" w:fill="FFFFFF" w:themeFill="background1"/>
        <w:spacing w:after="0" w:line="240" w:lineRule="auto"/>
        <w:jc w:val="both"/>
        <w:rPr>
          <w:rFonts w:ascii="Times New Roman" w:hAnsi="Times New Roman" w:cs="Times New Roman"/>
          <w:sz w:val="24"/>
          <w:szCs w:val="24"/>
        </w:rPr>
      </w:pPr>
    </w:p>
    <w:p w14:paraId="7934ED22" w14:textId="333070E1" w:rsidR="004A57C5" w:rsidRPr="00797585" w:rsidRDefault="005C42CF" w:rsidP="00D047E4">
      <w:pPr>
        <w:pStyle w:val="Loendilik"/>
        <w:shd w:val="clear" w:color="auto" w:fill="FFFFFF" w:themeFill="background1"/>
        <w:spacing w:after="0" w:line="240" w:lineRule="auto"/>
        <w:ind w:left="0"/>
        <w:jc w:val="both"/>
        <w:rPr>
          <w:rFonts w:ascii="Times New Roman" w:hAnsi="Times New Roman" w:cs="Times New Roman"/>
          <w:sz w:val="24"/>
          <w:szCs w:val="24"/>
        </w:rPr>
      </w:pPr>
      <w:r w:rsidRPr="00797585">
        <w:rPr>
          <w:rFonts w:ascii="Times New Roman" w:hAnsi="Times New Roman" w:cs="Times New Roman"/>
          <w:b/>
          <w:bCs/>
          <w:sz w:val="24"/>
          <w:szCs w:val="24"/>
        </w:rPr>
        <w:t>59</w:t>
      </w:r>
      <w:r w:rsidR="00FB4D28" w:rsidRPr="00797585">
        <w:rPr>
          <w:rFonts w:ascii="Times New Roman" w:hAnsi="Times New Roman" w:cs="Times New Roman"/>
          <w:b/>
          <w:bCs/>
          <w:sz w:val="24"/>
          <w:szCs w:val="24"/>
        </w:rPr>
        <w:t xml:space="preserve">) </w:t>
      </w:r>
      <w:r w:rsidR="004A57C5" w:rsidRPr="00797585">
        <w:rPr>
          <w:rFonts w:ascii="Times New Roman" w:hAnsi="Times New Roman" w:cs="Times New Roman"/>
          <w:sz w:val="24"/>
          <w:szCs w:val="24"/>
        </w:rPr>
        <w:t>paragrahvi 49 täiendatakse lõi</w:t>
      </w:r>
      <w:r w:rsidR="007C16C7" w:rsidRPr="00797585">
        <w:rPr>
          <w:rFonts w:ascii="Times New Roman" w:hAnsi="Times New Roman" w:cs="Times New Roman"/>
          <w:sz w:val="24"/>
          <w:szCs w:val="24"/>
        </w:rPr>
        <w:t>get</w:t>
      </w:r>
      <w:r w:rsidR="004A57C5" w:rsidRPr="00797585">
        <w:rPr>
          <w:rFonts w:ascii="Times New Roman" w:hAnsi="Times New Roman" w:cs="Times New Roman"/>
          <w:sz w:val="24"/>
          <w:szCs w:val="24"/>
        </w:rPr>
        <w:t>ega 1</w:t>
      </w:r>
      <w:r w:rsidR="004A57C5" w:rsidRPr="00797585">
        <w:rPr>
          <w:rFonts w:ascii="Times New Roman" w:hAnsi="Times New Roman" w:cs="Times New Roman"/>
          <w:sz w:val="24"/>
          <w:szCs w:val="24"/>
          <w:vertAlign w:val="superscript"/>
        </w:rPr>
        <w:t>1</w:t>
      </w:r>
      <w:r w:rsidR="004A57C5" w:rsidRPr="00797585">
        <w:rPr>
          <w:rFonts w:ascii="Times New Roman" w:hAnsi="Times New Roman" w:cs="Times New Roman"/>
          <w:sz w:val="24"/>
          <w:szCs w:val="24"/>
        </w:rPr>
        <w:t xml:space="preserve"> </w:t>
      </w:r>
      <w:r w:rsidR="007C16C7" w:rsidRPr="00797585">
        <w:rPr>
          <w:rFonts w:ascii="Times New Roman" w:hAnsi="Times New Roman" w:cs="Times New Roman"/>
          <w:sz w:val="24"/>
          <w:szCs w:val="24"/>
        </w:rPr>
        <w:t>ja 1</w:t>
      </w:r>
      <w:r w:rsidR="007C16C7" w:rsidRPr="00797585">
        <w:rPr>
          <w:rFonts w:ascii="Times New Roman" w:hAnsi="Times New Roman" w:cs="Times New Roman"/>
          <w:sz w:val="24"/>
          <w:szCs w:val="24"/>
          <w:vertAlign w:val="superscript"/>
        </w:rPr>
        <w:t>2</w:t>
      </w:r>
      <w:r w:rsidR="007C16C7" w:rsidRPr="00797585">
        <w:rPr>
          <w:rFonts w:ascii="Times New Roman" w:hAnsi="Times New Roman" w:cs="Times New Roman"/>
          <w:sz w:val="24"/>
          <w:szCs w:val="24"/>
        </w:rPr>
        <w:t xml:space="preserve"> </w:t>
      </w:r>
      <w:r w:rsidR="004A57C5" w:rsidRPr="00797585">
        <w:rPr>
          <w:rFonts w:ascii="Times New Roman" w:hAnsi="Times New Roman" w:cs="Times New Roman"/>
          <w:sz w:val="24"/>
          <w:szCs w:val="24"/>
        </w:rPr>
        <w:t>järgmises sõnastuses:</w:t>
      </w:r>
    </w:p>
    <w:p w14:paraId="440BF5E7" w14:textId="085DB611" w:rsidR="007C16C7" w:rsidRPr="00797585" w:rsidRDefault="00B06751" w:rsidP="00D047E4">
      <w:pPr>
        <w:shd w:val="clear" w:color="auto" w:fill="FFFFFF" w:themeFill="background1"/>
        <w:spacing w:after="0" w:line="240" w:lineRule="auto"/>
        <w:jc w:val="both"/>
        <w:rPr>
          <w:rFonts w:ascii="Times New Roman" w:eastAsia="Calibri" w:hAnsi="Times New Roman" w:cs="Times New Roman"/>
          <w:sz w:val="24"/>
          <w:szCs w:val="24"/>
        </w:rPr>
      </w:pPr>
      <w:r w:rsidRPr="00797585">
        <w:rPr>
          <w:rFonts w:ascii="Times New Roman" w:eastAsia="Calibri" w:hAnsi="Times New Roman" w:cs="Times New Roman"/>
          <w:sz w:val="24"/>
          <w:szCs w:val="24"/>
        </w:rPr>
        <w:t>„(1</w:t>
      </w:r>
      <w:r w:rsidRPr="00797585">
        <w:rPr>
          <w:rFonts w:ascii="Times New Roman" w:eastAsia="Calibri" w:hAnsi="Times New Roman" w:cs="Times New Roman"/>
          <w:sz w:val="24"/>
          <w:szCs w:val="24"/>
          <w:vertAlign w:val="superscript"/>
        </w:rPr>
        <w:t>1</w:t>
      </w:r>
      <w:r w:rsidRPr="00797585">
        <w:rPr>
          <w:rFonts w:ascii="Times New Roman" w:eastAsia="Calibri" w:hAnsi="Times New Roman" w:cs="Times New Roman"/>
          <w:sz w:val="24"/>
          <w:szCs w:val="24"/>
        </w:rPr>
        <w:t xml:space="preserve">) </w:t>
      </w:r>
      <w:r w:rsidR="007C16C7" w:rsidRPr="00797585">
        <w:rPr>
          <w:rFonts w:ascii="Times New Roman" w:eastAsia="Calibri" w:hAnsi="Times New Roman" w:cs="Times New Roman"/>
          <w:sz w:val="24"/>
          <w:szCs w:val="24"/>
        </w:rPr>
        <w:t>Väikesüsteemi puhul on</w:t>
      </w:r>
      <w:r w:rsidR="00BB24BC" w:rsidRPr="00797585">
        <w:rPr>
          <w:rFonts w:ascii="Times New Roman" w:eastAsia="Calibri" w:hAnsi="Times New Roman" w:cs="Times New Roman"/>
          <w:sz w:val="24"/>
          <w:szCs w:val="24"/>
        </w:rPr>
        <w:t xml:space="preserve"> maaparandushoiu</w:t>
      </w:r>
      <w:r w:rsidR="007C16C7" w:rsidRPr="00797585">
        <w:rPr>
          <w:rFonts w:ascii="Times New Roman" w:eastAsia="Calibri" w:hAnsi="Times New Roman" w:cs="Times New Roman"/>
          <w:sz w:val="24"/>
          <w:szCs w:val="24"/>
        </w:rPr>
        <w:t xml:space="preserve"> kohustus üksnes selle eesvoolu</w:t>
      </w:r>
      <w:r w:rsidR="002E1797" w:rsidRPr="00797585">
        <w:rPr>
          <w:rFonts w:ascii="Times New Roman" w:eastAsia="Calibri" w:hAnsi="Times New Roman" w:cs="Times New Roman"/>
          <w:sz w:val="24"/>
          <w:szCs w:val="24"/>
        </w:rPr>
        <w:t xml:space="preserve"> osas</w:t>
      </w:r>
      <w:r w:rsidR="007C16C7" w:rsidRPr="00797585">
        <w:rPr>
          <w:rFonts w:ascii="Times New Roman" w:eastAsia="Calibri" w:hAnsi="Times New Roman" w:cs="Times New Roman"/>
          <w:sz w:val="24"/>
          <w:szCs w:val="24"/>
        </w:rPr>
        <w:t>.</w:t>
      </w:r>
    </w:p>
    <w:p w14:paraId="0E1CA874" w14:textId="77777777" w:rsidR="007C16C7" w:rsidRPr="00797585" w:rsidRDefault="007C16C7" w:rsidP="00D047E4">
      <w:pPr>
        <w:shd w:val="clear" w:color="auto" w:fill="FFFFFF" w:themeFill="background1"/>
        <w:spacing w:after="0" w:line="240" w:lineRule="auto"/>
        <w:jc w:val="both"/>
        <w:rPr>
          <w:rFonts w:ascii="Times New Roman" w:eastAsia="Calibri" w:hAnsi="Times New Roman" w:cs="Times New Roman"/>
          <w:sz w:val="24"/>
          <w:szCs w:val="24"/>
        </w:rPr>
      </w:pPr>
    </w:p>
    <w:p w14:paraId="06042DB4" w14:textId="7839F31E" w:rsidR="008A6701" w:rsidRPr="00797585" w:rsidRDefault="007C16C7" w:rsidP="00D047E4">
      <w:pPr>
        <w:shd w:val="clear" w:color="auto" w:fill="FFFFFF" w:themeFill="background1"/>
        <w:spacing w:after="0" w:line="240" w:lineRule="auto"/>
        <w:jc w:val="both"/>
        <w:rPr>
          <w:rFonts w:ascii="Times New Roman" w:eastAsia="Calibri" w:hAnsi="Times New Roman" w:cs="Times New Roman"/>
          <w:sz w:val="24"/>
          <w:szCs w:val="24"/>
        </w:rPr>
      </w:pPr>
      <w:r w:rsidRPr="00797585">
        <w:rPr>
          <w:rFonts w:ascii="Times New Roman" w:eastAsia="Calibri" w:hAnsi="Times New Roman" w:cs="Times New Roman"/>
          <w:sz w:val="24"/>
          <w:szCs w:val="24"/>
        </w:rPr>
        <w:t>(1</w:t>
      </w:r>
      <w:r w:rsidRPr="00797585">
        <w:rPr>
          <w:rFonts w:ascii="Times New Roman" w:eastAsia="Calibri" w:hAnsi="Times New Roman" w:cs="Times New Roman"/>
          <w:sz w:val="24"/>
          <w:szCs w:val="24"/>
          <w:vertAlign w:val="superscript"/>
        </w:rPr>
        <w:t>2</w:t>
      </w:r>
      <w:r w:rsidRPr="00797585">
        <w:rPr>
          <w:rFonts w:ascii="Times New Roman" w:eastAsia="Calibri" w:hAnsi="Times New Roman" w:cs="Times New Roman"/>
          <w:sz w:val="24"/>
          <w:szCs w:val="24"/>
        </w:rPr>
        <w:t xml:space="preserve">) </w:t>
      </w:r>
      <w:r w:rsidR="00B06751" w:rsidRPr="00797585">
        <w:rPr>
          <w:rFonts w:ascii="Times New Roman" w:eastAsia="Calibri" w:hAnsi="Times New Roman" w:cs="Times New Roman"/>
          <w:sz w:val="24"/>
          <w:szCs w:val="24"/>
        </w:rPr>
        <w:t xml:space="preserve">Maaparandussüsteemi </w:t>
      </w:r>
      <w:proofErr w:type="spellStart"/>
      <w:r w:rsidR="00B06751" w:rsidRPr="00797585">
        <w:rPr>
          <w:rFonts w:ascii="Times New Roman" w:eastAsia="Calibri" w:hAnsi="Times New Roman" w:cs="Times New Roman"/>
          <w:sz w:val="24"/>
          <w:szCs w:val="24"/>
        </w:rPr>
        <w:t>ühiseesvoolu</w:t>
      </w:r>
      <w:proofErr w:type="spellEnd"/>
      <w:r w:rsidR="00B06751" w:rsidRPr="00797585">
        <w:rPr>
          <w:rFonts w:ascii="Times New Roman" w:eastAsia="Calibri" w:hAnsi="Times New Roman" w:cs="Times New Roman"/>
          <w:sz w:val="24"/>
          <w:szCs w:val="24"/>
        </w:rPr>
        <w:t xml:space="preserve"> korrashoidu </w:t>
      </w:r>
      <w:r w:rsidR="00167B35" w:rsidRPr="00797585">
        <w:rPr>
          <w:rFonts w:ascii="Times New Roman" w:eastAsia="Calibri" w:hAnsi="Times New Roman" w:cs="Times New Roman"/>
          <w:sz w:val="24"/>
          <w:szCs w:val="24"/>
        </w:rPr>
        <w:t>korralda</w:t>
      </w:r>
      <w:r w:rsidR="00FE45BA" w:rsidRPr="00797585">
        <w:rPr>
          <w:rFonts w:ascii="Times New Roman" w:eastAsia="Calibri" w:hAnsi="Times New Roman" w:cs="Times New Roman"/>
          <w:sz w:val="24"/>
          <w:szCs w:val="24"/>
        </w:rPr>
        <w:t>vad</w:t>
      </w:r>
      <w:r w:rsidR="00167B35" w:rsidRPr="00797585">
        <w:rPr>
          <w:rFonts w:ascii="Times New Roman" w:eastAsia="Calibri" w:hAnsi="Times New Roman" w:cs="Times New Roman"/>
          <w:sz w:val="24"/>
          <w:szCs w:val="24"/>
        </w:rPr>
        <w:t xml:space="preserve"> maaparandussüsteemi omanik</w:t>
      </w:r>
      <w:r w:rsidR="00FE45BA" w:rsidRPr="00797585">
        <w:rPr>
          <w:rFonts w:ascii="Times New Roman" w:eastAsia="Calibri" w:hAnsi="Times New Roman" w:cs="Times New Roman"/>
          <w:sz w:val="24"/>
          <w:szCs w:val="24"/>
        </w:rPr>
        <w:t>ud</w:t>
      </w:r>
      <w:r w:rsidR="00167B35" w:rsidRPr="00797585">
        <w:rPr>
          <w:rFonts w:ascii="Times New Roman" w:eastAsia="Calibri" w:hAnsi="Times New Roman" w:cs="Times New Roman"/>
          <w:sz w:val="24"/>
          <w:szCs w:val="24"/>
        </w:rPr>
        <w:t xml:space="preserve"> </w:t>
      </w:r>
      <w:r w:rsidR="00FE45BA" w:rsidRPr="00797585">
        <w:rPr>
          <w:rFonts w:ascii="Times New Roman" w:eastAsia="Calibri" w:hAnsi="Times New Roman" w:cs="Times New Roman"/>
          <w:sz w:val="24"/>
          <w:szCs w:val="24"/>
        </w:rPr>
        <w:t>omavahelise</w:t>
      </w:r>
      <w:r w:rsidR="00167B35" w:rsidRPr="00797585">
        <w:rPr>
          <w:rFonts w:ascii="Times New Roman" w:eastAsia="Calibri" w:hAnsi="Times New Roman" w:cs="Times New Roman"/>
          <w:sz w:val="24"/>
          <w:szCs w:val="24"/>
        </w:rPr>
        <w:t xml:space="preserve"> kokkuleppe alusel</w:t>
      </w:r>
      <w:r w:rsidR="00815A69" w:rsidRPr="00797585">
        <w:rPr>
          <w:rFonts w:ascii="Times New Roman" w:eastAsia="Calibri" w:hAnsi="Times New Roman" w:cs="Times New Roman"/>
          <w:sz w:val="24"/>
          <w:szCs w:val="24"/>
        </w:rPr>
        <w:t>.</w:t>
      </w:r>
      <w:r w:rsidR="00B06751" w:rsidRPr="00797585">
        <w:rPr>
          <w:rFonts w:ascii="Times New Roman" w:eastAsia="Calibri" w:hAnsi="Times New Roman" w:cs="Times New Roman"/>
          <w:sz w:val="24"/>
          <w:szCs w:val="24"/>
        </w:rPr>
        <w:t xml:space="preserve">“; </w:t>
      </w:r>
    </w:p>
    <w:p w14:paraId="065B6274" w14:textId="77777777" w:rsidR="008A6701" w:rsidRPr="00797585" w:rsidRDefault="008A6701" w:rsidP="00D047E4">
      <w:pPr>
        <w:shd w:val="clear" w:color="auto" w:fill="FFFFFF" w:themeFill="background1"/>
        <w:spacing w:after="0" w:line="240" w:lineRule="auto"/>
        <w:jc w:val="both"/>
        <w:rPr>
          <w:rFonts w:ascii="Times New Roman" w:hAnsi="Times New Roman" w:cs="Times New Roman"/>
          <w:b/>
          <w:bCs/>
          <w:sz w:val="24"/>
          <w:szCs w:val="24"/>
        </w:rPr>
      </w:pPr>
    </w:p>
    <w:p w14:paraId="7DB0F8AF" w14:textId="64673F07" w:rsidR="00FA68E8" w:rsidRPr="00797585" w:rsidRDefault="00193D4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6</w:t>
      </w:r>
      <w:r w:rsidR="005C42CF" w:rsidRPr="00797585">
        <w:rPr>
          <w:rFonts w:ascii="Times New Roman" w:hAnsi="Times New Roman" w:cs="Times New Roman"/>
          <w:b/>
          <w:bCs/>
          <w:sz w:val="24"/>
          <w:szCs w:val="24"/>
        </w:rPr>
        <w:t>0</w:t>
      </w:r>
      <w:r w:rsidR="004454D2" w:rsidRPr="00797585">
        <w:rPr>
          <w:rFonts w:ascii="Times New Roman" w:hAnsi="Times New Roman" w:cs="Times New Roman"/>
          <w:b/>
          <w:bCs/>
          <w:sz w:val="24"/>
          <w:szCs w:val="24"/>
        </w:rPr>
        <w:t>)</w:t>
      </w:r>
      <w:r w:rsidR="004454D2" w:rsidRPr="00797585">
        <w:rPr>
          <w:rFonts w:ascii="Times New Roman" w:hAnsi="Times New Roman" w:cs="Times New Roman"/>
          <w:sz w:val="24"/>
          <w:szCs w:val="24"/>
        </w:rPr>
        <w:t xml:space="preserve"> </w:t>
      </w:r>
      <w:r w:rsidR="00522022" w:rsidRPr="00797585">
        <w:rPr>
          <w:rFonts w:ascii="Times New Roman" w:hAnsi="Times New Roman" w:cs="Times New Roman"/>
          <w:sz w:val="24"/>
          <w:szCs w:val="24"/>
        </w:rPr>
        <w:t>paragrahv</w:t>
      </w:r>
      <w:r w:rsidR="001B5F9A" w:rsidRPr="00797585">
        <w:rPr>
          <w:rFonts w:ascii="Times New Roman" w:hAnsi="Times New Roman" w:cs="Times New Roman"/>
          <w:sz w:val="24"/>
          <w:szCs w:val="24"/>
        </w:rPr>
        <w:t>i</w:t>
      </w:r>
      <w:r w:rsidR="00522022" w:rsidRPr="00797585">
        <w:rPr>
          <w:rFonts w:ascii="Times New Roman" w:hAnsi="Times New Roman" w:cs="Times New Roman"/>
          <w:sz w:val="24"/>
          <w:szCs w:val="24"/>
        </w:rPr>
        <w:t xml:space="preserve"> 49 </w:t>
      </w:r>
      <w:r w:rsidR="00AA75B7" w:rsidRPr="00797585">
        <w:rPr>
          <w:rFonts w:ascii="Times New Roman" w:hAnsi="Times New Roman" w:cs="Times New Roman"/>
          <w:sz w:val="24"/>
          <w:szCs w:val="24"/>
        </w:rPr>
        <w:t xml:space="preserve">lõige 8 </w:t>
      </w:r>
      <w:r w:rsidR="00FA68E8" w:rsidRPr="00797585">
        <w:rPr>
          <w:rFonts w:ascii="Times New Roman" w:hAnsi="Times New Roman" w:cs="Times New Roman"/>
          <w:sz w:val="24"/>
          <w:szCs w:val="24"/>
        </w:rPr>
        <w:t>muudetakse ja sõnastatakse järgmiselt:</w:t>
      </w:r>
    </w:p>
    <w:p w14:paraId="693F0947" w14:textId="710C8320" w:rsidR="000C69DC" w:rsidRPr="00797585" w:rsidRDefault="00F71E5C" w:rsidP="37670F93">
      <w:pPr>
        <w:shd w:val="clear" w:color="auto" w:fill="FFFFFF" w:themeFill="background1"/>
        <w:spacing w:after="0" w:line="240" w:lineRule="auto"/>
        <w:jc w:val="both"/>
        <w:rPr>
          <w:rFonts w:ascii="Times New Roman" w:hAnsi="Times New Roman" w:cs="Times New Roman"/>
          <w:sz w:val="24"/>
          <w:szCs w:val="24"/>
        </w:rPr>
      </w:pPr>
      <w:r w:rsidRPr="37670F93">
        <w:rPr>
          <w:rFonts w:ascii="Times New Roman" w:hAnsi="Times New Roman" w:cs="Times New Roman"/>
          <w:sz w:val="24"/>
          <w:szCs w:val="24"/>
        </w:rPr>
        <w:t xml:space="preserve">„(8) Kui koprapais takistab riigi </w:t>
      </w:r>
      <w:r w:rsidR="00BF59B1" w:rsidRPr="37670F93">
        <w:rPr>
          <w:rFonts w:ascii="Times New Roman" w:hAnsi="Times New Roman" w:cs="Times New Roman"/>
          <w:sz w:val="24"/>
          <w:szCs w:val="24"/>
        </w:rPr>
        <w:t>poolt korras hoitava ühis</w:t>
      </w:r>
      <w:r w:rsidRPr="37670F93">
        <w:rPr>
          <w:rFonts w:ascii="Times New Roman" w:hAnsi="Times New Roman" w:cs="Times New Roman"/>
          <w:sz w:val="24"/>
          <w:szCs w:val="24"/>
        </w:rPr>
        <w:t>eesvoolu toimimist</w:t>
      </w:r>
      <w:r w:rsidR="0041050B" w:rsidRPr="37670F93">
        <w:rPr>
          <w:rFonts w:ascii="Times New Roman" w:hAnsi="Times New Roman" w:cs="Times New Roman"/>
          <w:sz w:val="24"/>
          <w:szCs w:val="24"/>
        </w:rPr>
        <w:t>,</w:t>
      </w:r>
      <w:r w:rsidRPr="37670F93">
        <w:rPr>
          <w:rFonts w:ascii="Times New Roman" w:hAnsi="Times New Roman" w:cs="Times New Roman"/>
          <w:sz w:val="24"/>
          <w:szCs w:val="24"/>
        </w:rPr>
        <w:t xml:space="preserve"> </w:t>
      </w:r>
      <w:r w:rsidR="00DF7180" w:rsidRPr="37670F93">
        <w:rPr>
          <w:rFonts w:ascii="Times New Roman" w:hAnsi="Times New Roman" w:cs="Times New Roman"/>
          <w:sz w:val="24"/>
          <w:szCs w:val="24"/>
        </w:rPr>
        <w:t>korraldab</w:t>
      </w:r>
      <w:r w:rsidRPr="37670F93">
        <w:rPr>
          <w:rFonts w:ascii="Times New Roman" w:hAnsi="Times New Roman" w:cs="Times New Roman"/>
          <w:sz w:val="24"/>
          <w:szCs w:val="24"/>
        </w:rPr>
        <w:t xml:space="preserve"> kinnisasja omanik koprajah</w:t>
      </w:r>
      <w:r w:rsidR="00DF7180" w:rsidRPr="37670F93">
        <w:rPr>
          <w:rFonts w:ascii="Times New Roman" w:hAnsi="Times New Roman" w:cs="Times New Roman"/>
          <w:sz w:val="24"/>
          <w:szCs w:val="24"/>
        </w:rPr>
        <w:t>i</w:t>
      </w:r>
      <w:r w:rsidRPr="37670F93">
        <w:rPr>
          <w:rFonts w:ascii="Times New Roman" w:hAnsi="Times New Roman" w:cs="Times New Roman"/>
          <w:sz w:val="24"/>
          <w:szCs w:val="24"/>
        </w:rPr>
        <w:t xml:space="preserve"> või kopra väljapüü</w:t>
      </w:r>
      <w:r w:rsidR="00DF7180" w:rsidRPr="37670F93">
        <w:rPr>
          <w:rFonts w:ascii="Times New Roman" w:hAnsi="Times New Roman" w:cs="Times New Roman"/>
          <w:sz w:val="24"/>
          <w:szCs w:val="24"/>
        </w:rPr>
        <w:t>g</w:t>
      </w:r>
      <w:r w:rsidRPr="37670F93">
        <w:rPr>
          <w:rFonts w:ascii="Times New Roman" w:hAnsi="Times New Roman" w:cs="Times New Roman"/>
          <w:sz w:val="24"/>
          <w:szCs w:val="24"/>
        </w:rPr>
        <w:t>i.“;</w:t>
      </w:r>
    </w:p>
    <w:p w14:paraId="1F2C4B63" w14:textId="77777777" w:rsidR="008A6701" w:rsidRPr="00797585" w:rsidRDefault="008A6701" w:rsidP="00D047E4">
      <w:pPr>
        <w:shd w:val="clear" w:color="auto" w:fill="FFFFFF" w:themeFill="background1"/>
        <w:spacing w:after="0" w:line="240" w:lineRule="auto"/>
        <w:jc w:val="both"/>
        <w:rPr>
          <w:rFonts w:ascii="Times New Roman" w:hAnsi="Times New Roman" w:cs="Times New Roman"/>
          <w:b/>
          <w:bCs/>
          <w:sz w:val="24"/>
          <w:szCs w:val="24"/>
        </w:rPr>
      </w:pPr>
    </w:p>
    <w:p w14:paraId="4F49D0B5" w14:textId="67E9E0D5" w:rsidR="00BB04D9" w:rsidRPr="00797585" w:rsidRDefault="00193D4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6</w:t>
      </w:r>
      <w:r w:rsidR="005C42CF" w:rsidRPr="00797585">
        <w:rPr>
          <w:rFonts w:ascii="Times New Roman" w:hAnsi="Times New Roman" w:cs="Times New Roman"/>
          <w:b/>
          <w:bCs/>
          <w:sz w:val="24"/>
          <w:szCs w:val="24"/>
        </w:rPr>
        <w:t>1</w:t>
      </w:r>
      <w:r w:rsidR="00E93FE6" w:rsidRPr="00797585">
        <w:rPr>
          <w:rFonts w:ascii="Times New Roman" w:hAnsi="Times New Roman" w:cs="Times New Roman"/>
          <w:b/>
          <w:bCs/>
          <w:sz w:val="24"/>
          <w:szCs w:val="24"/>
        </w:rPr>
        <w:t xml:space="preserve">) </w:t>
      </w:r>
      <w:r w:rsidR="00E93FE6" w:rsidRPr="00797585">
        <w:rPr>
          <w:rFonts w:ascii="Times New Roman" w:hAnsi="Times New Roman" w:cs="Times New Roman"/>
          <w:sz w:val="24"/>
          <w:szCs w:val="24"/>
        </w:rPr>
        <w:t>paragrahv 50 tunnistatakse kehtetuks;</w:t>
      </w:r>
    </w:p>
    <w:p w14:paraId="34BF80A0" w14:textId="77777777" w:rsidR="00E93FE6" w:rsidRPr="00797585" w:rsidRDefault="00E93FE6" w:rsidP="00D047E4">
      <w:pPr>
        <w:shd w:val="clear" w:color="auto" w:fill="FFFFFF" w:themeFill="background1"/>
        <w:spacing w:after="0" w:line="240" w:lineRule="auto"/>
        <w:jc w:val="both"/>
        <w:rPr>
          <w:rFonts w:ascii="Times New Roman" w:hAnsi="Times New Roman" w:cs="Times New Roman"/>
          <w:sz w:val="24"/>
          <w:szCs w:val="24"/>
        </w:rPr>
      </w:pPr>
    </w:p>
    <w:p w14:paraId="0E2837A8" w14:textId="2E6D5D61" w:rsidR="00E93FE6" w:rsidRPr="00797585" w:rsidRDefault="00193D46" w:rsidP="00D047E4">
      <w:pPr>
        <w:shd w:val="clear" w:color="auto" w:fill="FFFFFF" w:themeFill="background1"/>
        <w:spacing w:after="0" w:line="240" w:lineRule="auto"/>
        <w:jc w:val="both"/>
        <w:rPr>
          <w:rFonts w:ascii="Times New Roman" w:hAnsi="Times New Roman" w:cs="Times New Roman"/>
          <w:sz w:val="24"/>
          <w:szCs w:val="24"/>
        </w:rPr>
      </w:pPr>
      <w:commentRangeStart w:id="68"/>
      <w:r w:rsidRPr="530FA28D">
        <w:rPr>
          <w:rFonts w:ascii="Times New Roman" w:hAnsi="Times New Roman" w:cs="Times New Roman"/>
          <w:b/>
          <w:bCs/>
          <w:sz w:val="24"/>
          <w:szCs w:val="24"/>
        </w:rPr>
        <w:t>6</w:t>
      </w:r>
      <w:r w:rsidR="005C42CF" w:rsidRPr="530FA28D">
        <w:rPr>
          <w:rFonts w:ascii="Times New Roman" w:hAnsi="Times New Roman" w:cs="Times New Roman"/>
          <w:b/>
          <w:bCs/>
          <w:sz w:val="24"/>
          <w:szCs w:val="24"/>
        </w:rPr>
        <w:t>2</w:t>
      </w:r>
      <w:r w:rsidR="00E93FE6" w:rsidRPr="530FA28D">
        <w:rPr>
          <w:rFonts w:ascii="Times New Roman" w:hAnsi="Times New Roman" w:cs="Times New Roman"/>
          <w:b/>
          <w:bCs/>
          <w:sz w:val="24"/>
          <w:szCs w:val="24"/>
        </w:rPr>
        <w:t>)</w:t>
      </w:r>
      <w:r w:rsidR="00E93FE6" w:rsidRPr="530FA28D">
        <w:rPr>
          <w:rFonts w:ascii="Times New Roman" w:hAnsi="Times New Roman" w:cs="Times New Roman"/>
          <w:sz w:val="24"/>
          <w:szCs w:val="24"/>
        </w:rPr>
        <w:t xml:space="preserve"> seadust täiendatakse §-dega 50</w:t>
      </w:r>
      <w:r w:rsidR="00E93FE6" w:rsidRPr="530FA28D">
        <w:rPr>
          <w:rFonts w:ascii="Times New Roman" w:hAnsi="Times New Roman" w:cs="Times New Roman"/>
          <w:sz w:val="24"/>
          <w:szCs w:val="24"/>
          <w:vertAlign w:val="superscript"/>
        </w:rPr>
        <w:t>1</w:t>
      </w:r>
      <w:r w:rsidR="00D6161F" w:rsidRPr="530FA28D">
        <w:rPr>
          <w:rFonts w:ascii="Times New Roman" w:hAnsi="Times New Roman" w:cs="Times New Roman"/>
          <w:sz w:val="24"/>
          <w:szCs w:val="24"/>
        </w:rPr>
        <w:t>–</w:t>
      </w:r>
      <w:r w:rsidR="00E93FE6" w:rsidRPr="530FA28D">
        <w:rPr>
          <w:rFonts w:ascii="Times New Roman" w:hAnsi="Times New Roman" w:cs="Times New Roman"/>
          <w:sz w:val="24"/>
          <w:szCs w:val="24"/>
        </w:rPr>
        <w:t>50</w:t>
      </w:r>
      <w:r w:rsidR="00E93FE6" w:rsidRPr="530FA28D">
        <w:rPr>
          <w:rFonts w:ascii="Times New Roman" w:hAnsi="Times New Roman" w:cs="Times New Roman"/>
          <w:sz w:val="24"/>
          <w:szCs w:val="24"/>
          <w:vertAlign w:val="superscript"/>
        </w:rPr>
        <w:t>4</w:t>
      </w:r>
      <w:r w:rsidR="00E93FE6" w:rsidRPr="530FA28D">
        <w:rPr>
          <w:rFonts w:ascii="Times New Roman" w:hAnsi="Times New Roman" w:cs="Times New Roman"/>
          <w:sz w:val="24"/>
          <w:szCs w:val="24"/>
        </w:rPr>
        <w:t xml:space="preserve"> järgmises sõnastuses:</w:t>
      </w:r>
      <w:commentRangeEnd w:id="68"/>
      <w:r>
        <w:commentReference w:id="68"/>
      </w:r>
    </w:p>
    <w:p w14:paraId="3480AEB0" w14:textId="154DBA34" w:rsidR="00E93FE6" w:rsidRPr="00797585" w:rsidRDefault="00E93FE6" w:rsidP="00D047E4">
      <w:pPr>
        <w:shd w:val="clear" w:color="auto" w:fill="FFFFFF" w:themeFill="background1"/>
        <w:spacing w:after="0" w:line="240" w:lineRule="auto"/>
        <w:jc w:val="both"/>
        <w:rPr>
          <w:rFonts w:ascii="Times New Roman" w:hAnsi="Times New Roman" w:cs="Times New Roman"/>
          <w:b/>
          <w:bCs/>
          <w:sz w:val="24"/>
          <w:szCs w:val="24"/>
        </w:rPr>
      </w:pPr>
      <w:r w:rsidRPr="00797585">
        <w:rPr>
          <w:rFonts w:ascii="Times New Roman" w:hAnsi="Times New Roman" w:cs="Times New Roman"/>
          <w:sz w:val="24"/>
          <w:szCs w:val="24"/>
        </w:rPr>
        <w:t>„</w:t>
      </w:r>
      <w:r w:rsidRPr="00797585">
        <w:rPr>
          <w:rFonts w:ascii="Times New Roman" w:hAnsi="Times New Roman" w:cs="Times New Roman"/>
          <w:b/>
          <w:bCs/>
          <w:sz w:val="24"/>
          <w:szCs w:val="24"/>
        </w:rPr>
        <w:t>§ 50</w:t>
      </w:r>
      <w:r w:rsidRPr="00797585">
        <w:rPr>
          <w:rFonts w:ascii="Times New Roman" w:hAnsi="Times New Roman" w:cs="Times New Roman"/>
          <w:b/>
          <w:bCs/>
          <w:sz w:val="24"/>
          <w:szCs w:val="24"/>
          <w:vertAlign w:val="superscript"/>
        </w:rPr>
        <w:t>1</w:t>
      </w:r>
      <w:r w:rsidRPr="00797585">
        <w:rPr>
          <w:rFonts w:ascii="Times New Roman" w:hAnsi="Times New Roman" w:cs="Times New Roman"/>
          <w:b/>
          <w:bCs/>
          <w:sz w:val="24"/>
          <w:szCs w:val="24"/>
        </w:rPr>
        <w:t>.</w:t>
      </w:r>
      <w:r w:rsidR="00B9558E" w:rsidRPr="00797585">
        <w:rPr>
          <w:rFonts w:ascii="Times New Roman" w:hAnsi="Times New Roman" w:cs="Times New Roman"/>
          <w:b/>
          <w:bCs/>
          <w:sz w:val="24"/>
          <w:szCs w:val="24"/>
        </w:rPr>
        <w:t xml:space="preserve"> </w:t>
      </w:r>
      <w:r w:rsidR="00246861" w:rsidRPr="00797585">
        <w:rPr>
          <w:rFonts w:ascii="Times New Roman" w:hAnsi="Times New Roman" w:cs="Times New Roman"/>
          <w:b/>
          <w:bCs/>
          <w:sz w:val="24"/>
          <w:szCs w:val="24"/>
        </w:rPr>
        <w:t>Maaparandussüsteemi mõjutav m</w:t>
      </w:r>
      <w:r w:rsidRPr="00797585">
        <w:rPr>
          <w:rFonts w:ascii="Times New Roman" w:hAnsi="Times New Roman" w:cs="Times New Roman"/>
          <w:b/>
          <w:bCs/>
          <w:sz w:val="24"/>
          <w:szCs w:val="24"/>
        </w:rPr>
        <w:t xml:space="preserve">uu tegevus </w:t>
      </w:r>
    </w:p>
    <w:p w14:paraId="787EDDB2" w14:textId="77777777" w:rsidR="002106E0" w:rsidRPr="00797585" w:rsidRDefault="002106E0" w:rsidP="00D047E4">
      <w:pPr>
        <w:shd w:val="clear" w:color="auto" w:fill="FFFFFF" w:themeFill="background1"/>
        <w:spacing w:after="0" w:line="240" w:lineRule="auto"/>
        <w:jc w:val="both"/>
        <w:rPr>
          <w:rFonts w:ascii="Times New Roman" w:hAnsi="Times New Roman" w:cs="Times New Roman"/>
          <w:sz w:val="24"/>
          <w:szCs w:val="24"/>
        </w:rPr>
      </w:pPr>
    </w:p>
    <w:p w14:paraId="437F598C" w14:textId="25C6C138" w:rsidR="00E93FE6" w:rsidRPr="00797585" w:rsidRDefault="00246861"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(1)</w:t>
      </w:r>
      <w:r w:rsidR="00E93FE6" w:rsidRPr="00797585">
        <w:rPr>
          <w:rFonts w:ascii="Times New Roman" w:hAnsi="Times New Roman" w:cs="Times New Roman"/>
          <w:sz w:val="24"/>
          <w:szCs w:val="24"/>
        </w:rPr>
        <w:t xml:space="preserve"> </w:t>
      </w:r>
      <w:r w:rsidR="00056D6C" w:rsidRPr="00797585">
        <w:rPr>
          <w:rFonts w:ascii="Times New Roman" w:hAnsi="Times New Roman" w:cs="Times New Roman"/>
          <w:sz w:val="24"/>
          <w:szCs w:val="24"/>
        </w:rPr>
        <w:t>Maaparandussüsteemis, m</w:t>
      </w:r>
      <w:r w:rsidR="00E93FE6" w:rsidRPr="00797585">
        <w:rPr>
          <w:rFonts w:ascii="Times New Roman" w:hAnsi="Times New Roman" w:cs="Times New Roman"/>
          <w:sz w:val="24"/>
          <w:szCs w:val="24"/>
        </w:rPr>
        <w:t>aaparandussüsteemi maa-alal, eesvoolu kaitsevööndis või eesvoolu kaitselõigul maaparandussüsteemi mõjutav</w:t>
      </w:r>
      <w:r w:rsidRPr="00797585">
        <w:rPr>
          <w:rFonts w:ascii="Times New Roman" w:hAnsi="Times New Roman" w:cs="Times New Roman"/>
          <w:sz w:val="24"/>
          <w:szCs w:val="24"/>
        </w:rPr>
        <w:t>a</w:t>
      </w:r>
      <w:r w:rsidR="00E93FE6" w:rsidRPr="00797585">
        <w:rPr>
          <w:rFonts w:ascii="Times New Roman" w:hAnsi="Times New Roman" w:cs="Times New Roman"/>
          <w:sz w:val="24"/>
          <w:szCs w:val="24"/>
        </w:rPr>
        <w:t xml:space="preserve"> muu tegevus</w:t>
      </w:r>
      <w:r w:rsidRPr="00797585">
        <w:rPr>
          <w:rFonts w:ascii="Times New Roman" w:hAnsi="Times New Roman" w:cs="Times New Roman"/>
          <w:sz w:val="24"/>
          <w:szCs w:val="24"/>
        </w:rPr>
        <w:t>e</w:t>
      </w:r>
      <w:r w:rsidR="00E93FE6" w:rsidRPr="00797585">
        <w:rPr>
          <w:rFonts w:ascii="Times New Roman" w:hAnsi="Times New Roman" w:cs="Times New Roman"/>
          <w:sz w:val="24"/>
          <w:szCs w:val="24"/>
        </w:rPr>
        <w:t xml:space="preserve"> </w:t>
      </w:r>
      <w:r w:rsidR="00822338" w:rsidRPr="00797585">
        <w:rPr>
          <w:rFonts w:ascii="Times New Roman" w:hAnsi="Times New Roman" w:cs="Times New Roman"/>
          <w:sz w:val="24"/>
          <w:szCs w:val="24"/>
        </w:rPr>
        <w:t>(edaspidi</w:t>
      </w:r>
      <w:r w:rsidR="00056D6C" w:rsidRPr="00797585">
        <w:rPr>
          <w:rFonts w:ascii="Times New Roman" w:hAnsi="Times New Roman" w:cs="Times New Roman"/>
          <w:sz w:val="24"/>
          <w:szCs w:val="24"/>
        </w:rPr>
        <w:t xml:space="preserve"> koos</w:t>
      </w:r>
      <w:r w:rsidR="00822338" w:rsidRPr="00797585">
        <w:rPr>
          <w:rFonts w:ascii="Times New Roman" w:hAnsi="Times New Roman" w:cs="Times New Roman"/>
          <w:sz w:val="24"/>
          <w:szCs w:val="24"/>
        </w:rPr>
        <w:t xml:space="preserve"> </w:t>
      </w:r>
      <w:r w:rsidR="00822338" w:rsidRPr="00797585">
        <w:rPr>
          <w:rFonts w:ascii="Times New Roman" w:hAnsi="Times New Roman" w:cs="Times New Roman"/>
          <w:i/>
          <w:iCs/>
          <w:sz w:val="24"/>
          <w:szCs w:val="24"/>
        </w:rPr>
        <w:t>maaparandussüsteemi mõjutav muu tegevus</w:t>
      </w:r>
      <w:r w:rsidR="00822338" w:rsidRPr="00797585">
        <w:rPr>
          <w:rFonts w:ascii="Times New Roman" w:hAnsi="Times New Roman" w:cs="Times New Roman"/>
          <w:sz w:val="24"/>
          <w:szCs w:val="24"/>
        </w:rPr>
        <w:t xml:space="preserve">) </w:t>
      </w:r>
      <w:r w:rsidR="00E93FE6" w:rsidRPr="00797585">
        <w:rPr>
          <w:rFonts w:ascii="Times New Roman" w:hAnsi="Times New Roman" w:cs="Times New Roman"/>
          <w:sz w:val="24"/>
          <w:szCs w:val="24"/>
        </w:rPr>
        <w:t>kavandamiseks on vajalik Maa- ja Ruumiameti nõusolek.</w:t>
      </w:r>
    </w:p>
    <w:p w14:paraId="1B5FD0F6" w14:textId="77777777" w:rsidR="002106E0" w:rsidRPr="00797585" w:rsidRDefault="002106E0" w:rsidP="00D047E4">
      <w:pPr>
        <w:shd w:val="clear" w:color="auto" w:fill="FFFFFF" w:themeFill="background1"/>
        <w:spacing w:after="0" w:line="240" w:lineRule="auto"/>
        <w:jc w:val="both"/>
        <w:rPr>
          <w:rFonts w:ascii="Times New Roman" w:hAnsi="Times New Roman" w:cs="Times New Roman"/>
          <w:sz w:val="24"/>
          <w:szCs w:val="24"/>
        </w:rPr>
      </w:pPr>
    </w:p>
    <w:p w14:paraId="079B26C8" w14:textId="78798612" w:rsidR="00E93FE6" w:rsidRPr="00797585" w:rsidRDefault="00E93FE6" w:rsidP="00D047E4">
      <w:pPr>
        <w:shd w:val="clear" w:color="auto" w:fill="FFFFFF" w:themeFill="background1"/>
        <w:spacing w:after="0" w:line="240" w:lineRule="auto"/>
        <w:jc w:val="both"/>
        <w:rPr>
          <w:rFonts w:ascii="Times New Roman" w:hAnsi="Times New Roman" w:cs="Times New Roman"/>
          <w:sz w:val="24"/>
          <w:szCs w:val="24"/>
        </w:rPr>
      </w:pPr>
      <w:r w:rsidRPr="530FA28D">
        <w:rPr>
          <w:rFonts w:ascii="Times New Roman" w:hAnsi="Times New Roman" w:cs="Times New Roman"/>
          <w:sz w:val="24"/>
          <w:szCs w:val="24"/>
        </w:rPr>
        <w:t>(</w:t>
      </w:r>
      <w:r w:rsidR="00217E9A" w:rsidRPr="530FA28D">
        <w:rPr>
          <w:rFonts w:ascii="Times New Roman" w:hAnsi="Times New Roman" w:cs="Times New Roman"/>
          <w:sz w:val="24"/>
          <w:szCs w:val="24"/>
        </w:rPr>
        <w:t>2</w:t>
      </w:r>
      <w:r w:rsidRPr="530FA28D">
        <w:rPr>
          <w:rFonts w:ascii="Times New Roman" w:hAnsi="Times New Roman" w:cs="Times New Roman"/>
          <w:sz w:val="24"/>
          <w:szCs w:val="24"/>
        </w:rPr>
        <w:t xml:space="preserve">) </w:t>
      </w:r>
      <w:r w:rsidR="006645F8" w:rsidRPr="530FA28D">
        <w:rPr>
          <w:rFonts w:ascii="Times New Roman" w:hAnsi="Times New Roman" w:cs="Times New Roman"/>
          <w:sz w:val="24"/>
          <w:szCs w:val="24"/>
        </w:rPr>
        <w:t xml:space="preserve">Käesoleva paragrahvi lõikes </w:t>
      </w:r>
      <w:r w:rsidR="00974614" w:rsidRPr="530FA28D">
        <w:rPr>
          <w:rFonts w:ascii="Times New Roman" w:hAnsi="Times New Roman" w:cs="Times New Roman"/>
          <w:sz w:val="24"/>
          <w:szCs w:val="24"/>
        </w:rPr>
        <w:t>1</w:t>
      </w:r>
      <w:r w:rsidR="006645F8" w:rsidRPr="530FA28D">
        <w:rPr>
          <w:rFonts w:ascii="Times New Roman" w:hAnsi="Times New Roman" w:cs="Times New Roman"/>
          <w:sz w:val="24"/>
          <w:szCs w:val="24"/>
        </w:rPr>
        <w:t xml:space="preserve"> sätestatut kohaldatakse </w:t>
      </w:r>
      <w:commentRangeStart w:id="69"/>
      <w:r w:rsidR="00974614" w:rsidRPr="530FA28D">
        <w:rPr>
          <w:rFonts w:ascii="Times New Roman" w:hAnsi="Times New Roman" w:cs="Times New Roman"/>
          <w:sz w:val="24"/>
          <w:szCs w:val="24"/>
        </w:rPr>
        <w:t>väikesüsteemi</w:t>
      </w:r>
      <w:commentRangeEnd w:id="69"/>
      <w:r>
        <w:commentReference w:id="69"/>
      </w:r>
      <w:r w:rsidR="00974614" w:rsidRPr="530FA28D">
        <w:rPr>
          <w:rFonts w:ascii="Times New Roman" w:hAnsi="Times New Roman" w:cs="Times New Roman"/>
          <w:sz w:val="24"/>
          <w:szCs w:val="24"/>
        </w:rPr>
        <w:t xml:space="preserve"> puhul </w:t>
      </w:r>
      <w:r w:rsidR="006645F8" w:rsidRPr="530FA28D">
        <w:rPr>
          <w:rFonts w:ascii="Times New Roman" w:hAnsi="Times New Roman" w:cs="Times New Roman"/>
          <w:sz w:val="24"/>
          <w:szCs w:val="24"/>
        </w:rPr>
        <w:t xml:space="preserve">väikesüsteemi eesvoolu </w:t>
      </w:r>
      <w:r w:rsidR="00B7191A" w:rsidRPr="530FA28D">
        <w:rPr>
          <w:rFonts w:ascii="Times New Roman" w:hAnsi="Times New Roman" w:cs="Times New Roman"/>
          <w:sz w:val="24"/>
          <w:szCs w:val="24"/>
        </w:rPr>
        <w:t xml:space="preserve">kaitsevööndi </w:t>
      </w:r>
      <w:r w:rsidR="006645F8" w:rsidRPr="530FA28D">
        <w:rPr>
          <w:rFonts w:ascii="Times New Roman" w:hAnsi="Times New Roman" w:cs="Times New Roman"/>
          <w:sz w:val="24"/>
          <w:szCs w:val="24"/>
        </w:rPr>
        <w:t>suhtes.</w:t>
      </w:r>
    </w:p>
    <w:p w14:paraId="4A1AFD37" w14:textId="77777777" w:rsidR="002106E0" w:rsidRPr="00797585" w:rsidRDefault="002106E0" w:rsidP="00D047E4">
      <w:pPr>
        <w:shd w:val="clear" w:color="auto" w:fill="FFFFFF" w:themeFill="background1"/>
        <w:spacing w:after="0" w:line="240" w:lineRule="auto"/>
        <w:jc w:val="both"/>
        <w:rPr>
          <w:rFonts w:ascii="Times New Roman" w:hAnsi="Times New Roman" w:cs="Times New Roman"/>
          <w:sz w:val="24"/>
          <w:szCs w:val="24"/>
        </w:rPr>
      </w:pPr>
    </w:p>
    <w:p w14:paraId="662B6EBE" w14:textId="69194B16" w:rsidR="00E93FE6" w:rsidRPr="00797585" w:rsidRDefault="009239C7"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(3) </w:t>
      </w:r>
      <w:r w:rsidR="00E93FE6" w:rsidRPr="00797585">
        <w:rPr>
          <w:rFonts w:ascii="Times New Roman" w:hAnsi="Times New Roman" w:cs="Times New Roman"/>
          <w:sz w:val="24"/>
          <w:szCs w:val="24"/>
        </w:rPr>
        <w:t>Maaparandussüsteemi mõjutav muu tegevus on eelkõige:</w:t>
      </w:r>
    </w:p>
    <w:p w14:paraId="2B444FAF" w14:textId="0A627039" w:rsidR="00E93FE6" w:rsidRPr="00797585" w:rsidRDefault="00E93FE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1) </w:t>
      </w:r>
      <w:r w:rsidR="003110B1" w:rsidRPr="00797585">
        <w:rPr>
          <w:rFonts w:ascii="Times New Roman" w:hAnsi="Times New Roman" w:cs="Times New Roman"/>
          <w:sz w:val="24"/>
          <w:szCs w:val="24"/>
        </w:rPr>
        <w:t xml:space="preserve">sellise </w:t>
      </w:r>
      <w:r w:rsidRPr="00797585">
        <w:rPr>
          <w:rFonts w:ascii="Times New Roman" w:hAnsi="Times New Roman" w:cs="Times New Roman"/>
          <w:sz w:val="24"/>
          <w:szCs w:val="24"/>
        </w:rPr>
        <w:t>muu ehitise</w:t>
      </w:r>
      <w:r w:rsidR="003110B1" w:rsidRPr="00797585">
        <w:rPr>
          <w:rFonts w:ascii="Times New Roman" w:hAnsi="Times New Roman" w:cs="Times New Roman"/>
          <w:sz w:val="24"/>
          <w:szCs w:val="24"/>
        </w:rPr>
        <w:t xml:space="preserve"> ehitamine</w:t>
      </w:r>
      <w:r w:rsidRPr="00797585">
        <w:rPr>
          <w:rFonts w:ascii="Times New Roman" w:hAnsi="Times New Roman" w:cs="Times New Roman"/>
          <w:sz w:val="24"/>
          <w:szCs w:val="24"/>
        </w:rPr>
        <w:t>, mis ei ole maaparandussüsteemi hoone ega rajatis;</w:t>
      </w:r>
    </w:p>
    <w:p w14:paraId="76B1AC2F" w14:textId="7D77FD64" w:rsidR="00E93FE6" w:rsidRPr="00797585" w:rsidRDefault="00E93FE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2) maaparandussüsteemi või selle eesvoolu kaitselõigu veetaseme reguleerimine;</w:t>
      </w:r>
    </w:p>
    <w:p w14:paraId="19278F72" w14:textId="230B803D" w:rsidR="00E93FE6" w:rsidRPr="00797585" w:rsidRDefault="00E93FE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3) heit- ja sademevee ning muu vee, mis pärineb väljastpoolt drenaaži maa-ala, juhtimine</w:t>
      </w:r>
      <w:r w:rsidR="00BB6397" w:rsidRPr="00797585">
        <w:rPr>
          <w:rFonts w:ascii="Times New Roman" w:hAnsi="Times New Roman" w:cs="Times New Roman"/>
          <w:sz w:val="24"/>
          <w:szCs w:val="24"/>
        </w:rPr>
        <w:t xml:space="preserve"> drenaaži</w:t>
      </w:r>
      <w:r w:rsidRPr="00797585">
        <w:rPr>
          <w:rFonts w:ascii="Times New Roman" w:hAnsi="Times New Roman" w:cs="Times New Roman"/>
          <w:sz w:val="24"/>
          <w:szCs w:val="24"/>
        </w:rPr>
        <w:t>;</w:t>
      </w:r>
    </w:p>
    <w:p w14:paraId="1DB6D25F" w14:textId="77777777" w:rsidR="00E93FE6" w:rsidRPr="00797585" w:rsidRDefault="00E93FE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4) drenaaži maa-alale heitvee immutamine;</w:t>
      </w:r>
    </w:p>
    <w:p w14:paraId="09B144B5" w14:textId="77777777" w:rsidR="00E93FE6" w:rsidRPr="00797585" w:rsidRDefault="00E93FE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5) poldri kasutamise režiimi muutmine;</w:t>
      </w:r>
    </w:p>
    <w:p w14:paraId="70A57E16" w14:textId="0B4367D3" w:rsidR="00E93FE6" w:rsidRPr="00797585" w:rsidRDefault="00E93FE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6) kollektoreesvoolu kaitsevööndis lõhkamis-, puurimis-, kaeve- või muu töö tegemine pinnases;</w:t>
      </w:r>
    </w:p>
    <w:p w14:paraId="17E303E3" w14:textId="33F2BDF4" w:rsidR="00E93FE6" w:rsidRPr="00797585" w:rsidRDefault="00E93FE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7) drenaažiga põllumajandusmaal haritava maa või loodusliku rohumaa muutmine metsamaaks;</w:t>
      </w:r>
    </w:p>
    <w:p w14:paraId="7B18D289" w14:textId="453EA0D3" w:rsidR="00E93FE6" w:rsidRPr="00797585" w:rsidRDefault="00E93FE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8) drenaažiga põllumajandusmaal</w:t>
      </w:r>
      <w:r w:rsidR="00A70A56" w:rsidRPr="00797585">
        <w:rPr>
          <w:rFonts w:ascii="Times New Roman" w:hAnsi="Times New Roman" w:cs="Times New Roman"/>
          <w:sz w:val="24"/>
          <w:szCs w:val="24"/>
        </w:rPr>
        <w:t>e</w:t>
      </w:r>
      <w:r w:rsidRPr="00797585">
        <w:rPr>
          <w:rFonts w:ascii="Times New Roman" w:hAnsi="Times New Roman" w:cs="Times New Roman"/>
          <w:sz w:val="24"/>
          <w:szCs w:val="24"/>
        </w:rPr>
        <w:t xml:space="preserve"> või eesvoolu kaitsevööndisse </w:t>
      </w:r>
      <w:r w:rsidR="00332BD1" w:rsidRPr="00797585">
        <w:rPr>
          <w:rFonts w:ascii="Times New Roman" w:hAnsi="Times New Roman" w:cs="Times New Roman"/>
          <w:sz w:val="24"/>
          <w:szCs w:val="24"/>
        </w:rPr>
        <w:t>puu- ja põõsas</w:t>
      </w:r>
      <w:r w:rsidR="00F4498B" w:rsidRPr="00797585">
        <w:rPr>
          <w:rFonts w:ascii="Times New Roman" w:hAnsi="Times New Roman" w:cs="Times New Roman"/>
          <w:sz w:val="24"/>
          <w:szCs w:val="24"/>
        </w:rPr>
        <w:t>istandiku</w:t>
      </w:r>
      <w:r w:rsidRPr="00797585">
        <w:rPr>
          <w:rFonts w:ascii="Times New Roman" w:hAnsi="Times New Roman" w:cs="Times New Roman"/>
          <w:sz w:val="24"/>
          <w:szCs w:val="24"/>
        </w:rPr>
        <w:t xml:space="preserve"> rajamine;</w:t>
      </w:r>
    </w:p>
    <w:p w14:paraId="0251BF05" w14:textId="0EAC8E9B" w:rsidR="00E93FE6" w:rsidRPr="00797585" w:rsidRDefault="00E93FE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9) väljaspool maaparandussüsteemi koondatud vee (edaspidi </w:t>
      </w:r>
      <w:r w:rsidRPr="00797585">
        <w:rPr>
          <w:rFonts w:ascii="Times New Roman" w:hAnsi="Times New Roman" w:cs="Times New Roman"/>
          <w:i/>
          <w:iCs/>
          <w:sz w:val="24"/>
          <w:szCs w:val="24"/>
        </w:rPr>
        <w:t>lisavesi</w:t>
      </w:r>
      <w:r w:rsidRPr="00797585">
        <w:rPr>
          <w:rFonts w:ascii="Times New Roman" w:hAnsi="Times New Roman" w:cs="Times New Roman"/>
          <w:sz w:val="24"/>
          <w:szCs w:val="24"/>
        </w:rPr>
        <w:t xml:space="preserve">) </w:t>
      </w:r>
      <w:r w:rsidR="00D6161F" w:rsidRPr="00797585">
        <w:rPr>
          <w:rFonts w:ascii="Times New Roman" w:hAnsi="Times New Roman" w:cs="Times New Roman"/>
          <w:sz w:val="24"/>
          <w:szCs w:val="24"/>
        </w:rPr>
        <w:t xml:space="preserve">juhtimine </w:t>
      </w:r>
      <w:r w:rsidRPr="00797585">
        <w:rPr>
          <w:rFonts w:ascii="Times New Roman" w:hAnsi="Times New Roman" w:cs="Times New Roman"/>
          <w:sz w:val="24"/>
          <w:szCs w:val="24"/>
        </w:rPr>
        <w:t>avatud eesvoolu või kuivenduskraavi.</w:t>
      </w:r>
    </w:p>
    <w:p w14:paraId="1519D000" w14:textId="77777777" w:rsidR="00E93FE6" w:rsidRPr="00797585" w:rsidRDefault="00E93FE6" w:rsidP="00D047E4">
      <w:pPr>
        <w:shd w:val="clear" w:color="auto" w:fill="FFFFFF" w:themeFill="background1"/>
        <w:spacing w:after="0" w:line="240" w:lineRule="auto"/>
        <w:jc w:val="both"/>
        <w:rPr>
          <w:rFonts w:ascii="Times New Roman" w:hAnsi="Times New Roman" w:cs="Times New Roman"/>
          <w:sz w:val="24"/>
          <w:szCs w:val="24"/>
        </w:rPr>
      </w:pPr>
    </w:p>
    <w:p w14:paraId="18A92344" w14:textId="1AED54C1" w:rsidR="00E93FE6" w:rsidRPr="00797585" w:rsidRDefault="00E93FE6" w:rsidP="00D047E4">
      <w:pPr>
        <w:shd w:val="clear" w:color="auto" w:fill="FFFFFF" w:themeFill="background1"/>
        <w:spacing w:after="0" w:line="240" w:lineRule="auto"/>
        <w:jc w:val="both"/>
        <w:rPr>
          <w:rFonts w:ascii="Times New Roman" w:hAnsi="Times New Roman" w:cs="Times New Roman"/>
          <w:b/>
          <w:bCs/>
          <w:kern w:val="2"/>
          <w:sz w:val="24"/>
          <w:szCs w:val="24"/>
          <w14:ligatures w14:val="standardContextual"/>
        </w:rPr>
      </w:pPr>
      <w:bookmarkStart w:id="70" w:name="para50lg5"/>
      <w:bookmarkEnd w:id="70"/>
      <w:r w:rsidRPr="00797585">
        <w:rPr>
          <w:rFonts w:ascii="Times New Roman" w:hAnsi="Times New Roman" w:cs="Times New Roman"/>
          <w:b/>
          <w:bCs/>
          <w:kern w:val="2"/>
          <w:sz w:val="24"/>
          <w:szCs w:val="24"/>
          <w14:ligatures w14:val="standardContextual"/>
        </w:rPr>
        <w:t>§ 50</w:t>
      </w:r>
      <w:r w:rsidRPr="00797585">
        <w:rPr>
          <w:rFonts w:ascii="Times New Roman" w:hAnsi="Times New Roman" w:cs="Times New Roman"/>
          <w:b/>
          <w:bCs/>
          <w:kern w:val="2"/>
          <w:sz w:val="24"/>
          <w:szCs w:val="24"/>
          <w:vertAlign w:val="superscript"/>
          <w14:ligatures w14:val="standardContextual"/>
        </w:rPr>
        <w:t>2</w:t>
      </w:r>
      <w:r w:rsidR="00517D01" w:rsidRPr="00797585">
        <w:rPr>
          <w:rFonts w:ascii="Times New Roman" w:hAnsi="Times New Roman" w:cs="Times New Roman"/>
          <w:b/>
          <w:bCs/>
          <w:kern w:val="2"/>
          <w:sz w:val="24"/>
          <w:szCs w:val="24"/>
          <w14:ligatures w14:val="standardContextual"/>
        </w:rPr>
        <w:t xml:space="preserve">. </w:t>
      </w:r>
      <w:r w:rsidRPr="00797585">
        <w:rPr>
          <w:rFonts w:ascii="Times New Roman" w:hAnsi="Times New Roman" w:cs="Times New Roman"/>
          <w:b/>
          <w:bCs/>
          <w:kern w:val="2"/>
          <w:sz w:val="24"/>
          <w:szCs w:val="24"/>
          <w14:ligatures w14:val="standardContextual"/>
        </w:rPr>
        <w:t>Maaparandussüsteemi mõjutava muu tegevuse kooskõlastamine</w:t>
      </w:r>
      <w:r w:rsidR="000016BB" w:rsidRPr="00797585">
        <w:rPr>
          <w:rFonts w:ascii="Times New Roman" w:hAnsi="Times New Roman" w:cs="Times New Roman"/>
          <w:b/>
          <w:bCs/>
          <w:kern w:val="2"/>
          <w:sz w:val="24"/>
          <w:szCs w:val="24"/>
          <w14:ligatures w14:val="standardContextual"/>
        </w:rPr>
        <w:t xml:space="preserve"> või kooskõlastamata jätmine</w:t>
      </w:r>
    </w:p>
    <w:p w14:paraId="7E37E351" w14:textId="77777777" w:rsidR="002106E0" w:rsidRPr="00797585" w:rsidRDefault="002106E0" w:rsidP="00D047E4">
      <w:pPr>
        <w:shd w:val="clear" w:color="auto" w:fill="FFFFFF" w:themeFill="background1"/>
        <w:spacing w:after="0" w:line="240" w:lineRule="auto"/>
        <w:jc w:val="both"/>
        <w:rPr>
          <w:rFonts w:ascii="Times New Roman" w:hAnsi="Times New Roman" w:cs="Times New Roman"/>
          <w:sz w:val="24"/>
          <w:szCs w:val="24"/>
        </w:rPr>
      </w:pPr>
    </w:p>
    <w:p w14:paraId="2BBAB5C8" w14:textId="61CFD71C" w:rsidR="00E93FE6" w:rsidRPr="00797585" w:rsidRDefault="00E93FE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(1) </w:t>
      </w:r>
      <w:r w:rsidR="00F32AF9" w:rsidRPr="00797585">
        <w:rPr>
          <w:rFonts w:ascii="Times New Roman" w:hAnsi="Times New Roman" w:cs="Times New Roman"/>
          <w:sz w:val="24"/>
          <w:szCs w:val="24"/>
        </w:rPr>
        <w:t xml:space="preserve">Kui maaparandussüsteemi mõjutava muu tegevuse kavandamine eeldab sellise loa </w:t>
      </w:r>
      <w:r w:rsidR="00390099" w:rsidRPr="00797585">
        <w:rPr>
          <w:rFonts w:ascii="Times New Roman" w:hAnsi="Times New Roman" w:cs="Times New Roman"/>
          <w:sz w:val="24"/>
          <w:szCs w:val="24"/>
        </w:rPr>
        <w:t xml:space="preserve">olemasolu, mida ei anna </w:t>
      </w:r>
      <w:r w:rsidR="005A4397" w:rsidRPr="00797585">
        <w:rPr>
          <w:rFonts w:ascii="Times New Roman" w:hAnsi="Times New Roman" w:cs="Times New Roman"/>
          <w:sz w:val="24"/>
          <w:szCs w:val="24"/>
        </w:rPr>
        <w:t xml:space="preserve">Maa- ja Ruumiamet, </w:t>
      </w:r>
      <w:r w:rsidR="00F32AF9" w:rsidRPr="00797585">
        <w:rPr>
          <w:rFonts w:ascii="Times New Roman" w:hAnsi="Times New Roman" w:cs="Times New Roman"/>
          <w:sz w:val="24"/>
          <w:szCs w:val="24"/>
        </w:rPr>
        <w:t xml:space="preserve">või </w:t>
      </w:r>
      <w:r w:rsidR="00390099" w:rsidRPr="00797585">
        <w:rPr>
          <w:rFonts w:ascii="Times New Roman" w:hAnsi="Times New Roman" w:cs="Times New Roman"/>
          <w:sz w:val="24"/>
          <w:szCs w:val="24"/>
        </w:rPr>
        <w:t xml:space="preserve">sellise </w:t>
      </w:r>
      <w:r w:rsidR="00F32AF9" w:rsidRPr="00797585">
        <w:rPr>
          <w:rFonts w:ascii="Times New Roman" w:hAnsi="Times New Roman" w:cs="Times New Roman"/>
          <w:sz w:val="24"/>
          <w:szCs w:val="24"/>
        </w:rPr>
        <w:t xml:space="preserve">teatise </w:t>
      </w:r>
      <w:r w:rsidR="00B466E2" w:rsidRPr="00797585">
        <w:rPr>
          <w:rFonts w:ascii="Times New Roman" w:hAnsi="Times New Roman" w:cs="Times New Roman"/>
          <w:sz w:val="24"/>
          <w:szCs w:val="24"/>
        </w:rPr>
        <w:t>esitamist</w:t>
      </w:r>
      <w:r w:rsidR="00F32AF9" w:rsidRPr="00797585">
        <w:rPr>
          <w:rFonts w:ascii="Times New Roman" w:hAnsi="Times New Roman" w:cs="Times New Roman"/>
          <w:sz w:val="24"/>
          <w:szCs w:val="24"/>
        </w:rPr>
        <w:t xml:space="preserve">, </w:t>
      </w:r>
      <w:r w:rsidR="00390099" w:rsidRPr="00797585">
        <w:rPr>
          <w:rFonts w:ascii="Times New Roman" w:hAnsi="Times New Roman" w:cs="Times New Roman"/>
          <w:sz w:val="24"/>
          <w:szCs w:val="24"/>
        </w:rPr>
        <w:t>mida ei menetle</w:t>
      </w:r>
      <w:r w:rsidR="00D22850" w:rsidRPr="00797585">
        <w:rPr>
          <w:rFonts w:ascii="Times New Roman" w:hAnsi="Times New Roman" w:cs="Times New Roman"/>
          <w:sz w:val="24"/>
          <w:szCs w:val="24"/>
        </w:rPr>
        <w:t xml:space="preserve"> </w:t>
      </w:r>
      <w:r w:rsidR="00E35130" w:rsidRPr="00797585">
        <w:rPr>
          <w:rFonts w:ascii="Times New Roman" w:hAnsi="Times New Roman" w:cs="Times New Roman"/>
          <w:sz w:val="24"/>
          <w:szCs w:val="24"/>
        </w:rPr>
        <w:t>Maa- ja Ruumiamet</w:t>
      </w:r>
      <w:r w:rsidR="001E3847" w:rsidRPr="00797585">
        <w:rPr>
          <w:rFonts w:ascii="Times New Roman" w:hAnsi="Times New Roman" w:cs="Times New Roman"/>
          <w:sz w:val="24"/>
          <w:szCs w:val="24"/>
        </w:rPr>
        <w:t xml:space="preserve">, </w:t>
      </w:r>
      <w:r w:rsidRPr="00797585">
        <w:rPr>
          <w:rFonts w:ascii="Times New Roman" w:hAnsi="Times New Roman" w:cs="Times New Roman"/>
          <w:sz w:val="24"/>
          <w:szCs w:val="24"/>
        </w:rPr>
        <w:t xml:space="preserve">siis kooskõlastab loa andja </w:t>
      </w:r>
      <w:r w:rsidR="00363D41" w:rsidRPr="00797585">
        <w:rPr>
          <w:rFonts w:ascii="Times New Roman" w:hAnsi="Times New Roman" w:cs="Times New Roman"/>
          <w:sz w:val="24"/>
          <w:szCs w:val="24"/>
        </w:rPr>
        <w:t xml:space="preserve">või teatise menetleja </w:t>
      </w:r>
      <w:r w:rsidRPr="00797585">
        <w:rPr>
          <w:rFonts w:ascii="Times New Roman" w:hAnsi="Times New Roman" w:cs="Times New Roman"/>
          <w:sz w:val="24"/>
          <w:szCs w:val="24"/>
        </w:rPr>
        <w:t>nimetatud tegevuse Maa- ja Ruumiametiga.</w:t>
      </w:r>
    </w:p>
    <w:p w14:paraId="31A0852E" w14:textId="77777777" w:rsidR="002106E0" w:rsidRPr="00797585" w:rsidRDefault="002106E0" w:rsidP="00D047E4">
      <w:pPr>
        <w:shd w:val="clear" w:color="auto" w:fill="FFFFFF" w:themeFill="background1"/>
        <w:spacing w:after="0" w:line="240" w:lineRule="auto"/>
        <w:jc w:val="both"/>
        <w:rPr>
          <w:rFonts w:ascii="Times New Roman" w:hAnsi="Times New Roman" w:cs="Times New Roman"/>
          <w:sz w:val="24"/>
          <w:szCs w:val="24"/>
        </w:rPr>
      </w:pPr>
    </w:p>
    <w:p w14:paraId="3F32A75C" w14:textId="27203DEF" w:rsidR="006E48EF" w:rsidRPr="00797585" w:rsidRDefault="00E93FE6" w:rsidP="00D047E4">
      <w:pPr>
        <w:shd w:val="clear" w:color="auto" w:fill="FFFFFF" w:themeFill="background1"/>
        <w:spacing w:after="0" w:line="240" w:lineRule="auto"/>
        <w:jc w:val="both"/>
        <w:rPr>
          <w:rFonts w:ascii="Times New Roman" w:hAnsi="Times New Roman" w:cs="Times New Roman"/>
          <w:sz w:val="24"/>
          <w:szCs w:val="24"/>
        </w:rPr>
      </w:pPr>
      <w:bookmarkStart w:id="71" w:name="_Hlk213435489"/>
      <w:r w:rsidRPr="00797585">
        <w:rPr>
          <w:rFonts w:ascii="Times New Roman" w:hAnsi="Times New Roman" w:cs="Times New Roman"/>
          <w:sz w:val="24"/>
          <w:szCs w:val="24"/>
        </w:rPr>
        <w:t xml:space="preserve">(2) Maa- ja Ruumiamet kooskõlastab maaparandussüsteemi mõjutava muu tegevuse, kui see ei </w:t>
      </w:r>
      <w:r w:rsidR="008C5DB2" w:rsidRPr="00797585">
        <w:rPr>
          <w:rFonts w:ascii="Times New Roman" w:hAnsi="Times New Roman" w:cs="Times New Roman"/>
          <w:sz w:val="24"/>
          <w:szCs w:val="24"/>
        </w:rPr>
        <w:t>kahjusta maaparandussüsteemi</w:t>
      </w:r>
      <w:r w:rsidR="00E15F52" w:rsidRPr="00797585">
        <w:rPr>
          <w:rFonts w:ascii="Times New Roman" w:hAnsi="Times New Roman" w:cs="Times New Roman"/>
          <w:sz w:val="24"/>
          <w:szCs w:val="24"/>
        </w:rPr>
        <w:t>,</w:t>
      </w:r>
      <w:r w:rsidR="008C5DB2" w:rsidRPr="00797585">
        <w:rPr>
          <w:rFonts w:ascii="Times New Roman" w:hAnsi="Times New Roman" w:cs="Times New Roman"/>
          <w:sz w:val="24"/>
          <w:szCs w:val="24"/>
        </w:rPr>
        <w:t xml:space="preserve"> </w:t>
      </w:r>
      <w:r w:rsidR="00D6161F" w:rsidRPr="00797585">
        <w:rPr>
          <w:rFonts w:ascii="Times New Roman" w:hAnsi="Times New Roman" w:cs="Times New Roman"/>
          <w:sz w:val="24"/>
          <w:szCs w:val="24"/>
        </w:rPr>
        <w:t xml:space="preserve">ei </w:t>
      </w:r>
      <w:r w:rsidRPr="00797585">
        <w:rPr>
          <w:rFonts w:ascii="Times New Roman" w:hAnsi="Times New Roman" w:cs="Times New Roman"/>
          <w:sz w:val="24"/>
          <w:szCs w:val="24"/>
        </w:rPr>
        <w:t xml:space="preserve">takista maaparandussüsteemi </w:t>
      </w:r>
      <w:r w:rsidR="008C5DB2" w:rsidRPr="00797585">
        <w:rPr>
          <w:rFonts w:ascii="Times New Roman" w:hAnsi="Times New Roman" w:cs="Times New Roman"/>
          <w:sz w:val="24"/>
          <w:szCs w:val="24"/>
        </w:rPr>
        <w:t xml:space="preserve">nõuetekohast </w:t>
      </w:r>
      <w:r w:rsidRPr="00797585">
        <w:rPr>
          <w:rFonts w:ascii="Times New Roman" w:hAnsi="Times New Roman" w:cs="Times New Roman"/>
          <w:sz w:val="24"/>
          <w:szCs w:val="24"/>
        </w:rPr>
        <w:t>toimimist</w:t>
      </w:r>
      <w:r w:rsidR="000330A5" w:rsidRPr="00797585">
        <w:rPr>
          <w:rFonts w:ascii="Times New Roman" w:hAnsi="Times New Roman" w:cs="Times New Roman"/>
          <w:sz w:val="24"/>
          <w:szCs w:val="24"/>
        </w:rPr>
        <w:t xml:space="preserve"> </w:t>
      </w:r>
      <w:r w:rsidR="00E15F52" w:rsidRPr="00797585">
        <w:rPr>
          <w:rFonts w:ascii="Times New Roman" w:hAnsi="Times New Roman" w:cs="Times New Roman"/>
          <w:sz w:val="24"/>
          <w:szCs w:val="24"/>
        </w:rPr>
        <w:t>ega</w:t>
      </w:r>
      <w:r w:rsidR="00B6523D" w:rsidRPr="00797585">
        <w:rPr>
          <w:rFonts w:ascii="Times New Roman" w:hAnsi="Times New Roman" w:cs="Times New Roman"/>
          <w:sz w:val="24"/>
          <w:szCs w:val="24"/>
        </w:rPr>
        <w:t xml:space="preserve"> eesvoolu</w:t>
      </w:r>
      <w:r w:rsidR="00E15F52" w:rsidRPr="00797585">
        <w:rPr>
          <w:rFonts w:ascii="Times New Roman" w:hAnsi="Times New Roman" w:cs="Times New Roman"/>
          <w:sz w:val="24"/>
          <w:szCs w:val="24"/>
        </w:rPr>
        <w:t>l</w:t>
      </w:r>
      <w:r w:rsidR="00B6523D" w:rsidRPr="00797585">
        <w:rPr>
          <w:rFonts w:ascii="Times New Roman" w:hAnsi="Times New Roman" w:cs="Times New Roman"/>
          <w:sz w:val="24"/>
          <w:szCs w:val="24"/>
        </w:rPr>
        <w:t xml:space="preserve"> </w:t>
      </w:r>
      <w:r w:rsidR="006E48EF" w:rsidRPr="00797585">
        <w:rPr>
          <w:rFonts w:ascii="Times New Roman" w:hAnsi="Times New Roman" w:cs="Times New Roman"/>
          <w:sz w:val="24"/>
          <w:szCs w:val="24"/>
        </w:rPr>
        <w:t>nõuetekohase hoiutöö tegemist</w:t>
      </w:r>
      <w:r w:rsidRPr="00797585">
        <w:rPr>
          <w:rFonts w:ascii="Times New Roman" w:hAnsi="Times New Roman" w:cs="Times New Roman"/>
          <w:sz w:val="24"/>
          <w:szCs w:val="24"/>
        </w:rPr>
        <w:t xml:space="preserve">. </w:t>
      </w:r>
    </w:p>
    <w:bookmarkEnd w:id="71"/>
    <w:p w14:paraId="3223C9A0" w14:textId="77777777" w:rsidR="006E48EF" w:rsidRPr="00797585" w:rsidRDefault="006E48EF" w:rsidP="00D047E4">
      <w:pPr>
        <w:shd w:val="clear" w:color="auto" w:fill="FFFFFF" w:themeFill="background1"/>
        <w:spacing w:after="0" w:line="240" w:lineRule="auto"/>
        <w:jc w:val="both"/>
        <w:rPr>
          <w:rFonts w:ascii="Times New Roman" w:hAnsi="Times New Roman" w:cs="Times New Roman"/>
          <w:sz w:val="24"/>
          <w:szCs w:val="24"/>
        </w:rPr>
      </w:pPr>
    </w:p>
    <w:p w14:paraId="34DC7779" w14:textId="4D4405F6" w:rsidR="00E93FE6" w:rsidRPr="00797585" w:rsidRDefault="006E48EF"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(3) </w:t>
      </w:r>
      <w:r w:rsidR="00E93FE6" w:rsidRPr="00797585">
        <w:rPr>
          <w:rFonts w:ascii="Times New Roman" w:hAnsi="Times New Roman" w:cs="Times New Roman"/>
          <w:sz w:val="24"/>
          <w:szCs w:val="24"/>
        </w:rPr>
        <w:t>Vajaduse</w:t>
      </w:r>
      <w:r w:rsidR="00E35130" w:rsidRPr="00797585">
        <w:rPr>
          <w:rFonts w:ascii="Times New Roman" w:hAnsi="Times New Roman" w:cs="Times New Roman"/>
          <w:sz w:val="24"/>
          <w:szCs w:val="24"/>
        </w:rPr>
        <w:t xml:space="preserve"> korral</w:t>
      </w:r>
      <w:r w:rsidR="00E93FE6" w:rsidRPr="00797585">
        <w:rPr>
          <w:rFonts w:ascii="Times New Roman" w:hAnsi="Times New Roman" w:cs="Times New Roman"/>
          <w:sz w:val="24"/>
          <w:szCs w:val="24"/>
        </w:rPr>
        <w:t xml:space="preserve"> määrab Maa- ja Ruumiamet</w:t>
      </w:r>
      <w:r w:rsidR="00F96EDF" w:rsidRPr="00797585">
        <w:rPr>
          <w:rFonts w:ascii="Times New Roman" w:hAnsi="Times New Roman" w:cs="Times New Roman"/>
          <w:sz w:val="24"/>
          <w:szCs w:val="24"/>
        </w:rPr>
        <w:t xml:space="preserve"> </w:t>
      </w:r>
      <w:r w:rsidR="00E35130" w:rsidRPr="00797585">
        <w:rPr>
          <w:rFonts w:ascii="Times New Roman" w:hAnsi="Times New Roman" w:cs="Times New Roman"/>
          <w:sz w:val="24"/>
          <w:szCs w:val="24"/>
        </w:rPr>
        <w:t>kooskõlastuse</w:t>
      </w:r>
      <w:r w:rsidR="00E93FE6" w:rsidRPr="00797585">
        <w:rPr>
          <w:rFonts w:ascii="Times New Roman" w:hAnsi="Times New Roman" w:cs="Times New Roman"/>
          <w:sz w:val="24"/>
          <w:szCs w:val="24"/>
        </w:rPr>
        <w:t xml:space="preserve"> </w:t>
      </w:r>
      <w:proofErr w:type="spellStart"/>
      <w:r w:rsidR="00E93FE6" w:rsidRPr="00797585">
        <w:rPr>
          <w:rFonts w:ascii="Times New Roman" w:hAnsi="Times New Roman" w:cs="Times New Roman"/>
          <w:sz w:val="24"/>
          <w:szCs w:val="24"/>
        </w:rPr>
        <w:t>kõrvaltingimused</w:t>
      </w:r>
      <w:proofErr w:type="spellEnd"/>
      <w:r w:rsidR="00E93FE6" w:rsidRPr="00797585">
        <w:rPr>
          <w:rFonts w:ascii="Times New Roman" w:hAnsi="Times New Roman" w:cs="Times New Roman"/>
          <w:sz w:val="24"/>
          <w:szCs w:val="24"/>
        </w:rPr>
        <w:t xml:space="preserve">, </w:t>
      </w:r>
      <w:r w:rsidR="001B0E76" w:rsidRPr="00797585">
        <w:rPr>
          <w:rFonts w:ascii="Times New Roman" w:hAnsi="Times New Roman" w:cs="Times New Roman"/>
          <w:sz w:val="24"/>
          <w:szCs w:val="24"/>
        </w:rPr>
        <w:t>millega tagatakse</w:t>
      </w:r>
      <w:r w:rsidR="00E93FE6" w:rsidRPr="00797585">
        <w:rPr>
          <w:rFonts w:ascii="Times New Roman" w:hAnsi="Times New Roman" w:cs="Times New Roman"/>
          <w:sz w:val="24"/>
          <w:szCs w:val="24"/>
        </w:rPr>
        <w:t xml:space="preserve"> maaparandussüsteemi </w:t>
      </w:r>
      <w:r w:rsidR="00D769A6" w:rsidRPr="00797585">
        <w:rPr>
          <w:rFonts w:ascii="Times New Roman" w:hAnsi="Times New Roman" w:cs="Times New Roman"/>
          <w:sz w:val="24"/>
          <w:szCs w:val="24"/>
        </w:rPr>
        <w:t>nõuetekoha</w:t>
      </w:r>
      <w:r w:rsidR="001B0E76" w:rsidRPr="00797585">
        <w:rPr>
          <w:rFonts w:ascii="Times New Roman" w:hAnsi="Times New Roman" w:cs="Times New Roman"/>
          <w:sz w:val="24"/>
          <w:szCs w:val="24"/>
        </w:rPr>
        <w:t>ne</w:t>
      </w:r>
      <w:r w:rsidR="00D769A6" w:rsidRPr="00797585">
        <w:rPr>
          <w:rFonts w:ascii="Times New Roman" w:hAnsi="Times New Roman" w:cs="Times New Roman"/>
          <w:sz w:val="24"/>
          <w:szCs w:val="24"/>
        </w:rPr>
        <w:t xml:space="preserve"> </w:t>
      </w:r>
      <w:r w:rsidR="00E93FE6" w:rsidRPr="00797585">
        <w:rPr>
          <w:rFonts w:ascii="Times New Roman" w:hAnsi="Times New Roman" w:cs="Times New Roman"/>
          <w:sz w:val="24"/>
          <w:szCs w:val="24"/>
        </w:rPr>
        <w:t>toimimi</w:t>
      </w:r>
      <w:r w:rsidR="001B0E76" w:rsidRPr="00797585">
        <w:rPr>
          <w:rFonts w:ascii="Times New Roman" w:hAnsi="Times New Roman" w:cs="Times New Roman"/>
          <w:sz w:val="24"/>
          <w:szCs w:val="24"/>
        </w:rPr>
        <w:t>ne</w:t>
      </w:r>
      <w:r w:rsidR="00E93FE6" w:rsidRPr="00797585">
        <w:rPr>
          <w:rFonts w:ascii="Times New Roman" w:hAnsi="Times New Roman" w:cs="Times New Roman"/>
          <w:sz w:val="24"/>
          <w:szCs w:val="24"/>
        </w:rPr>
        <w:t xml:space="preserve">, sealhulgas kohustuse </w:t>
      </w:r>
      <w:r w:rsidR="00CE283C" w:rsidRPr="00797585">
        <w:rPr>
          <w:rFonts w:ascii="Times New Roman" w:hAnsi="Times New Roman" w:cs="Times New Roman"/>
          <w:sz w:val="24"/>
          <w:szCs w:val="24"/>
        </w:rPr>
        <w:t xml:space="preserve">maaparandussüsteemi mõjutava muu </w:t>
      </w:r>
      <w:r w:rsidR="00E93FE6" w:rsidRPr="00797585">
        <w:rPr>
          <w:rFonts w:ascii="Times New Roman" w:hAnsi="Times New Roman" w:cs="Times New Roman"/>
          <w:sz w:val="24"/>
          <w:szCs w:val="24"/>
        </w:rPr>
        <w:t>tegevuse võimaldamiseks maaparandussüsteem uuendada või rekonstrueerida</w:t>
      </w:r>
      <w:r w:rsidR="00D6161F" w:rsidRPr="00797585">
        <w:rPr>
          <w:rFonts w:ascii="Times New Roman" w:hAnsi="Times New Roman" w:cs="Times New Roman"/>
          <w:sz w:val="24"/>
          <w:szCs w:val="24"/>
        </w:rPr>
        <w:t>,</w:t>
      </w:r>
      <w:r w:rsidR="00E93FE6" w:rsidRPr="00797585">
        <w:rPr>
          <w:rFonts w:ascii="Times New Roman" w:hAnsi="Times New Roman" w:cs="Times New Roman"/>
          <w:sz w:val="24"/>
          <w:szCs w:val="24"/>
        </w:rPr>
        <w:t xml:space="preserve"> ja </w:t>
      </w:r>
      <w:r w:rsidR="00445537" w:rsidRPr="00797585">
        <w:rPr>
          <w:rFonts w:ascii="Times New Roman" w:hAnsi="Times New Roman" w:cs="Times New Roman"/>
          <w:sz w:val="24"/>
          <w:szCs w:val="24"/>
        </w:rPr>
        <w:t>uuendamise või rekonstrueerimise</w:t>
      </w:r>
      <w:r w:rsidR="00E93FE6" w:rsidRPr="00797585">
        <w:rPr>
          <w:rFonts w:ascii="Times New Roman" w:hAnsi="Times New Roman" w:cs="Times New Roman"/>
          <w:sz w:val="24"/>
          <w:szCs w:val="24"/>
        </w:rPr>
        <w:t xml:space="preserve"> lõpetamise tähtpäeva.</w:t>
      </w:r>
      <w:r w:rsidR="001B0E76" w:rsidRPr="00797585">
        <w:t xml:space="preserve"> </w:t>
      </w:r>
    </w:p>
    <w:p w14:paraId="1D72A49F" w14:textId="77777777" w:rsidR="002106E0" w:rsidRPr="00797585" w:rsidRDefault="002106E0" w:rsidP="00D047E4">
      <w:pPr>
        <w:shd w:val="clear" w:color="auto" w:fill="FFFFFF" w:themeFill="background1"/>
        <w:spacing w:after="0" w:line="240" w:lineRule="auto"/>
        <w:jc w:val="both"/>
        <w:rPr>
          <w:rFonts w:ascii="Times New Roman" w:hAnsi="Times New Roman" w:cs="Times New Roman"/>
          <w:sz w:val="24"/>
          <w:szCs w:val="24"/>
        </w:rPr>
      </w:pPr>
    </w:p>
    <w:p w14:paraId="23DF9B1C" w14:textId="474DCC7F" w:rsidR="00C305FF" w:rsidRPr="00797585" w:rsidRDefault="001A4567" w:rsidP="00953F81">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(4) </w:t>
      </w:r>
      <w:r w:rsidR="006F5D48" w:rsidRPr="00797585">
        <w:rPr>
          <w:rFonts w:ascii="Times New Roman" w:hAnsi="Times New Roman" w:cs="Times New Roman"/>
          <w:sz w:val="24"/>
          <w:szCs w:val="24"/>
        </w:rPr>
        <w:t xml:space="preserve">Maa- ja Ruumiamet </w:t>
      </w:r>
      <w:r w:rsidR="00383F0A" w:rsidRPr="00797585">
        <w:rPr>
          <w:rFonts w:ascii="Times New Roman" w:hAnsi="Times New Roman" w:cs="Times New Roman"/>
          <w:sz w:val="24"/>
          <w:szCs w:val="24"/>
        </w:rPr>
        <w:t>jätab</w:t>
      </w:r>
      <w:r w:rsidR="006F5D48" w:rsidRPr="00797585">
        <w:rPr>
          <w:rFonts w:ascii="Times New Roman" w:hAnsi="Times New Roman" w:cs="Times New Roman"/>
          <w:sz w:val="24"/>
          <w:szCs w:val="24"/>
        </w:rPr>
        <w:t xml:space="preserve"> maaparandussüsteemi mõjutava muu tegevus</w:t>
      </w:r>
      <w:r w:rsidR="00383F0A" w:rsidRPr="00797585">
        <w:rPr>
          <w:rFonts w:ascii="Times New Roman" w:hAnsi="Times New Roman" w:cs="Times New Roman"/>
          <w:sz w:val="24"/>
          <w:szCs w:val="24"/>
        </w:rPr>
        <w:t>e kooskõlastamata</w:t>
      </w:r>
      <w:r w:rsidR="006F5D48" w:rsidRPr="00797585">
        <w:rPr>
          <w:rFonts w:ascii="Times New Roman" w:hAnsi="Times New Roman" w:cs="Times New Roman"/>
          <w:sz w:val="24"/>
          <w:szCs w:val="24"/>
        </w:rPr>
        <w:t xml:space="preserve">, kui </w:t>
      </w:r>
      <w:r w:rsidR="00C305FF" w:rsidRPr="00797585">
        <w:rPr>
          <w:rFonts w:ascii="Times New Roman" w:hAnsi="Times New Roman" w:cs="Times New Roman"/>
          <w:sz w:val="24"/>
          <w:szCs w:val="24"/>
        </w:rPr>
        <w:t xml:space="preserve">seda tegevust ei ole võimalik teha selliselt, et </w:t>
      </w:r>
      <w:r w:rsidR="00AE0DE7" w:rsidRPr="00797585">
        <w:rPr>
          <w:rFonts w:ascii="Times New Roman" w:hAnsi="Times New Roman" w:cs="Times New Roman"/>
          <w:sz w:val="24"/>
          <w:szCs w:val="24"/>
        </w:rPr>
        <w:t>oleks</w:t>
      </w:r>
      <w:r w:rsidR="006F5D48" w:rsidRPr="00797585">
        <w:rPr>
          <w:rFonts w:ascii="Times New Roman" w:hAnsi="Times New Roman" w:cs="Times New Roman"/>
          <w:sz w:val="24"/>
          <w:szCs w:val="24"/>
        </w:rPr>
        <w:t xml:space="preserve"> </w:t>
      </w:r>
      <w:r w:rsidR="00C305FF" w:rsidRPr="00797585">
        <w:rPr>
          <w:rFonts w:ascii="Times New Roman" w:hAnsi="Times New Roman" w:cs="Times New Roman"/>
          <w:sz w:val="24"/>
          <w:szCs w:val="24"/>
        </w:rPr>
        <w:t>taga</w:t>
      </w:r>
      <w:r w:rsidR="00AE0DE7" w:rsidRPr="00797585">
        <w:rPr>
          <w:rFonts w:ascii="Times New Roman" w:hAnsi="Times New Roman" w:cs="Times New Roman"/>
          <w:sz w:val="24"/>
          <w:szCs w:val="24"/>
        </w:rPr>
        <w:t>tud</w:t>
      </w:r>
      <w:r w:rsidR="00C305FF" w:rsidRPr="00797585">
        <w:rPr>
          <w:rFonts w:ascii="Times New Roman" w:hAnsi="Times New Roman" w:cs="Times New Roman"/>
          <w:sz w:val="24"/>
          <w:szCs w:val="24"/>
        </w:rPr>
        <w:t xml:space="preserve"> </w:t>
      </w:r>
      <w:r w:rsidR="006F5D48" w:rsidRPr="00797585">
        <w:rPr>
          <w:rFonts w:ascii="Times New Roman" w:hAnsi="Times New Roman" w:cs="Times New Roman"/>
          <w:sz w:val="24"/>
          <w:szCs w:val="24"/>
        </w:rPr>
        <w:t>maaparandussüsteemi nõuetekoha</w:t>
      </w:r>
      <w:r w:rsidR="009920DF" w:rsidRPr="00797585">
        <w:rPr>
          <w:rFonts w:ascii="Times New Roman" w:hAnsi="Times New Roman" w:cs="Times New Roman"/>
          <w:sz w:val="24"/>
          <w:szCs w:val="24"/>
        </w:rPr>
        <w:t>ne</w:t>
      </w:r>
      <w:r w:rsidR="006F5D48" w:rsidRPr="00797585">
        <w:rPr>
          <w:rFonts w:ascii="Times New Roman" w:hAnsi="Times New Roman" w:cs="Times New Roman"/>
          <w:sz w:val="24"/>
          <w:szCs w:val="24"/>
        </w:rPr>
        <w:t xml:space="preserve"> toimimi</w:t>
      </w:r>
      <w:r w:rsidR="009920DF" w:rsidRPr="00797585">
        <w:rPr>
          <w:rFonts w:ascii="Times New Roman" w:hAnsi="Times New Roman" w:cs="Times New Roman"/>
          <w:sz w:val="24"/>
          <w:szCs w:val="24"/>
        </w:rPr>
        <w:t>n</w:t>
      </w:r>
      <w:r w:rsidR="00C305FF" w:rsidRPr="00797585">
        <w:rPr>
          <w:rFonts w:ascii="Times New Roman" w:hAnsi="Times New Roman" w:cs="Times New Roman"/>
          <w:sz w:val="24"/>
          <w:szCs w:val="24"/>
        </w:rPr>
        <w:t>e.</w:t>
      </w:r>
    </w:p>
    <w:p w14:paraId="5240ACA0" w14:textId="77777777" w:rsidR="001A4567" w:rsidRPr="00797585" w:rsidRDefault="001A4567" w:rsidP="00D047E4">
      <w:pPr>
        <w:shd w:val="clear" w:color="auto" w:fill="FFFFFF" w:themeFill="background1"/>
        <w:spacing w:after="0" w:line="240" w:lineRule="auto"/>
        <w:jc w:val="both"/>
        <w:rPr>
          <w:rFonts w:ascii="Times New Roman" w:hAnsi="Times New Roman" w:cs="Times New Roman"/>
          <w:sz w:val="24"/>
          <w:szCs w:val="24"/>
        </w:rPr>
      </w:pPr>
    </w:p>
    <w:p w14:paraId="7A917470" w14:textId="660DFDBA" w:rsidR="00F45579" w:rsidRPr="00797585" w:rsidRDefault="00E93FE6" w:rsidP="00D047E4">
      <w:pPr>
        <w:shd w:val="clear" w:color="auto" w:fill="FFFFFF" w:themeFill="background1"/>
        <w:spacing w:after="0" w:line="240" w:lineRule="auto"/>
        <w:jc w:val="both"/>
        <w:rPr>
          <w:rFonts w:ascii="Times New Roman" w:hAnsi="Times New Roman" w:cs="Times New Roman"/>
          <w:sz w:val="24"/>
          <w:szCs w:val="24"/>
        </w:rPr>
      </w:pPr>
      <w:commentRangeStart w:id="72"/>
      <w:r w:rsidRPr="530FA28D">
        <w:rPr>
          <w:rFonts w:ascii="Times New Roman" w:hAnsi="Times New Roman" w:cs="Times New Roman"/>
          <w:sz w:val="24"/>
          <w:szCs w:val="24"/>
        </w:rPr>
        <w:t>(</w:t>
      </w:r>
      <w:r w:rsidR="001A4567" w:rsidRPr="530FA28D">
        <w:rPr>
          <w:rFonts w:ascii="Times New Roman" w:hAnsi="Times New Roman" w:cs="Times New Roman"/>
          <w:sz w:val="24"/>
          <w:szCs w:val="24"/>
        </w:rPr>
        <w:t>5</w:t>
      </w:r>
      <w:r w:rsidRPr="530FA28D">
        <w:rPr>
          <w:rFonts w:ascii="Times New Roman" w:hAnsi="Times New Roman" w:cs="Times New Roman"/>
          <w:sz w:val="24"/>
          <w:szCs w:val="24"/>
        </w:rPr>
        <w:t>)</w:t>
      </w:r>
      <w:commentRangeEnd w:id="72"/>
      <w:r>
        <w:commentReference w:id="72"/>
      </w:r>
      <w:r w:rsidRPr="530FA28D">
        <w:rPr>
          <w:rFonts w:ascii="Times New Roman" w:hAnsi="Times New Roman" w:cs="Times New Roman"/>
          <w:sz w:val="24"/>
          <w:szCs w:val="24"/>
        </w:rPr>
        <w:t xml:space="preserve"> </w:t>
      </w:r>
      <w:bookmarkStart w:id="73" w:name="_Hlk212459600"/>
      <w:r w:rsidRPr="530FA28D">
        <w:rPr>
          <w:rFonts w:ascii="Times New Roman" w:hAnsi="Times New Roman" w:cs="Times New Roman"/>
          <w:sz w:val="24"/>
          <w:szCs w:val="24"/>
        </w:rPr>
        <w:t xml:space="preserve">Maa- ja Ruumiamet kooskõlastab </w:t>
      </w:r>
      <w:bookmarkStart w:id="74" w:name="_Hlk212459450"/>
      <w:r w:rsidR="00F63134" w:rsidRPr="530FA28D">
        <w:rPr>
          <w:rFonts w:ascii="Times New Roman" w:hAnsi="Times New Roman" w:cs="Times New Roman"/>
          <w:sz w:val="24"/>
          <w:szCs w:val="24"/>
        </w:rPr>
        <w:t xml:space="preserve">käesoleva seaduse </w:t>
      </w:r>
      <w:r w:rsidRPr="530FA28D">
        <w:rPr>
          <w:rFonts w:ascii="Times New Roman" w:hAnsi="Times New Roman" w:cs="Times New Roman"/>
          <w:sz w:val="24"/>
          <w:szCs w:val="24"/>
        </w:rPr>
        <w:t>§ 50</w:t>
      </w:r>
      <w:r w:rsidRPr="530FA28D">
        <w:rPr>
          <w:rFonts w:ascii="Times New Roman" w:hAnsi="Times New Roman" w:cs="Times New Roman"/>
          <w:sz w:val="24"/>
          <w:szCs w:val="24"/>
          <w:vertAlign w:val="superscript"/>
        </w:rPr>
        <w:t>1</w:t>
      </w:r>
      <w:r w:rsidRPr="530FA28D">
        <w:rPr>
          <w:rFonts w:ascii="Times New Roman" w:hAnsi="Times New Roman" w:cs="Times New Roman"/>
          <w:sz w:val="24"/>
          <w:szCs w:val="24"/>
        </w:rPr>
        <w:t xml:space="preserve"> lõike </w:t>
      </w:r>
      <w:r w:rsidR="00B6523D" w:rsidRPr="530FA28D">
        <w:rPr>
          <w:rFonts w:ascii="Times New Roman" w:hAnsi="Times New Roman" w:cs="Times New Roman"/>
          <w:sz w:val="24"/>
          <w:szCs w:val="24"/>
        </w:rPr>
        <w:t xml:space="preserve">3 </w:t>
      </w:r>
      <w:r w:rsidR="00F45579" w:rsidRPr="530FA28D">
        <w:rPr>
          <w:rFonts w:ascii="Times New Roman" w:hAnsi="Times New Roman" w:cs="Times New Roman"/>
          <w:sz w:val="24"/>
          <w:szCs w:val="24"/>
        </w:rPr>
        <w:t xml:space="preserve">punktides 1‒8 </w:t>
      </w:r>
      <w:r w:rsidRPr="530FA28D">
        <w:rPr>
          <w:rFonts w:ascii="Times New Roman" w:hAnsi="Times New Roman" w:cs="Times New Roman"/>
          <w:sz w:val="24"/>
          <w:szCs w:val="24"/>
        </w:rPr>
        <w:t xml:space="preserve">nimetatud maaparandussüsteemi mõjutava muu tegevuse </w:t>
      </w:r>
      <w:bookmarkEnd w:id="74"/>
      <w:r w:rsidRPr="530FA28D">
        <w:rPr>
          <w:rFonts w:ascii="Times New Roman" w:hAnsi="Times New Roman" w:cs="Times New Roman"/>
          <w:sz w:val="24"/>
          <w:szCs w:val="24"/>
        </w:rPr>
        <w:t xml:space="preserve">või </w:t>
      </w:r>
      <w:r w:rsidR="00F45579" w:rsidRPr="530FA28D">
        <w:rPr>
          <w:rFonts w:ascii="Times New Roman" w:hAnsi="Times New Roman" w:cs="Times New Roman"/>
          <w:sz w:val="24"/>
          <w:szCs w:val="24"/>
        </w:rPr>
        <w:t>jätab nimetatud tegevuse kooskõlastamata</w:t>
      </w:r>
      <w:r w:rsidRPr="530FA28D">
        <w:rPr>
          <w:rFonts w:ascii="Times New Roman" w:hAnsi="Times New Roman" w:cs="Times New Roman"/>
          <w:sz w:val="24"/>
          <w:szCs w:val="24"/>
        </w:rPr>
        <w:t xml:space="preserve"> kümne päeva jooksul </w:t>
      </w:r>
      <w:bookmarkStart w:id="75" w:name="_Hlk213417992"/>
      <w:r w:rsidRPr="530FA28D">
        <w:rPr>
          <w:rFonts w:ascii="Times New Roman" w:hAnsi="Times New Roman" w:cs="Times New Roman"/>
          <w:sz w:val="24"/>
          <w:szCs w:val="24"/>
        </w:rPr>
        <w:t>asjakohase taotluse või teatise saamisest arvates</w:t>
      </w:r>
      <w:bookmarkEnd w:id="75"/>
      <w:r w:rsidR="00BF22BF" w:rsidRPr="530FA28D">
        <w:rPr>
          <w:rFonts w:ascii="Times New Roman" w:hAnsi="Times New Roman" w:cs="Times New Roman"/>
          <w:sz w:val="24"/>
          <w:szCs w:val="24"/>
        </w:rPr>
        <w:t>.</w:t>
      </w:r>
      <w:r w:rsidRPr="530FA28D">
        <w:rPr>
          <w:rFonts w:ascii="Times New Roman" w:hAnsi="Times New Roman" w:cs="Times New Roman"/>
          <w:sz w:val="24"/>
          <w:szCs w:val="24"/>
        </w:rPr>
        <w:t xml:space="preserve"> </w:t>
      </w:r>
    </w:p>
    <w:bookmarkEnd w:id="73"/>
    <w:p w14:paraId="20E534BE" w14:textId="77777777" w:rsidR="00F45579" w:rsidRPr="00797585" w:rsidRDefault="00F45579" w:rsidP="00D047E4">
      <w:pPr>
        <w:shd w:val="clear" w:color="auto" w:fill="FFFFFF" w:themeFill="background1"/>
        <w:spacing w:after="0" w:line="240" w:lineRule="auto"/>
        <w:jc w:val="both"/>
        <w:rPr>
          <w:rFonts w:ascii="Times New Roman" w:hAnsi="Times New Roman" w:cs="Times New Roman"/>
          <w:sz w:val="24"/>
          <w:szCs w:val="24"/>
        </w:rPr>
      </w:pPr>
    </w:p>
    <w:p w14:paraId="08E0312E" w14:textId="6E5E69D6" w:rsidR="00E93FE6" w:rsidRPr="00797585" w:rsidRDefault="00F45579"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w:t>
      </w:r>
      <w:r w:rsidR="001A4567" w:rsidRPr="00797585">
        <w:rPr>
          <w:rFonts w:ascii="Times New Roman" w:hAnsi="Times New Roman" w:cs="Times New Roman"/>
          <w:sz w:val="24"/>
          <w:szCs w:val="24"/>
        </w:rPr>
        <w:t>6</w:t>
      </w:r>
      <w:r w:rsidRPr="00797585">
        <w:rPr>
          <w:rFonts w:ascii="Times New Roman" w:hAnsi="Times New Roman" w:cs="Times New Roman"/>
          <w:sz w:val="24"/>
          <w:szCs w:val="24"/>
        </w:rPr>
        <w:t>) Maa- ja Ruumiamet kooskõlastab käesoleva seaduse § 50</w:t>
      </w:r>
      <w:r w:rsidRPr="00797585">
        <w:rPr>
          <w:rFonts w:ascii="Times New Roman" w:hAnsi="Times New Roman" w:cs="Times New Roman"/>
          <w:sz w:val="24"/>
          <w:szCs w:val="24"/>
          <w:vertAlign w:val="superscript"/>
        </w:rPr>
        <w:t>1</w:t>
      </w:r>
      <w:r w:rsidRPr="00797585">
        <w:rPr>
          <w:rFonts w:ascii="Times New Roman" w:hAnsi="Times New Roman" w:cs="Times New Roman"/>
          <w:sz w:val="24"/>
          <w:szCs w:val="24"/>
        </w:rPr>
        <w:t xml:space="preserve"> lõike </w:t>
      </w:r>
      <w:r w:rsidR="00B6523D" w:rsidRPr="00797585">
        <w:rPr>
          <w:rFonts w:ascii="Times New Roman" w:hAnsi="Times New Roman" w:cs="Times New Roman"/>
          <w:sz w:val="24"/>
          <w:szCs w:val="24"/>
        </w:rPr>
        <w:t>3</w:t>
      </w:r>
      <w:r w:rsidRPr="00797585">
        <w:rPr>
          <w:rFonts w:ascii="Times New Roman" w:hAnsi="Times New Roman" w:cs="Times New Roman"/>
          <w:sz w:val="24"/>
          <w:szCs w:val="24"/>
        </w:rPr>
        <w:t xml:space="preserve"> punktis 9 nimetatud maaparandussüsteemi mõjutava muu tegevuse või jätab nimetatud tegevuse kooskõlastamata </w:t>
      </w:r>
      <w:r w:rsidR="00363D41" w:rsidRPr="00797585">
        <w:rPr>
          <w:rFonts w:ascii="Times New Roman" w:hAnsi="Times New Roman" w:cs="Times New Roman"/>
          <w:sz w:val="24"/>
          <w:szCs w:val="24"/>
        </w:rPr>
        <w:t>60</w:t>
      </w:r>
      <w:r w:rsidRPr="00797585">
        <w:rPr>
          <w:rFonts w:ascii="Times New Roman" w:hAnsi="Times New Roman" w:cs="Times New Roman"/>
          <w:sz w:val="24"/>
          <w:szCs w:val="24"/>
        </w:rPr>
        <w:t xml:space="preserve"> päeva jooksul</w:t>
      </w:r>
      <w:r w:rsidR="00174768" w:rsidRPr="00797585">
        <w:rPr>
          <w:rFonts w:ascii="Times New Roman" w:hAnsi="Times New Roman" w:cs="Times New Roman"/>
          <w:sz w:val="24"/>
          <w:szCs w:val="24"/>
        </w:rPr>
        <w:t xml:space="preserve"> asjakohase taotluse või teatise saamisest arvates.</w:t>
      </w:r>
    </w:p>
    <w:p w14:paraId="4935644C" w14:textId="77777777" w:rsidR="002106E0" w:rsidRPr="00797585" w:rsidRDefault="002106E0" w:rsidP="00D047E4">
      <w:pPr>
        <w:shd w:val="clear" w:color="auto" w:fill="FFFFFF" w:themeFill="background1"/>
        <w:spacing w:after="0" w:line="240" w:lineRule="auto"/>
        <w:jc w:val="both"/>
        <w:rPr>
          <w:rFonts w:ascii="Times New Roman" w:hAnsi="Times New Roman" w:cs="Times New Roman"/>
          <w:b/>
          <w:bCs/>
          <w:kern w:val="2"/>
          <w:sz w:val="24"/>
          <w:szCs w:val="24"/>
          <w14:ligatures w14:val="standardContextual"/>
        </w:rPr>
      </w:pPr>
    </w:p>
    <w:p w14:paraId="7A4D91F2" w14:textId="555899CF" w:rsidR="00AD6179" w:rsidRPr="00797585" w:rsidRDefault="00AD6179"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w:t>
      </w:r>
      <w:r w:rsidR="001A4567" w:rsidRPr="00797585">
        <w:rPr>
          <w:rFonts w:ascii="Times New Roman" w:hAnsi="Times New Roman" w:cs="Times New Roman"/>
          <w:sz w:val="24"/>
          <w:szCs w:val="24"/>
        </w:rPr>
        <w:t>7)</w:t>
      </w:r>
      <w:r w:rsidRPr="00797585">
        <w:rPr>
          <w:rFonts w:ascii="Times New Roman" w:hAnsi="Times New Roman" w:cs="Times New Roman"/>
          <w:sz w:val="24"/>
          <w:szCs w:val="24"/>
        </w:rPr>
        <w:t xml:space="preserve"> Maaparandussüsteemi mõjutava muu tegevuse</w:t>
      </w:r>
      <w:r w:rsidR="0004575E" w:rsidRPr="00797585">
        <w:rPr>
          <w:rFonts w:ascii="Times New Roman" w:hAnsi="Times New Roman" w:cs="Times New Roman"/>
          <w:sz w:val="24"/>
          <w:szCs w:val="24"/>
        </w:rPr>
        <w:t>ga alustamiseks</w:t>
      </w:r>
      <w:r w:rsidRPr="00797585">
        <w:rPr>
          <w:rFonts w:ascii="Times New Roman" w:hAnsi="Times New Roman" w:cs="Times New Roman"/>
          <w:sz w:val="24"/>
          <w:szCs w:val="24"/>
        </w:rPr>
        <w:t xml:space="preserve"> loetakse </w:t>
      </w:r>
      <w:r w:rsidR="00E70474" w:rsidRPr="00797585">
        <w:rPr>
          <w:rFonts w:ascii="Times New Roman" w:hAnsi="Times New Roman" w:cs="Times New Roman"/>
          <w:sz w:val="24"/>
          <w:szCs w:val="24"/>
        </w:rPr>
        <w:t xml:space="preserve">Maa- ja Ruumiameti </w:t>
      </w:r>
      <w:r w:rsidRPr="00797585">
        <w:rPr>
          <w:rFonts w:ascii="Times New Roman" w:hAnsi="Times New Roman" w:cs="Times New Roman"/>
          <w:sz w:val="24"/>
          <w:szCs w:val="24"/>
        </w:rPr>
        <w:t>nõusolek antuks, kui Maa- ja Ruumiamet</w:t>
      </w:r>
      <w:r w:rsidR="00174768" w:rsidRPr="00797585">
        <w:rPr>
          <w:rFonts w:ascii="Times New Roman" w:hAnsi="Times New Roman" w:cs="Times New Roman"/>
          <w:sz w:val="24"/>
          <w:szCs w:val="24"/>
        </w:rPr>
        <w:t xml:space="preserve"> on nimetatud tegevuse kooskõlastanud</w:t>
      </w:r>
      <w:r w:rsidR="00E70474" w:rsidRPr="00797585">
        <w:rPr>
          <w:rFonts w:ascii="Times New Roman" w:hAnsi="Times New Roman" w:cs="Times New Roman"/>
          <w:sz w:val="24"/>
          <w:szCs w:val="24"/>
        </w:rPr>
        <w:t>.</w:t>
      </w:r>
    </w:p>
    <w:p w14:paraId="60354E6D" w14:textId="77777777" w:rsidR="00AD6179" w:rsidRPr="00797585" w:rsidRDefault="00AD6179" w:rsidP="00D047E4">
      <w:pPr>
        <w:shd w:val="clear" w:color="auto" w:fill="FFFFFF" w:themeFill="background1"/>
        <w:spacing w:after="0" w:line="240" w:lineRule="auto"/>
        <w:jc w:val="both"/>
        <w:rPr>
          <w:rFonts w:ascii="Times New Roman" w:hAnsi="Times New Roman" w:cs="Times New Roman"/>
          <w:b/>
          <w:bCs/>
          <w:kern w:val="2"/>
          <w:sz w:val="24"/>
          <w:szCs w:val="24"/>
          <w14:ligatures w14:val="standardContextual"/>
        </w:rPr>
      </w:pPr>
    </w:p>
    <w:p w14:paraId="1BCB6B7C" w14:textId="19B2DAE7" w:rsidR="00E93FE6" w:rsidRPr="00797585" w:rsidRDefault="00E93FE6" w:rsidP="00D047E4">
      <w:pPr>
        <w:shd w:val="clear" w:color="auto" w:fill="FFFFFF" w:themeFill="background1"/>
        <w:spacing w:after="0" w:line="240" w:lineRule="auto"/>
        <w:jc w:val="both"/>
        <w:rPr>
          <w:rFonts w:ascii="Times New Roman" w:hAnsi="Times New Roman" w:cs="Times New Roman"/>
          <w:b/>
          <w:bCs/>
          <w:kern w:val="2"/>
          <w:sz w:val="24"/>
          <w:szCs w:val="24"/>
          <w14:ligatures w14:val="standardContextual"/>
        </w:rPr>
      </w:pPr>
      <w:r w:rsidRPr="00797585">
        <w:rPr>
          <w:rFonts w:ascii="Times New Roman" w:hAnsi="Times New Roman" w:cs="Times New Roman"/>
          <w:b/>
          <w:bCs/>
          <w:kern w:val="2"/>
          <w:sz w:val="24"/>
          <w:szCs w:val="24"/>
          <w14:ligatures w14:val="standardContextual"/>
        </w:rPr>
        <w:t>§ 50</w:t>
      </w:r>
      <w:r w:rsidRPr="00797585">
        <w:rPr>
          <w:rFonts w:ascii="Times New Roman" w:hAnsi="Times New Roman" w:cs="Times New Roman"/>
          <w:b/>
          <w:bCs/>
          <w:kern w:val="2"/>
          <w:sz w:val="24"/>
          <w:szCs w:val="24"/>
          <w:vertAlign w:val="superscript"/>
          <w14:ligatures w14:val="standardContextual"/>
        </w:rPr>
        <w:t>3</w:t>
      </w:r>
      <w:r w:rsidR="00517D01" w:rsidRPr="00797585">
        <w:rPr>
          <w:rFonts w:ascii="Times New Roman" w:hAnsi="Times New Roman" w:cs="Times New Roman"/>
          <w:b/>
          <w:bCs/>
          <w:kern w:val="2"/>
          <w:sz w:val="24"/>
          <w:szCs w:val="24"/>
          <w14:ligatures w14:val="standardContextual"/>
        </w:rPr>
        <w:t xml:space="preserve">. </w:t>
      </w:r>
      <w:r w:rsidRPr="00797585">
        <w:rPr>
          <w:rFonts w:ascii="Times New Roman" w:hAnsi="Times New Roman" w:cs="Times New Roman"/>
          <w:b/>
          <w:bCs/>
          <w:kern w:val="2"/>
          <w:sz w:val="24"/>
          <w:szCs w:val="24"/>
          <w14:ligatures w14:val="standardContextual"/>
        </w:rPr>
        <w:t>Maaparandussüsteemi mõjutavast muust tegevusest teavitamine</w:t>
      </w:r>
      <w:r w:rsidR="00717F1C" w:rsidRPr="00797585">
        <w:rPr>
          <w:rFonts w:ascii="Times New Roman" w:hAnsi="Times New Roman" w:cs="Times New Roman"/>
          <w:b/>
          <w:bCs/>
          <w:kern w:val="2"/>
          <w:sz w:val="24"/>
          <w:szCs w:val="24"/>
          <w14:ligatures w14:val="standardContextual"/>
        </w:rPr>
        <w:t xml:space="preserve"> ning</w:t>
      </w:r>
      <w:r w:rsidR="007B7B2F" w:rsidRPr="00797585">
        <w:rPr>
          <w:rFonts w:ascii="Times New Roman" w:hAnsi="Times New Roman" w:cs="Times New Roman"/>
          <w:b/>
          <w:bCs/>
          <w:kern w:val="2"/>
          <w:sz w:val="24"/>
          <w:szCs w:val="24"/>
          <w14:ligatures w14:val="standardContextual"/>
        </w:rPr>
        <w:t xml:space="preserve"> selle</w:t>
      </w:r>
      <w:r w:rsidR="0092102B" w:rsidRPr="00797585">
        <w:rPr>
          <w:rFonts w:ascii="Times New Roman" w:hAnsi="Times New Roman" w:cs="Times New Roman"/>
          <w:b/>
          <w:bCs/>
          <w:kern w:val="2"/>
          <w:sz w:val="24"/>
          <w:szCs w:val="24"/>
          <w14:ligatures w14:val="standardContextual"/>
        </w:rPr>
        <w:t xml:space="preserve"> </w:t>
      </w:r>
      <w:r w:rsidR="00717F1C" w:rsidRPr="00797585">
        <w:rPr>
          <w:rFonts w:ascii="Times New Roman" w:hAnsi="Times New Roman" w:cs="Times New Roman"/>
          <w:b/>
          <w:bCs/>
          <w:kern w:val="2"/>
          <w:sz w:val="24"/>
          <w:szCs w:val="24"/>
          <w14:ligatures w14:val="standardContextual"/>
        </w:rPr>
        <w:t>tegevuse</w:t>
      </w:r>
      <w:r w:rsidR="00BE72D9" w:rsidRPr="00797585">
        <w:rPr>
          <w:rFonts w:ascii="Times New Roman" w:hAnsi="Times New Roman" w:cs="Times New Roman"/>
          <w:b/>
          <w:bCs/>
          <w:kern w:val="2"/>
          <w:sz w:val="24"/>
          <w:szCs w:val="24"/>
          <w14:ligatures w14:val="standardContextual"/>
        </w:rPr>
        <w:t>ga alustamiseks</w:t>
      </w:r>
      <w:r w:rsidR="00717F1C" w:rsidRPr="00797585">
        <w:rPr>
          <w:rFonts w:ascii="Times New Roman" w:hAnsi="Times New Roman" w:cs="Times New Roman"/>
          <w:b/>
          <w:bCs/>
          <w:kern w:val="2"/>
          <w:sz w:val="24"/>
          <w:szCs w:val="24"/>
          <w14:ligatures w14:val="standardContextual"/>
        </w:rPr>
        <w:t xml:space="preserve"> </w:t>
      </w:r>
      <w:r w:rsidR="007B7B2F" w:rsidRPr="00797585">
        <w:rPr>
          <w:rFonts w:ascii="Times New Roman" w:hAnsi="Times New Roman" w:cs="Times New Roman"/>
          <w:b/>
          <w:bCs/>
          <w:kern w:val="2"/>
          <w:sz w:val="24"/>
          <w:szCs w:val="24"/>
          <w14:ligatures w14:val="standardContextual"/>
        </w:rPr>
        <w:t xml:space="preserve">nõusoleku andmine </w:t>
      </w:r>
      <w:r w:rsidR="001A7064" w:rsidRPr="00797585">
        <w:rPr>
          <w:rFonts w:ascii="Times New Roman" w:hAnsi="Times New Roman" w:cs="Times New Roman"/>
          <w:b/>
          <w:bCs/>
          <w:kern w:val="2"/>
          <w:sz w:val="24"/>
          <w:szCs w:val="24"/>
          <w14:ligatures w14:val="standardContextual"/>
        </w:rPr>
        <w:t>või</w:t>
      </w:r>
      <w:r w:rsidR="007B7B2F" w:rsidRPr="00797585">
        <w:rPr>
          <w:rFonts w:ascii="Times New Roman" w:hAnsi="Times New Roman" w:cs="Times New Roman"/>
          <w:b/>
          <w:bCs/>
          <w:kern w:val="2"/>
          <w:sz w:val="24"/>
          <w:szCs w:val="24"/>
          <w14:ligatures w14:val="standardContextual"/>
        </w:rPr>
        <w:t xml:space="preserve"> nõusoleku andmisest keeldumine</w:t>
      </w:r>
    </w:p>
    <w:p w14:paraId="6E07EADF" w14:textId="77777777" w:rsidR="002106E0" w:rsidRPr="00797585" w:rsidRDefault="002106E0" w:rsidP="00D047E4">
      <w:pPr>
        <w:shd w:val="clear" w:color="auto" w:fill="FFFFFF" w:themeFill="background1"/>
        <w:spacing w:after="0" w:line="240" w:lineRule="auto"/>
        <w:jc w:val="both"/>
        <w:rPr>
          <w:rFonts w:ascii="Times New Roman" w:hAnsi="Times New Roman" w:cs="Times New Roman"/>
          <w:sz w:val="24"/>
          <w:szCs w:val="24"/>
        </w:rPr>
      </w:pPr>
    </w:p>
    <w:p w14:paraId="02545C9E" w14:textId="784E1A23" w:rsidR="007774D0" w:rsidRPr="00797585" w:rsidRDefault="00E93FE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(1) </w:t>
      </w:r>
      <w:r w:rsidR="007774D0" w:rsidRPr="00797585">
        <w:rPr>
          <w:rFonts w:ascii="Times New Roman" w:hAnsi="Times New Roman" w:cs="Times New Roman"/>
          <w:sz w:val="24"/>
          <w:szCs w:val="24"/>
        </w:rPr>
        <w:t xml:space="preserve">Kui </w:t>
      </w:r>
      <w:bookmarkStart w:id="76" w:name="_Hlk212542235"/>
      <w:r w:rsidR="007774D0" w:rsidRPr="00797585">
        <w:rPr>
          <w:rFonts w:ascii="Times New Roman" w:hAnsi="Times New Roman" w:cs="Times New Roman"/>
          <w:sz w:val="24"/>
          <w:szCs w:val="24"/>
        </w:rPr>
        <w:t>maaparandussüsteemi mõjutava muu tegevuse</w:t>
      </w:r>
      <w:bookmarkEnd w:id="76"/>
      <w:r w:rsidR="007774D0" w:rsidRPr="00797585">
        <w:rPr>
          <w:rFonts w:ascii="Times New Roman" w:hAnsi="Times New Roman" w:cs="Times New Roman"/>
          <w:sz w:val="24"/>
          <w:szCs w:val="24"/>
        </w:rPr>
        <w:t xml:space="preserve"> kavandamine ei eelda </w:t>
      </w:r>
      <w:r w:rsidR="007C195E" w:rsidRPr="00797585">
        <w:rPr>
          <w:rFonts w:ascii="Times New Roman" w:hAnsi="Times New Roman" w:cs="Times New Roman"/>
          <w:sz w:val="24"/>
          <w:szCs w:val="24"/>
        </w:rPr>
        <w:t xml:space="preserve">käesoleva seaduse </w:t>
      </w:r>
      <w:r w:rsidR="007774D0" w:rsidRPr="00797585">
        <w:rPr>
          <w:rFonts w:ascii="Times New Roman" w:hAnsi="Times New Roman" w:cs="Times New Roman"/>
          <w:sz w:val="24"/>
          <w:szCs w:val="24"/>
        </w:rPr>
        <w:t>§ 50</w:t>
      </w:r>
      <w:r w:rsidR="007774D0" w:rsidRPr="00797585">
        <w:rPr>
          <w:rFonts w:ascii="Times New Roman" w:hAnsi="Times New Roman" w:cs="Times New Roman"/>
          <w:sz w:val="24"/>
          <w:szCs w:val="24"/>
          <w:vertAlign w:val="superscript"/>
        </w:rPr>
        <w:t>2</w:t>
      </w:r>
      <w:r w:rsidR="007774D0" w:rsidRPr="00797585">
        <w:rPr>
          <w:rFonts w:ascii="Times New Roman" w:hAnsi="Times New Roman" w:cs="Times New Roman"/>
          <w:sz w:val="24"/>
          <w:szCs w:val="24"/>
        </w:rPr>
        <w:t xml:space="preserve"> lõikes 1 nimetatud loa </w:t>
      </w:r>
      <w:r w:rsidR="00B466E2" w:rsidRPr="00797585">
        <w:rPr>
          <w:rFonts w:ascii="Times New Roman" w:hAnsi="Times New Roman" w:cs="Times New Roman"/>
          <w:sz w:val="24"/>
          <w:szCs w:val="24"/>
        </w:rPr>
        <w:t xml:space="preserve">olemasolu </w:t>
      </w:r>
      <w:r w:rsidR="007774D0" w:rsidRPr="00797585">
        <w:rPr>
          <w:rFonts w:ascii="Times New Roman" w:hAnsi="Times New Roman" w:cs="Times New Roman"/>
          <w:sz w:val="24"/>
          <w:szCs w:val="24"/>
        </w:rPr>
        <w:t xml:space="preserve">või teatise </w:t>
      </w:r>
      <w:r w:rsidR="00B466E2" w:rsidRPr="00797585">
        <w:rPr>
          <w:rFonts w:ascii="Times New Roman" w:hAnsi="Times New Roman" w:cs="Times New Roman"/>
          <w:sz w:val="24"/>
          <w:szCs w:val="24"/>
        </w:rPr>
        <w:t>esitamist</w:t>
      </w:r>
      <w:r w:rsidR="007774D0" w:rsidRPr="00797585">
        <w:rPr>
          <w:rFonts w:ascii="Times New Roman" w:hAnsi="Times New Roman" w:cs="Times New Roman"/>
          <w:sz w:val="24"/>
          <w:szCs w:val="24"/>
        </w:rPr>
        <w:t xml:space="preserve">, </w:t>
      </w:r>
      <w:r w:rsidR="00606B5F" w:rsidRPr="00797585">
        <w:rPr>
          <w:rFonts w:ascii="Times New Roman" w:hAnsi="Times New Roman" w:cs="Times New Roman"/>
          <w:sz w:val="24"/>
          <w:szCs w:val="24"/>
        </w:rPr>
        <w:t>esitab</w:t>
      </w:r>
      <w:r w:rsidR="007774D0" w:rsidRPr="00797585">
        <w:rPr>
          <w:rFonts w:ascii="Times New Roman" w:hAnsi="Times New Roman" w:cs="Times New Roman"/>
          <w:sz w:val="24"/>
          <w:szCs w:val="24"/>
        </w:rPr>
        <w:t xml:space="preserve"> </w:t>
      </w:r>
      <w:r w:rsidR="00606B5F" w:rsidRPr="00797585">
        <w:rPr>
          <w:rFonts w:ascii="Times New Roman" w:hAnsi="Times New Roman" w:cs="Times New Roman"/>
          <w:sz w:val="24"/>
          <w:szCs w:val="24"/>
        </w:rPr>
        <w:t>nimetatud</w:t>
      </w:r>
      <w:r w:rsidR="007774D0" w:rsidRPr="00797585">
        <w:rPr>
          <w:rFonts w:ascii="Times New Roman" w:hAnsi="Times New Roman" w:cs="Times New Roman"/>
          <w:sz w:val="24"/>
          <w:szCs w:val="24"/>
        </w:rPr>
        <w:t xml:space="preserve"> tegevuse kavandaja Maa- ja Ruumiametile vähemalt kümme päeva enne tegevusega alustamist</w:t>
      </w:r>
      <w:r w:rsidR="00D71F6D" w:rsidRPr="00797585">
        <w:t xml:space="preserve"> </w:t>
      </w:r>
      <w:r w:rsidR="00D71F6D" w:rsidRPr="00797585">
        <w:rPr>
          <w:rFonts w:ascii="Times New Roman" w:hAnsi="Times New Roman" w:cs="Times New Roman"/>
          <w:sz w:val="24"/>
          <w:szCs w:val="24"/>
        </w:rPr>
        <w:t>maaparandussüsteemi mõjutava muu tegevuse teatis</w:t>
      </w:r>
      <w:r w:rsidR="00606B5F" w:rsidRPr="00797585">
        <w:rPr>
          <w:rFonts w:ascii="Times New Roman" w:hAnsi="Times New Roman" w:cs="Times New Roman"/>
          <w:sz w:val="24"/>
          <w:szCs w:val="24"/>
        </w:rPr>
        <w:t>e</w:t>
      </w:r>
      <w:r w:rsidR="00D71F6D" w:rsidRPr="00797585">
        <w:rPr>
          <w:rFonts w:ascii="Times New Roman" w:hAnsi="Times New Roman" w:cs="Times New Roman"/>
          <w:sz w:val="24"/>
          <w:szCs w:val="24"/>
        </w:rPr>
        <w:t>.</w:t>
      </w:r>
    </w:p>
    <w:p w14:paraId="52861121" w14:textId="77777777" w:rsidR="002106E0" w:rsidRPr="00797585" w:rsidRDefault="002106E0" w:rsidP="00D047E4">
      <w:pPr>
        <w:shd w:val="clear" w:color="auto" w:fill="FFFFFF" w:themeFill="background1"/>
        <w:spacing w:after="0" w:line="240" w:lineRule="auto"/>
        <w:jc w:val="both"/>
        <w:rPr>
          <w:rFonts w:ascii="Times New Roman" w:hAnsi="Times New Roman" w:cs="Times New Roman"/>
          <w:color w:val="000000" w:themeColor="text1"/>
          <w:sz w:val="24"/>
          <w:szCs w:val="24"/>
        </w:rPr>
      </w:pPr>
    </w:p>
    <w:p w14:paraId="70262E60" w14:textId="21169FC3" w:rsidR="00E93FE6" w:rsidRPr="00797585" w:rsidRDefault="00E93FE6" w:rsidP="00D047E4">
      <w:pPr>
        <w:shd w:val="clear" w:color="auto" w:fill="FFFFFF" w:themeFill="background1"/>
        <w:spacing w:after="0" w:line="240" w:lineRule="auto"/>
        <w:jc w:val="both"/>
        <w:rPr>
          <w:rFonts w:ascii="Times New Roman" w:hAnsi="Times New Roman" w:cs="Times New Roman"/>
          <w:color w:val="000000" w:themeColor="text1"/>
          <w:sz w:val="24"/>
          <w:szCs w:val="24"/>
        </w:rPr>
      </w:pPr>
      <w:r w:rsidRPr="00797585">
        <w:rPr>
          <w:rFonts w:ascii="Times New Roman" w:hAnsi="Times New Roman" w:cs="Times New Roman"/>
          <w:color w:val="000000" w:themeColor="text1"/>
          <w:sz w:val="24"/>
          <w:szCs w:val="24"/>
        </w:rPr>
        <w:t xml:space="preserve">(2) </w:t>
      </w:r>
      <w:r w:rsidR="00B16A57" w:rsidRPr="00797585">
        <w:rPr>
          <w:rFonts w:ascii="Times New Roman" w:hAnsi="Times New Roman" w:cs="Times New Roman"/>
          <w:sz w:val="24"/>
          <w:szCs w:val="24"/>
        </w:rPr>
        <w:t xml:space="preserve">Maaparandussüsteemi mõjutava </w:t>
      </w:r>
      <w:r w:rsidR="00B16A57" w:rsidRPr="00797585">
        <w:rPr>
          <w:rFonts w:ascii="Times New Roman" w:hAnsi="Times New Roman" w:cs="Times New Roman"/>
          <w:color w:val="000000" w:themeColor="text1"/>
          <w:sz w:val="24"/>
          <w:szCs w:val="24"/>
        </w:rPr>
        <w:t>m</w:t>
      </w:r>
      <w:r w:rsidRPr="00797585">
        <w:rPr>
          <w:rFonts w:ascii="Times New Roman" w:hAnsi="Times New Roman" w:cs="Times New Roman"/>
          <w:color w:val="000000" w:themeColor="text1"/>
          <w:sz w:val="24"/>
          <w:szCs w:val="24"/>
        </w:rPr>
        <w:t>uu tegevuse teatises märgitakse:</w:t>
      </w:r>
    </w:p>
    <w:p w14:paraId="03CE0693" w14:textId="02170160" w:rsidR="00E93FE6" w:rsidRPr="00797585" w:rsidRDefault="00E93FE6" w:rsidP="00D047E4">
      <w:pPr>
        <w:shd w:val="clear" w:color="auto" w:fill="FFFFFF" w:themeFill="background1"/>
        <w:spacing w:after="0" w:line="240" w:lineRule="auto"/>
        <w:jc w:val="both"/>
        <w:rPr>
          <w:rFonts w:ascii="Times New Roman" w:hAnsi="Times New Roman" w:cs="Times New Roman"/>
          <w:color w:val="000000" w:themeColor="text1"/>
          <w:sz w:val="24"/>
          <w:szCs w:val="24"/>
        </w:rPr>
      </w:pPr>
      <w:r w:rsidRPr="00797585">
        <w:rPr>
          <w:rFonts w:ascii="Times New Roman" w:hAnsi="Times New Roman" w:cs="Times New Roman"/>
          <w:color w:val="000000" w:themeColor="text1"/>
          <w:sz w:val="24"/>
          <w:szCs w:val="24"/>
        </w:rPr>
        <w:t>1)</w:t>
      </w:r>
      <w:r w:rsidR="00B9558E" w:rsidRPr="00797585">
        <w:rPr>
          <w:rFonts w:ascii="Times New Roman" w:hAnsi="Times New Roman" w:cs="Times New Roman"/>
          <w:color w:val="000000" w:themeColor="text1"/>
          <w:sz w:val="24"/>
          <w:szCs w:val="24"/>
        </w:rPr>
        <w:t xml:space="preserve"> </w:t>
      </w:r>
      <w:r w:rsidRPr="00797585">
        <w:rPr>
          <w:rFonts w:ascii="Times New Roman" w:hAnsi="Times New Roman" w:cs="Times New Roman"/>
          <w:color w:val="000000" w:themeColor="text1"/>
          <w:sz w:val="24"/>
          <w:szCs w:val="24"/>
        </w:rPr>
        <w:t xml:space="preserve">teatise esitaja nimi, kontaktandmed, </w:t>
      </w:r>
      <w:r w:rsidR="000B22AD" w:rsidRPr="00797585">
        <w:rPr>
          <w:rFonts w:ascii="Times New Roman" w:hAnsi="Times New Roman" w:cs="Times New Roman"/>
          <w:color w:val="000000" w:themeColor="text1"/>
          <w:sz w:val="24"/>
          <w:szCs w:val="24"/>
        </w:rPr>
        <w:t xml:space="preserve">teatise </w:t>
      </w:r>
      <w:r w:rsidRPr="00797585">
        <w:rPr>
          <w:rFonts w:ascii="Times New Roman" w:hAnsi="Times New Roman" w:cs="Times New Roman"/>
          <w:color w:val="000000" w:themeColor="text1"/>
          <w:sz w:val="24"/>
          <w:szCs w:val="24"/>
        </w:rPr>
        <w:t xml:space="preserve">esitamise kuupäev ja </w:t>
      </w:r>
      <w:r w:rsidR="000B22AD" w:rsidRPr="00797585">
        <w:rPr>
          <w:rFonts w:ascii="Times New Roman" w:hAnsi="Times New Roman" w:cs="Times New Roman"/>
          <w:color w:val="000000" w:themeColor="text1"/>
          <w:sz w:val="24"/>
          <w:szCs w:val="24"/>
        </w:rPr>
        <w:t xml:space="preserve">selle esitaja </w:t>
      </w:r>
      <w:r w:rsidRPr="00797585">
        <w:rPr>
          <w:rFonts w:ascii="Times New Roman" w:hAnsi="Times New Roman" w:cs="Times New Roman"/>
          <w:color w:val="000000" w:themeColor="text1"/>
          <w:sz w:val="24"/>
          <w:szCs w:val="24"/>
        </w:rPr>
        <w:t xml:space="preserve">allkiri; </w:t>
      </w:r>
    </w:p>
    <w:p w14:paraId="11DEE5E2" w14:textId="5A57FA78" w:rsidR="00E93FE6" w:rsidRPr="00797585" w:rsidRDefault="00E93FE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2)</w:t>
      </w:r>
      <w:r w:rsidR="00B9558E" w:rsidRPr="00797585">
        <w:rPr>
          <w:rFonts w:ascii="Times New Roman" w:hAnsi="Times New Roman" w:cs="Times New Roman"/>
          <w:sz w:val="24"/>
          <w:szCs w:val="24"/>
        </w:rPr>
        <w:t xml:space="preserve"> </w:t>
      </w:r>
      <w:r w:rsidRPr="00797585">
        <w:rPr>
          <w:rFonts w:ascii="Times New Roman" w:hAnsi="Times New Roman" w:cs="Times New Roman"/>
          <w:sz w:val="24"/>
          <w:szCs w:val="24"/>
        </w:rPr>
        <w:t>tegevusega hõlmatava kinnisasja andmed, sealhulgas katastritunnus;</w:t>
      </w:r>
    </w:p>
    <w:p w14:paraId="795345BA" w14:textId="4F9D1C34" w:rsidR="00B9558E" w:rsidRPr="00797585" w:rsidRDefault="00E93FE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3)</w:t>
      </w:r>
      <w:r w:rsidR="00B9558E" w:rsidRPr="00797585">
        <w:rPr>
          <w:rFonts w:ascii="Times New Roman" w:hAnsi="Times New Roman" w:cs="Times New Roman"/>
          <w:sz w:val="24"/>
          <w:szCs w:val="24"/>
        </w:rPr>
        <w:t xml:space="preserve"> </w:t>
      </w:r>
      <w:r w:rsidRPr="00797585">
        <w:rPr>
          <w:rFonts w:ascii="Times New Roman" w:hAnsi="Times New Roman" w:cs="Times New Roman"/>
          <w:sz w:val="24"/>
          <w:szCs w:val="24"/>
        </w:rPr>
        <w:t>tegevuse eesmärk, sealhulgas tegevuse kirjeldus</w:t>
      </w:r>
      <w:r w:rsidR="00606B5F" w:rsidRPr="00797585">
        <w:rPr>
          <w:rFonts w:ascii="Times New Roman" w:hAnsi="Times New Roman" w:cs="Times New Roman"/>
          <w:sz w:val="24"/>
          <w:szCs w:val="24"/>
        </w:rPr>
        <w:t xml:space="preserve"> ja</w:t>
      </w:r>
      <w:r w:rsidRPr="00797585">
        <w:rPr>
          <w:rFonts w:ascii="Times New Roman" w:hAnsi="Times New Roman" w:cs="Times New Roman"/>
          <w:sz w:val="24"/>
          <w:szCs w:val="24"/>
        </w:rPr>
        <w:t xml:space="preserve"> </w:t>
      </w:r>
      <w:r w:rsidR="00606B5F" w:rsidRPr="00797585">
        <w:rPr>
          <w:rFonts w:ascii="Times New Roman" w:hAnsi="Times New Roman" w:cs="Times New Roman"/>
          <w:sz w:val="24"/>
          <w:szCs w:val="24"/>
        </w:rPr>
        <w:t xml:space="preserve">tegevuse </w:t>
      </w:r>
      <w:r w:rsidR="00F6410C" w:rsidRPr="00797585">
        <w:rPr>
          <w:rFonts w:ascii="Times New Roman" w:hAnsi="Times New Roman" w:cs="Times New Roman"/>
          <w:sz w:val="24"/>
          <w:szCs w:val="24"/>
        </w:rPr>
        <w:t>elluviimise</w:t>
      </w:r>
      <w:r w:rsidR="000B22AD" w:rsidRPr="00797585">
        <w:rPr>
          <w:rFonts w:ascii="Times New Roman" w:hAnsi="Times New Roman" w:cs="Times New Roman"/>
          <w:sz w:val="24"/>
          <w:szCs w:val="24"/>
        </w:rPr>
        <w:t xml:space="preserve"> </w:t>
      </w:r>
      <w:r w:rsidRPr="00797585">
        <w:rPr>
          <w:rFonts w:ascii="Times New Roman" w:hAnsi="Times New Roman" w:cs="Times New Roman"/>
          <w:sz w:val="24"/>
          <w:szCs w:val="24"/>
        </w:rPr>
        <w:t>asukoht kinnisasjal;</w:t>
      </w:r>
    </w:p>
    <w:p w14:paraId="2F25D696" w14:textId="6557F105" w:rsidR="00E93FE6" w:rsidRPr="00797585" w:rsidRDefault="00E93FE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4)</w:t>
      </w:r>
      <w:r w:rsidR="00B9558E" w:rsidRPr="00797585">
        <w:rPr>
          <w:rFonts w:ascii="Times New Roman" w:hAnsi="Times New Roman" w:cs="Times New Roman"/>
          <w:sz w:val="24"/>
          <w:szCs w:val="24"/>
        </w:rPr>
        <w:t xml:space="preserve"> </w:t>
      </w:r>
      <w:r w:rsidRPr="00797585">
        <w:rPr>
          <w:rFonts w:ascii="Times New Roman" w:hAnsi="Times New Roman" w:cs="Times New Roman"/>
          <w:sz w:val="24"/>
          <w:szCs w:val="24"/>
        </w:rPr>
        <w:t xml:space="preserve">muud </w:t>
      </w:r>
      <w:r w:rsidR="0057248C" w:rsidRPr="00797585">
        <w:rPr>
          <w:rFonts w:ascii="Times New Roman" w:hAnsi="Times New Roman" w:cs="Times New Roman"/>
          <w:sz w:val="24"/>
          <w:szCs w:val="24"/>
        </w:rPr>
        <w:t>tegevust</w:t>
      </w:r>
      <w:r w:rsidRPr="00797585">
        <w:rPr>
          <w:rFonts w:ascii="Times New Roman" w:hAnsi="Times New Roman" w:cs="Times New Roman"/>
          <w:sz w:val="24"/>
          <w:szCs w:val="24"/>
        </w:rPr>
        <w:t xml:space="preserve"> kirjeldavad andmed.</w:t>
      </w:r>
    </w:p>
    <w:p w14:paraId="59E4BA9A" w14:textId="77777777" w:rsidR="00B16A57" w:rsidRPr="00797585" w:rsidRDefault="00B16A57" w:rsidP="00D047E4">
      <w:pPr>
        <w:shd w:val="clear" w:color="auto" w:fill="FFFFFF" w:themeFill="background1"/>
        <w:spacing w:after="0" w:line="240" w:lineRule="auto"/>
        <w:jc w:val="both"/>
        <w:rPr>
          <w:rFonts w:ascii="Times New Roman" w:hAnsi="Times New Roman" w:cs="Times New Roman"/>
          <w:sz w:val="24"/>
          <w:szCs w:val="24"/>
        </w:rPr>
      </w:pPr>
      <w:bookmarkStart w:id="77" w:name="para12lg2p1"/>
    </w:p>
    <w:p w14:paraId="01C334A1" w14:textId="1B0DF262" w:rsidR="00B16A57" w:rsidRPr="00797585" w:rsidRDefault="00B16A57"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(3) Kui Maa- ja Ruumiamet ei teavita </w:t>
      </w:r>
      <w:r w:rsidR="00822338" w:rsidRPr="00797585">
        <w:rPr>
          <w:rFonts w:ascii="Times New Roman" w:hAnsi="Times New Roman" w:cs="Times New Roman"/>
          <w:sz w:val="24"/>
          <w:szCs w:val="24"/>
        </w:rPr>
        <w:t xml:space="preserve">maaparandussüsteemi mõjutava muu tegevuse </w:t>
      </w:r>
      <w:r w:rsidRPr="00797585">
        <w:rPr>
          <w:rFonts w:ascii="Times New Roman" w:hAnsi="Times New Roman" w:cs="Times New Roman"/>
          <w:sz w:val="24"/>
          <w:szCs w:val="24"/>
        </w:rPr>
        <w:t xml:space="preserve">teatise esitajat kümne päeva jooksul </w:t>
      </w:r>
      <w:r w:rsidR="00822338" w:rsidRPr="00797585">
        <w:rPr>
          <w:rFonts w:ascii="Times New Roman" w:hAnsi="Times New Roman" w:cs="Times New Roman"/>
          <w:sz w:val="24"/>
          <w:szCs w:val="24"/>
        </w:rPr>
        <w:t xml:space="preserve">nimetatud </w:t>
      </w:r>
      <w:r w:rsidRPr="00797585">
        <w:rPr>
          <w:rFonts w:ascii="Times New Roman" w:hAnsi="Times New Roman" w:cs="Times New Roman"/>
          <w:sz w:val="24"/>
          <w:szCs w:val="24"/>
        </w:rPr>
        <w:t xml:space="preserve">teatise </w:t>
      </w:r>
      <w:r w:rsidR="00606B5F" w:rsidRPr="00797585">
        <w:rPr>
          <w:rFonts w:ascii="Times New Roman" w:hAnsi="Times New Roman" w:cs="Times New Roman"/>
          <w:sz w:val="24"/>
          <w:szCs w:val="24"/>
        </w:rPr>
        <w:t>saamisest arvates</w:t>
      </w:r>
      <w:r w:rsidRPr="00797585">
        <w:rPr>
          <w:rFonts w:ascii="Times New Roman" w:hAnsi="Times New Roman" w:cs="Times New Roman"/>
          <w:sz w:val="24"/>
          <w:szCs w:val="24"/>
        </w:rPr>
        <w:t xml:space="preserve"> vajadusest </w:t>
      </w:r>
      <w:r w:rsidR="00606B5F" w:rsidRPr="00797585">
        <w:rPr>
          <w:rFonts w:ascii="Times New Roman" w:hAnsi="Times New Roman" w:cs="Times New Roman"/>
          <w:sz w:val="24"/>
          <w:szCs w:val="24"/>
        </w:rPr>
        <w:t xml:space="preserve">teha </w:t>
      </w:r>
      <w:r w:rsidRPr="00797585">
        <w:rPr>
          <w:rFonts w:ascii="Times New Roman" w:hAnsi="Times New Roman" w:cs="Times New Roman"/>
          <w:sz w:val="24"/>
          <w:szCs w:val="24"/>
        </w:rPr>
        <w:t xml:space="preserve">teatises esitatud andmete </w:t>
      </w:r>
      <w:r w:rsidR="00606B5F" w:rsidRPr="00797585">
        <w:rPr>
          <w:rFonts w:ascii="Times New Roman" w:hAnsi="Times New Roman" w:cs="Times New Roman"/>
          <w:sz w:val="24"/>
          <w:szCs w:val="24"/>
        </w:rPr>
        <w:t>lisa</w:t>
      </w:r>
      <w:r w:rsidRPr="00797585">
        <w:rPr>
          <w:rFonts w:ascii="Times New Roman" w:hAnsi="Times New Roman" w:cs="Times New Roman"/>
          <w:sz w:val="24"/>
          <w:szCs w:val="24"/>
        </w:rPr>
        <w:t xml:space="preserve">kontrolli, loetakse </w:t>
      </w:r>
      <w:bookmarkStart w:id="78" w:name="_Hlk214977714"/>
      <w:bookmarkStart w:id="79" w:name="_Hlk213662107"/>
      <w:r w:rsidR="00C824DF" w:rsidRPr="00797585">
        <w:rPr>
          <w:rFonts w:ascii="Times New Roman" w:hAnsi="Times New Roman" w:cs="Times New Roman"/>
          <w:sz w:val="24"/>
          <w:szCs w:val="24"/>
        </w:rPr>
        <w:t xml:space="preserve">Maa- ja Ruumiameti </w:t>
      </w:r>
      <w:r w:rsidR="009E2EA4" w:rsidRPr="00797585">
        <w:rPr>
          <w:rFonts w:ascii="Times New Roman" w:hAnsi="Times New Roman" w:cs="Times New Roman"/>
          <w:sz w:val="24"/>
          <w:szCs w:val="24"/>
        </w:rPr>
        <w:t>nõusolek maaparandussüsteemi mõjutava muu tegevuse</w:t>
      </w:r>
      <w:r w:rsidR="0025083D" w:rsidRPr="00797585">
        <w:rPr>
          <w:rFonts w:ascii="Times New Roman" w:hAnsi="Times New Roman" w:cs="Times New Roman"/>
          <w:sz w:val="24"/>
          <w:szCs w:val="24"/>
        </w:rPr>
        <w:t>ga</w:t>
      </w:r>
      <w:r w:rsidR="009E2EA4" w:rsidRPr="00797585">
        <w:rPr>
          <w:rFonts w:ascii="Times New Roman" w:hAnsi="Times New Roman" w:cs="Times New Roman"/>
          <w:sz w:val="24"/>
          <w:szCs w:val="24"/>
        </w:rPr>
        <w:t xml:space="preserve"> </w:t>
      </w:r>
      <w:r w:rsidR="0025083D" w:rsidRPr="00797585">
        <w:rPr>
          <w:rFonts w:ascii="Times New Roman" w:hAnsi="Times New Roman" w:cs="Times New Roman"/>
          <w:sz w:val="24"/>
          <w:szCs w:val="24"/>
        </w:rPr>
        <w:t>alustamiseks</w:t>
      </w:r>
      <w:r w:rsidR="009E2EA4" w:rsidRPr="00797585">
        <w:rPr>
          <w:rFonts w:ascii="Times New Roman" w:hAnsi="Times New Roman" w:cs="Times New Roman"/>
          <w:sz w:val="24"/>
          <w:szCs w:val="24"/>
        </w:rPr>
        <w:t xml:space="preserve"> antuks </w:t>
      </w:r>
      <w:bookmarkEnd w:id="78"/>
      <w:r w:rsidRPr="00797585">
        <w:rPr>
          <w:rFonts w:ascii="Times New Roman" w:hAnsi="Times New Roman" w:cs="Times New Roman"/>
          <w:sz w:val="24"/>
          <w:szCs w:val="24"/>
        </w:rPr>
        <w:t xml:space="preserve">ja </w:t>
      </w:r>
      <w:r w:rsidR="00633754" w:rsidRPr="00797585">
        <w:rPr>
          <w:rFonts w:ascii="Times New Roman" w:hAnsi="Times New Roman" w:cs="Times New Roman"/>
          <w:sz w:val="24"/>
          <w:szCs w:val="24"/>
        </w:rPr>
        <w:t xml:space="preserve">selle tegevusega võib </w:t>
      </w:r>
      <w:r w:rsidRPr="00797585">
        <w:rPr>
          <w:rFonts w:ascii="Times New Roman" w:hAnsi="Times New Roman" w:cs="Times New Roman"/>
          <w:sz w:val="24"/>
          <w:szCs w:val="24"/>
        </w:rPr>
        <w:t>alustada.</w:t>
      </w:r>
    </w:p>
    <w:bookmarkEnd w:id="79"/>
    <w:p w14:paraId="7FB8C3B1" w14:textId="77777777" w:rsidR="002106E0" w:rsidRPr="00797585" w:rsidRDefault="002106E0" w:rsidP="00D047E4">
      <w:pPr>
        <w:shd w:val="clear" w:color="auto" w:fill="FFFFFF" w:themeFill="background1"/>
        <w:spacing w:after="0" w:line="240" w:lineRule="auto"/>
        <w:jc w:val="both"/>
        <w:rPr>
          <w:rFonts w:ascii="Times New Roman" w:hAnsi="Times New Roman" w:cs="Times New Roman"/>
          <w:sz w:val="24"/>
          <w:szCs w:val="24"/>
        </w:rPr>
      </w:pPr>
    </w:p>
    <w:p w14:paraId="59A5F6E8" w14:textId="52EFD4C0" w:rsidR="00E93FE6" w:rsidRPr="00797585" w:rsidRDefault="00E93FE6" w:rsidP="00D047E4">
      <w:pPr>
        <w:shd w:val="clear" w:color="auto" w:fill="FFFFFF" w:themeFill="background1"/>
        <w:spacing w:after="0" w:line="240" w:lineRule="auto"/>
        <w:jc w:val="both"/>
        <w:rPr>
          <w:rFonts w:ascii="Times New Roman" w:hAnsi="Times New Roman" w:cs="Times New Roman"/>
          <w:sz w:val="24"/>
          <w:szCs w:val="24"/>
        </w:rPr>
      </w:pPr>
      <w:r w:rsidRPr="530FA28D">
        <w:rPr>
          <w:rFonts w:ascii="Times New Roman" w:hAnsi="Times New Roman" w:cs="Times New Roman"/>
          <w:sz w:val="24"/>
          <w:szCs w:val="24"/>
        </w:rPr>
        <w:t>(</w:t>
      </w:r>
      <w:r w:rsidR="00B16A57" w:rsidRPr="530FA28D">
        <w:rPr>
          <w:rFonts w:ascii="Times New Roman" w:hAnsi="Times New Roman" w:cs="Times New Roman"/>
          <w:sz w:val="24"/>
          <w:szCs w:val="24"/>
        </w:rPr>
        <w:t>4</w:t>
      </w:r>
      <w:r w:rsidRPr="530FA28D">
        <w:rPr>
          <w:rFonts w:ascii="Times New Roman" w:hAnsi="Times New Roman" w:cs="Times New Roman"/>
          <w:sz w:val="24"/>
          <w:szCs w:val="24"/>
        </w:rPr>
        <w:t>)</w:t>
      </w:r>
      <w:bookmarkEnd w:id="77"/>
      <w:r w:rsidR="00B9558E" w:rsidRPr="530FA28D">
        <w:rPr>
          <w:rFonts w:ascii="Times New Roman" w:hAnsi="Times New Roman" w:cs="Times New Roman"/>
          <w:sz w:val="24"/>
          <w:szCs w:val="24"/>
        </w:rPr>
        <w:t xml:space="preserve"> </w:t>
      </w:r>
      <w:r w:rsidR="00FC5D23" w:rsidRPr="530FA28D">
        <w:rPr>
          <w:rFonts w:ascii="Times New Roman" w:hAnsi="Times New Roman" w:cs="Times New Roman"/>
          <w:sz w:val="24"/>
          <w:szCs w:val="24"/>
        </w:rPr>
        <w:t xml:space="preserve">Maa- ja Ruumiamet kontrollib </w:t>
      </w:r>
      <w:bookmarkStart w:id="80" w:name="_Hlk216798821"/>
      <w:r w:rsidR="00FC5D23" w:rsidRPr="530FA28D">
        <w:rPr>
          <w:rFonts w:ascii="Times New Roman" w:hAnsi="Times New Roman" w:cs="Times New Roman"/>
          <w:sz w:val="24"/>
          <w:szCs w:val="24"/>
        </w:rPr>
        <w:t xml:space="preserve">maaparandussüsteemi mõjutava muu tegevuse </w:t>
      </w:r>
      <w:bookmarkEnd w:id="80"/>
      <w:r w:rsidR="00FC5D23" w:rsidRPr="530FA28D">
        <w:rPr>
          <w:rFonts w:ascii="Times New Roman" w:hAnsi="Times New Roman" w:cs="Times New Roman"/>
          <w:sz w:val="24"/>
          <w:szCs w:val="24"/>
        </w:rPr>
        <w:t xml:space="preserve">teatise saamisel selle nõuetekohasust ja </w:t>
      </w:r>
      <w:r w:rsidR="00E31719" w:rsidRPr="530FA28D">
        <w:rPr>
          <w:rFonts w:ascii="Times New Roman" w:hAnsi="Times New Roman" w:cs="Times New Roman"/>
          <w:sz w:val="24"/>
          <w:szCs w:val="24"/>
        </w:rPr>
        <w:t>vajaduse korral</w:t>
      </w:r>
      <w:r w:rsidR="003B71C5" w:rsidRPr="530FA28D">
        <w:rPr>
          <w:rFonts w:ascii="Times New Roman" w:hAnsi="Times New Roman" w:cs="Times New Roman"/>
          <w:sz w:val="24"/>
          <w:szCs w:val="24"/>
        </w:rPr>
        <w:t xml:space="preserve"> </w:t>
      </w:r>
      <w:commentRangeStart w:id="81"/>
      <w:r w:rsidR="003B71C5" w:rsidRPr="530FA28D">
        <w:rPr>
          <w:rFonts w:ascii="Times New Roman" w:hAnsi="Times New Roman" w:cs="Times New Roman"/>
          <w:sz w:val="24"/>
          <w:szCs w:val="24"/>
        </w:rPr>
        <w:t>muu</w:t>
      </w:r>
      <w:r w:rsidR="00606B5F" w:rsidRPr="530FA28D">
        <w:rPr>
          <w:rFonts w:ascii="Times New Roman" w:hAnsi="Times New Roman" w:cs="Times New Roman"/>
          <w:sz w:val="24"/>
          <w:szCs w:val="24"/>
        </w:rPr>
        <w:t xml:space="preserve"> </w:t>
      </w:r>
      <w:r w:rsidR="003B71C5" w:rsidRPr="530FA28D">
        <w:rPr>
          <w:rFonts w:ascii="Times New Roman" w:hAnsi="Times New Roman" w:cs="Times New Roman"/>
          <w:sz w:val="24"/>
          <w:szCs w:val="24"/>
        </w:rPr>
        <w:t>hulgas</w:t>
      </w:r>
      <w:commentRangeEnd w:id="81"/>
      <w:r>
        <w:commentReference w:id="81"/>
      </w:r>
      <w:r w:rsidR="00E9124A" w:rsidRPr="530FA28D">
        <w:rPr>
          <w:rFonts w:ascii="Times New Roman" w:hAnsi="Times New Roman" w:cs="Times New Roman"/>
          <w:sz w:val="24"/>
          <w:szCs w:val="24"/>
        </w:rPr>
        <w:t xml:space="preserve"> seda</w:t>
      </w:r>
      <w:r w:rsidRPr="530FA28D">
        <w:rPr>
          <w:rFonts w:ascii="Times New Roman" w:hAnsi="Times New Roman" w:cs="Times New Roman"/>
          <w:sz w:val="24"/>
          <w:szCs w:val="24"/>
        </w:rPr>
        <w:t xml:space="preserve">, kas seoses </w:t>
      </w:r>
      <w:r w:rsidR="00FC5D23" w:rsidRPr="530FA28D">
        <w:rPr>
          <w:rFonts w:ascii="Times New Roman" w:hAnsi="Times New Roman" w:cs="Times New Roman"/>
          <w:sz w:val="24"/>
          <w:szCs w:val="24"/>
        </w:rPr>
        <w:t xml:space="preserve">nimetatud </w:t>
      </w:r>
      <w:r w:rsidRPr="530FA28D">
        <w:rPr>
          <w:rFonts w:ascii="Times New Roman" w:hAnsi="Times New Roman" w:cs="Times New Roman"/>
          <w:sz w:val="24"/>
          <w:szCs w:val="24"/>
        </w:rPr>
        <w:t xml:space="preserve">teatises märgitud </w:t>
      </w:r>
      <w:r w:rsidR="0025083D" w:rsidRPr="530FA28D">
        <w:rPr>
          <w:rFonts w:ascii="Times New Roman" w:hAnsi="Times New Roman" w:cs="Times New Roman"/>
          <w:sz w:val="24"/>
          <w:szCs w:val="24"/>
        </w:rPr>
        <w:t xml:space="preserve">maaparandussüsteemi mõjutava muu </w:t>
      </w:r>
      <w:r w:rsidRPr="530FA28D">
        <w:rPr>
          <w:rFonts w:ascii="Times New Roman" w:hAnsi="Times New Roman" w:cs="Times New Roman"/>
          <w:sz w:val="24"/>
          <w:szCs w:val="24"/>
        </w:rPr>
        <w:t>tegevusega tuleb:</w:t>
      </w:r>
    </w:p>
    <w:p w14:paraId="218FF18E" w14:textId="1404645C" w:rsidR="00056137" w:rsidRPr="00797585" w:rsidRDefault="00056137" w:rsidP="00D047E4">
      <w:pPr>
        <w:shd w:val="clear" w:color="auto" w:fill="FFFFFF" w:themeFill="background1"/>
        <w:spacing w:after="0" w:line="240" w:lineRule="auto"/>
        <w:jc w:val="both"/>
        <w:rPr>
          <w:rFonts w:ascii="Times New Roman" w:hAnsi="Times New Roman" w:cs="Times New Roman"/>
          <w:sz w:val="24"/>
          <w:szCs w:val="24"/>
        </w:rPr>
      </w:pPr>
      <w:r w:rsidRPr="530FA28D">
        <w:rPr>
          <w:rFonts w:ascii="Times New Roman" w:hAnsi="Times New Roman" w:cs="Times New Roman"/>
          <w:sz w:val="24"/>
          <w:szCs w:val="24"/>
        </w:rPr>
        <w:t xml:space="preserve">1) </w:t>
      </w:r>
      <w:r w:rsidR="00821D94" w:rsidRPr="530FA28D">
        <w:rPr>
          <w:rFonts w:ascii="Times New Roman" w:hAnsi="Times New Roman" w:cs="Times New Roman"/>
          <w:sz w:val="24"/>
          <w:szCs w:val="24"/>
        </w:rPr>
        <w:t>teha</w:t>
      </w:r>
      <w:commentRangeStart w:id="82"/>
      <w:r w:rsidR="00821D94" w:rsidRPr="530FA28D">
        <w:rPr>
          <w:rFonts w:ascii="Times New Roman" w:hAnsi="Times New Roman" w:cs="Times New Roman"/>
          <w:sz w:val="24"/>
          <w:szCs w:val="24"/>
        </w:rPr>
        <w:t xml:space="preserve"> </w:t>
      </w:r>
      <w:r w:rsidRPr="530FA28D">
        <w:rPr>
          <w:rFonts w:ascii="Times New Roman" w:hAnsi="Times New Roman" w:cs="Times New Roman"/>
          <w:sz w:val="24"/>
          <w:szCs w:val="24"/>
        </w:rPr>
        <w:t>muudatusi</w:t>
      </w:r>
      <w:commentRangeEnd w:id="82"/>
      <w:r>
        <w:commentReference w:id="82"/>
      </w:r>
      <w:r w:rsidR="00E31719" w:rsidRPr="530FA28D">
        <w:rPr>
          <w:rFonts w:ascii="Times New Roman" w:hAnsi="Times New Roman" w:cs="Times New Roman"/>
          <w:sz w:val="24"/>
          <w:szCs w:val="24"/>
        </w:rPr>
        <w:t>;</w:t>
      </w:r>
      <w:r w:rsidRPr="530FA28D">
        <w:rPr>
          <w:rFonts w:ascii="Times New Roman" w:hAnsi="Times New Roman" w:cs="Times New Roman"/>
          <w:sz w:val="24"/>
          <w:szCs w:val="24"/>
        </w:rPr>
        <w:t xml:space="preserve"> </w:t>
      </w:r>
    </w:p>
    <w:p w14:paraId="4EFE07E2" w14:textId="078AC80F" w:rsidR="00E93FE6" w:rsidRPr="00797585" w:rsidRDefault="00056137"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2</w:t>
      </w:r>
      <w:r w:rsidR="00E93FE6" w:rsidRPr="00797585">
        <w:rPr>
          <w:rFonts w:ascii="Times New Roman" w:hAnsi="Times New Roman" w:cs="Times New Roman"/>
          <w:sz w:val="24"/>
          <w:szCs w:val="24"/>
        </w:rPr>
        <w:t>)</w:t>
      </w:r>
      <w:r w:rsidR="00B9558E" w:rsidRPr="00797585">
        <w:rPr>
          <w:rFonts w:ascii="Times New Roman" w:hAnsi="Times New Roman" w:cs="Times New Roman"/>
          <w:sz w:val="24"/>
          <w:szCs w:val="24"/>
        </w:rPr>
        <w:t xml:space="preserve"> </w:t>
      </w:r>
      <w:r w:rsidR="00E93FE6" w:rsidRPr="00797585">
        <w:rPr>
          <w:rFonts w:ascii="Times New Roman" w:hAnsi="Times New Roman" w:cs="Times New Roman"/>
          <w:sz w:val="24"/>
          <w:szCs w:val="24"/>
        </w:rPr>
        <w:t xml:space="preserve">maaparandussüsteem rekonstrueerida või </w:t>
      </w:r>
      <w:r w:rsidR="008252C3" w:rsidRPr="00797585">
        <w:rPr>
          <w:rFonts w:ascii="Times New Roman" w:hAnsi="Times New Roman" w:cs="Times New Roman"/>
          <w:sz w:val="24"/>
          <w:szCs w:val="24"/>
        </w:rPr>
        <w:t xml:space="preserve">seda </w:t>
      </w:r>
      <w:r w:rsidR="00E93FE6" w:rsidRPr="00797585">
        <w:rPr>
          <w:rFonts w:ascii="Times New Roman" w:hAnsi="Times New Roman" w:cs="Times New Roman"/>
          <w:sz w:val="24"/>
          <w:szCs w:val="24"/>
        </w:rPr>
        <w:t>uuendada;</w:t>
      </w:r>
    </w:p>
    <w:p w14:paraId="02814EA2" w14:textId="6525A0F3" w:rsidR="00E93FE6" w:rsidRPr="00797585" w:rsidRDefault="00056137"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3</w:t>
      </w:r>
      <w:r w:rsidR="00E93FE6" w:rsidRPr="00797585">
        <w:rPr>
          <w:rFonts w:ascii="Times New Roman" w:hAnsi="Times New Roman" w:cs="Times New Roman"/>
          <w:sz w:val="24"/>
          <w:szCs w:val="24"/>
        </w:rPr>
        <w:t>)</w:t>
      </w:r>
      <w:r w:rsidR="00B9558E" w:rsidRPr="00797585">
        <w:rPr>
          <w:rFonts w:ascii="Times New Roman" w:hAnsi="Times New Roman" w:cs="Times New Roman"/>
          <w:sz w:val="24"/>
          <w:szCs w:val="24"/>
        </w:rPr>
        <w:t xml:space="preserve"> </w:t>
      </w:r>
      <w:r w:rsidR="00822338" w:rsidRPr="00797585">
        <w:rPr>
          <w:rFonts w:ascii="Times New Roman" w:hAnsi="Times New Roman" w:cs="Times New Roman"/>
          <w:sz w:val="24"/>
          <w:szCs w:val="24"/>
        </w:rPr>
        <w:t xml:space="preserve">kooskõlastada tegevus </w:t>
      </w:r>
      <w:r w:rsidR="0025083D" w:rsidRPr="00797585">
        <w:rPr>
          <w:rFonts w:ascii="Times New Roman" w:hAnsi="Times New Roman" w:cs="Times New Roman"/>
          <w:sz w:val="24"/>
          <w:szCs w:val="24"/>
        </w:rPr>
        <w:t xml:space="preserve">asutusega, kelle seadusest tulenev pädevus on seotud </w:t>
      </w:r>
      <w:r w:rsidR="00E31719" w:rsidRPr="00797585">
        <w:rPr>
          <w:rFonts w:ascii="Times New Roman" w:hAnsi="Times New Roman" w:cs="Times New Roman"/>
          <w:sz w:val="24"/>
          <w:szCs w:val="24"/>
        </w:rPr>
        <w:t>selle</w:t>
      </w:r>
      <w:r w:rsidR="00822338" w:rsidRPr="00797585">
        <w:rPr>
          <w:rFonts w:ascii="Times New Roman" w:hAnsi="Times New Roman" w:cs="Times New Roman"/>
          <w:sz w:val="24"/>
          <w:szCs w:val="24"/>
        </w:rPr>
        <w:t xml:space="preserve"> tegevusega</w:t>
      </w:r>
      <w:r w:rsidR="0025083D" w:rsidRPr="00797585">
        <w:rPr>
          <w:rFonts w:ascii="Times New Roman" w:hAnsi="Times New Roman" w:cs="Times New Roman"/>
          <w:sz w:val="24"/>
          <w:szCs w:val="24"/>
        </w:rPr>
        <w:t>;</w:t>
      </w:r>
    </w:p>
    <w:p w14:paraId="35B2550C" w14:textId="63540409" w:rsidR="00E93FE6" w:rsidRPr="00797585" w:rsidRDefault="00056137"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4</w:t>
      </w:r>
      <w:r w:rsidR="00E93FE6" w:rsidRPr="00797585">
        <w:rPr>
          <w:rFonts w:ascii="Times New Roman" w:hAnsi="Times New Roman" w:cs="Times New Roman"/>
          <w:sz w:val="24"/>
          <w:szCs w:val="24"/>
        </w:rPr>
        <w:t>) esitada </w:t>
      </w:r>
      <w:r w:rsidR="00E31719" w:rsidRPr="00797585">
        <w:rPr>
          <w:rFonts w:ascii="Times New Roman" w:hAnsi="Times New Roman" w:cs="Times New Roman"/>
          <w:sz w:val="24"/>
          <w:szCs w:val="24"/>
        </w:rPr>
        <w:t xml:space="preserve">nimetatud teatis </w:t>
      </w:r>
      <w:r w:rsidR="00E93FE6" w:rsidRPr="00797585">
        <w:rPr>
          <w:rFonts w:ascii="Times New Roman" w:hAnsi="Times New Roman" w:cs="Times New Roman"/>
          <w:sz w:val="24"/>
          <w:szCs w:val="24"/>
        </w:rPr>
        <w:t xml:space="preserve">arvamuse avaldamiseks </w:t>
      </w:r>
      <w:bookmarkStart w:id="83" w:name="_Hlk207282749"/>
      <w:r w:rsidR="00E93FE6" w:rsidRPr="00797585">
        <w:rPr>
          <w:rFonts w:ascii="Times New Roman" w:hAnsi="Times New Roman" w:cs="Times New Roman"/>
          <w:sz w:val="24"/>
          <w:szCs w:val="24"/>
        </w:rPr>
        <w:t xml:space="preserve">asutusele või isikule, kelle huve </w:t>
      </w:r>
      <w:r w:rsidR="00467DA1" w:rsidRPr="00797585">
        <w:rPr>
          <w:rFonts w:ascii="Times New Roman" w:hAnsi="Times New Roman" w:cs="Times New Roman"/>
          <w:sz w:val="24"/>
          <w:szCs w:val="24"/>
        </w:rPr>
        <w:t xml:space="preserve">kavandatav </w:t>
      </w:r>
      <w:r w:rsidR="00E93FE6" w:rsidRPr="00797585">
        <w:rPr>
          <w:rFonts w:ascii="Times New Roman" w:hAnsi="Times New Roman" w:cs="Times New Roman"/>
          <w:sz w:val="24"/>
          <w:szCs w:val="24"/>
        </w:rPr>
        <w:t>tegevus võib mõjutada</w:t>
      </w:r>
      <w:bookmarkEnd w:id="83"/>
      <w:r w:rsidR="00E93FE6" w:rsidRPr="00797585">
        <w:rPr>
          <w:rFonts w:ascii="Times New Roman" w:hAnsi="Times New Roman" w:cs="Times New Roman"/>
          <w:sz w:val="24"/>
          <w:szCs w:val="24"/>
        </w:rPr>
        <w:t>;</w:t>
      </w:r>
    </w:p>
    <w:p w14:paraId="35CFAB7D" w14:textId="5A3C4A0C" w:rsidR="00A018AD" w:rsidRPr="00797585" w:rsidRDefault="00E93FE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5)</w:t>
      </w:r>
      <w:bookmarkStart w:id="84" w:name="_Hlk207282883"/>
      <w:r w:rsidR="00B9558E" w:rsidRPr="00797585">
        <w:rPr>
          <w:rFonts w:ascii="Times New Roman" w:hAnsi="Times New Roman" w:cs="Times New Roman"/>
          <w:sz w:val="24"/>
          <w:szCs w:val="24"/>
        </w:rPr>
        <w:t xml:space="preserve"> </w:t>
      </w:r>
      <w:bookmarkEnd w:id="84"/>
      <w:r w:rsidR="00A018AD" w:rsidRPr="00797585">
        <w:rPr>
          <w:rFonts w:ascii="Times New Roman" w:hAnsi="Times New Roman" w:cs="Times New Roman"/>
          <w:sz w:val="24"/>
          <w:szCs w:val="24"/>
        </w:rPr>
        <w:t xml:space="preserve">kaasata </w:t>
      </w:r>
      <w:r w:rsidR="00E71B8A" w:rsidRPr="00797585">
        <w:rPr>
          <w:rFonts w:ascii="Times New Roman" w:hAnsi="Times New Roman" w:cs="Times New Roman"/>
          <w:sz w:val="24"/>
          <w:szCs w:val="24"/>
        </w:rPr>
        <w:t xml:space="preserve">menetlusse </w:t>
      </w:r>
      <w:r w:rsidR="00A018AD" w:rsidRPr="00797585">
        <w:rPr>
          <w:rFonts w:ascii="Times New Roman" w:hAnsi="Times New Roman" w:cs="Times New Roman"/>
          <w:sz w:val="24"/>
          <w:szCs w:val="24"/>
        </w:rPr>
        <w:t xml:space="preserve">kinnisasja omanik, kelle kinnisasjale </w:t>
      </w:r>
      <w:r w:rsidR="00E31719" w:rsidRPr="00797585">
        <w:rPr>
          <w:rFonts w:ascii="Times New Roman" w:hAnsi="Times New Roman" w:cs="Times New Roman"/>
          <w:sz w:val="24"/>
          <w:szCs w:val="24"/>
        </w:rPr>
        <w:t>seda</w:t>
      </w:r>
      <w:r w:rsidR="00A018AD" w:rsidRPr="00797585">
        <w:rPr>
          <w:rFonts w:ascii="Times New Roman" w:hAnsi="Times New Roman" w:cs="Times New Roman"/>
          <w:sz w:val="24"/>
          <w:szCs w:val="24"/>
        </w:rPr>
        <w:t xml:space="preserve"> tegevust kavandatakse, kui </w:t>
      </w:r>
      <w:r w:rsidR="00E31719" w:rsidRPr="00797585">
        <w:rPr>
          <w:rFonts w:ascii="Times New Roman" w:hAnsi="Times New Roman" w:cs="Times New Roman"/>
          <w:sz w:val="24"/>
          <w:szCs w:val="24"/>
        </w:rPr>
        <w:t>nimetatud</w:t>
      </w:r>
      <w:r w:rsidR="00A018AD" w:rsidRPr="00797585">
        <w:rPr>
          <w:rFonts w:ascii="Times New Roman" w:hAnsi="Times New Roman" w:cs="Times New Roman"/>
          <w:sz w:val="24"/>
          <w:szCs w:val="24"/>
        </w:rPr>
        <w:t xml:space="preserve"> teatist ei ole esitanud </w:t>
      </w:r>
      <w:r w:rsidR="00E71B8A" w:rsidRPr="00797585">
        <w:rPr>
          <w:rFonts w:ascii="Times New Roman" w:hAnsi="Times New Roman" w:cs="Times New Roman"/>
          <w:sz w:val="24"/>
          <w:szCs w:val="24"/>
        </w:rPr>
        <w:t xml:space="preserve">kinnisasja </w:t>
      </w:r>
      <w:r w:rsidR="00A018AD" w:rsidRPr="00797585">
        <w:rPr>
          <w:rFonts w:ascii="Times New Roman" w:hAnsi="Times New Roman" w:cs="Times New Roman"/>
          <w:sz w:val="24"/>
          <w:szCs w:val="24"/>
        </w:rPr>
        <w:t>omanik, ja vajaduse korral kinnisasjaga piirneva kinnisasja omanik.</w:t>
      </w:r>
    </w:p>
    <w:p w14:paraId="5A23C8F1" w14:textId="7AF2A26A" w:rsidR="00E93FE6" w:rsidRPr="00797585" w:rsidRDefault="00E93FE6" w:rsidP="00D047E4">
      <w:pPr>
        <w:shd w:val="clear" w:color="auto" w:fill="FFFFFF" w:themeFill="background1"/>
        <w:spacing w:after="0" w:line="240" w:lineRule="auto"/>
        <w:jc w:val="both"/>
        <w:rPr>
          <w:rFonts w:ascii="Times New Roman" w:hAnsi="Times New Roman" w:cs="Times New Roman"/>
          <w:sz w:val="24"/>
          <w:szCs w:val="24"/>
        </w:rPr>
      </w:pPr>
    </w:p>
    <w:p w14:paraId="7EE6FE39" w14:textId="36FFB981" w:rsidR="00633754" w:rsidRPr="00797585" w:rsidRDefault="00633754" w:rsidP="00D047E4">
      <w:pPr>
        <w:shd w:val="clear" w:color="auto" w:fill="FFFFFF" w:themeFill="background1"/>
        <w:spacing w:after="0" w:line="240" w:lineRule="auto"/>
        <w:jc w:val="both"/>
        <w:rPr>
          <w:rFonts w:ascii="Times New Roman" w:hAnsi="Times New Roman" w:cs="Times New Roman"/>
          <w:sz w:val="24"/>
          <w:szCs w:val="24"/>
        </w:rPr>
      </w:pPr>
      <w:r w:rsidRPr="530FA28D">
        <w:rPr>
          <w:rFonts w:ascii="Times New Roman" w:hAnsi="Times New Roman" w:cs="Times New Roman"/>
          <w:sz w:val="24"/>
          <w:szCs w:val="24"/>
        </w:rPr>
        <w:t>(</w:t>
      </w:r>
      <w:r w:rsidR="001925BF" w:rsidRPr="530FA28D">
        <w:rPr>
          <w:rFonts w:ascii="Times New Roman" w:hAnsi="Times New Roman" w:cs="Times New Roman"/>
          <w:sz w:val="24"/>
          <w:szCs w:val="24"/>
        </w:rPr>
        <w:t>5</w:t>
      </w:r>
      <w:r w:rsidRPr="530FA28D">
        <w:rPr>
          <w:rFonts w:ascii="Times New Roman" w:hAnsi="Times New Roman" w:cs="Times New Roman"/>
          <w:sz w:val="24"/>
          <w:szCs w:val="24"/>
        </w:rPr>
        <w:t>) Kui kontrolli tulemusel ei ole vaja maaparandussüsteemi mõjutava muu tegevuse</w:t>
      </w:r>
      <w:r w:rsidR="00706432" w:rsidRPr="530FA28D">
        <w:rPr>
          <w:rFonts w:ascii="Times New Roman" w:hAnsi="Times New Roman" w:cs="Times New Roman"/>
          <w:sz w:val="24"/>
          <w:szCs w:val="24"/>
        </w:rPr>
        <w:t>ga seoses</w:t>
      </w:r>
      <w:r w:rsidRPr="530FA28D">
        <w:rPr>
          <w:rFonts w:ascii="Times New Roman" w:hAnsi="Times New Roman" w:cs="Times New Roman"/>
          <w:sz w:val="24"/>
          <w:szCs w:val="24"/>
        </w:rPr>
        <w:t xml:space="preserve"> muudatusi teha</w:t>
      </w:r>
      <w:r w:rsidR="00352414" w:rsidRPr="530FA28D">
        <w:rPr>
          <w:rFonts w:ascii="Times New Roman" w:hAnsi="Times New Roman" w:cs="Times New Roman"/>
          <w:sz w:val="24"/>
          <w:szCs w:val="24"/>
        </w:rPr>
        <w:t xml:space="preserve"> ning ei esine ühtegi käesoleva paragrahvi </w:t>
      </w:r>
      <w:r w:rsidR="00CE5F47" w:rsidRPr="530FA28D">
        <w:rPr>
          <w:rFonts w:ascii="Times New Roman" w:hAnsi="Times New Roman" w:cs="Times New Roman"/>
          <w:sz w:val="24"/>
          <w:szCs w:val="24"/>
        </w:rPr>
        <w:t xml:space="preserve">lõike 4 punktides 2–5 või </w:t>
      </w:r>
      <w:r w:rsidR="00352414" w:rsidRPr="530FA28D">
        <w:rPr>
          <w:rFonts w:ascii="Times New Roman" w:hAnsi="Times New Roman" w:cs="Times New Roman"/>
          <w:sz w:val="24"/>
          <w:szCs w:val="24"/>
        </w:rPr>
        <w:t>lõikes 1</w:t>
      </w:r>
      <w:r w:rsidR="002F57C5" w:rsidRPr="530FA28D">
        <w:rPr>
          <w:rFonts w:ascii="Times New Roman" w:hAnsi="Times New Roman" w:cs="Times New Roman"/>
          <w:sz w:val="24"/>
          <w:szCs w:val="24"/>
        </w:rPr>
        <w:t>1</w:t>
      </w:r>
      <w:r w:rsidR="00352414" w:rsidRPr="530FA28D">
        <w:rPr>
          <w:rFonts w:ascii="Times New Roman" w:hAnsi="Times New Roman" w:cs="Times New Roman"/>
          <w:sz w:val="24"/>
          <w:szCs w:val="24"/>
        </w:rPr>
        <w:t xml:space="preserve"> sätestatud alust</w:t>
      </w:r>
      <w:r w:rsidRPr="530FA28D">
        <w:rPr>
          <w:rFonts w:ascii="Times New Roman" w:hAnsi="Times New Roman" w:cs="Times New Roman"/>
          <w:sz w:val="24"/>
          <w:szCs w:val="24"/>
        </w:rPr>
        <w:t xml:space="preserve">, </w:t>
      </w:r>
      <w:r w:rsidR="00350A05" w:rsidRPr="530FA28D">
        <w:rPr>
          <w:rFonts w:ascii="Times New Roman" w:hAnsi="Times New Roman" w:cs="Times New Roman"/>
          <w:sz w:val="24"/>
          <w:szCs w:val="24"/>
        </w:rPr>
        <w:t>toimetab</w:t>
      </w:r>
      <w:r w:rsidRPr="530FA28D">
        <w:rPr>
          <w:rFonts w:ascii="Times New Roman" w:hAnsi="Times New Roman" w:cs="Times New Roman"/>
          <w:sz w:val="24"/>
          <w:szCs w:val="24"/>
        </w:rPr>
        <w:t xml:space="preserve"> Maa- ja Ruumiamet maaparandussüsteemi mõjutava muu tegevuse teatise esitaja</w:t>
      </w:r>
      <w:r w:rsidR="00350A05" w:rsidRPr="530FA28D">
        <w:rPr>
          <w:rFonts w:ascii="Times New Roman" w:hAnsi="Times New Roman" w:cs="Times New Roman"/>
          <w:sz w:val="24"/>
          <w:szCs w:val="24"/>
        </w:rPr>
        <w:t>le</w:t>
      </w:r>
      <w:r w:rsidRPr="530FA28D">
        <w:rPr>
          <w:rFonts w:ascii="Times New Roman" w:hAnsi="Times New Roman" w:cs="Times New Roman"/>
          <w:sz w:val="24"/>
          <w:szCs w:val="24"/>
        </w:rPr>
        <w:t xml:space="preserve"> mõistliku aja jooksul</w:t>
      </w:r>
      <w:r w:rsidR="00333512" w:rsidRPr="530FA28D">
        <w:rPr>
          <w:rFonts w:ascii="Times New Roman" w:hAnsi="Times New Roman" w:cs="Times New Roman"/>
          <w:sz w:val="24"/>
          <w:szCs w:val="24"/>
        </w:rPr>
        <w:t xml:space="preserve"> </w:t>
      </w:r>
      <w:r w:rsidR="00350A05" w:rsidRPr="530FA28D">
        <w:rPr>
          <w:rFonts w:ascii="Times New Roman" w:hAnsi="Times New Roman" w:cs="Times New Roman"/>
          <w:sz w:val="24"/>
          <w:szCs w:val="24"/>
        </w:rPr>
        <w:t>kätte teatise selle kohta,</w:t>
      </w:r>
      <w:r w:rsidRPr="530FA28D">
        <w:rPr>
          <w:rFonts w:ascii="Times New Roman" w:hAnsi="Times New Roman" w:cs="Times New Roman"/>
          <w:sz w:val="24"/>
          <w:szCs w:val="24"/>
        </w:rPr>
        <w:t xml:space="preserve"> et tegevusega võib alustada</w:t>
      </w:r>
      <w:r w:rsidR="004F53CC" w:rsidRPr="530FA28D">
        <w:rPr>
          <w:rFonts w:ascii="Times New Roman" w:hAnsi="Times New Roman" w:cs="Times New Roman"/>
          <w:sz w:val="24"/>
          <w:szCs w:val="24"/>
        </w:rPr>
        <w:t xml:space="preserve">, </w:t>
      </w:r>
      <w:r w:rsidR="000D500B" w:rsidRPr="530FA28D">
        <w:rPr>
          <w:rFonts w:ascii="Times New Roman" w:hAnsi="Times New Roman" w:cs="Times New Roman"/>
          <w:sz w:val="24"/>
          <w:szCs w:val="24"/>
        </w:rPr>
        <w:t>ning</w:t>
      </w:r>
      <w:r w:rsidR="00706432">
        <w:t xml:space="preserve"> </w:t>
      </w:r>
      <w:r w:rsidR="00706432" w:rsidRPr="530FA28D">
        <w:rPr>
          <w:rFonts w:ascii="Times New Roman" w:hAnsi="Times New Roman" w:cs="Times New Roman"/>
          <w:sz w:val="24"/>
          <w:szCs w:val="24"/>
        </w:rPr>
        <w:t xml:space="preserve">Maa- ja Ruumiameti nõusolek maaparandussüsteemi mõjutava muu tegevusega alustamiseks </w:t>
      </w:r>
      <w:r w:rsidR="000D500B" w:rsidRPr="530FA28D">
        <w:rPr>
          <w:rFonts w:ascii="Times New Roman" w:hAnsi="Times New Roman" w:cs="Times New Roman"/>
          <w:sz w:val="24"/>
          <w:szCs w:val="24"/>
        </w:rPr>
        <w:t xml:space="preserve">loetakse </w:t>
      </w:r>
      <w:r w:rsidR="00706432" w:rsidRPr="530FA28D">
        <w:rPr>
          <w:rFonts w:ascii="Times New Roman" w:hAnsi="Times New Roman" w:cs="Times New Roman"/>
          <w:sz w:val="24"/>
          <w:szCs w:val="24"/>
        </w:rPr>
        <w:t>antuks</w:t>
      </w:r>
      <w:r w:rsidR="000D500B" w:rsidRPr="530FA28D">
        <w:rPr>
          <w:rFonts w:ascii="Times New Roman" w:hAnsi="Times New Roman" w:cs="Times New Roman"/>
          <w:sz w:val="24"/>
          <w:szCs w:val="24"/>
        </w:rPr>
        <w:t>.</w:t>
      </w:r>
    </w:p>
    <w:p w14:paraId="7EB3DB3F" w14:textId="77777777" w:rsidR="00633754" w:rsidRPr="00797585" w:rsidRDefault="00633754" w:rsidP="00D047E4">
      <w:pPr>
        <w:shd w:val="clear" w:color="auto" w:fill="FFFFFF" w:themeFill="background1"/>
        <w:spacing w:after="0" w:line="240" w:lineRule="auto"/>
        <w:jc w:val="both"/>
        <w:rPr>
          <w:rFonts w:ascii="Times New Roman" w:hAnsi="Times New Roman" w:cs="Times New Roman"/>
          <w:sz w:val="24"/>
          <w:szCs w:val="24"/>
        </w:rPr>
      </w:pPr>
    </w:p>
    <w:p w14:paraId="54EEFA8B" w14:textId="5E0E9513" w:rsidR="00633754" w:rsidRPr="00797585" w:rsidRDefault="00633754"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w:t>
      </w:r>
      <w:r w:rsidR="001925BF" w:rsidRPr="00797585">
        <w:rPr>
          <w:rFonts w:ascii="Times New Roman" w:hAnsi="Times New Roman" w:cs="Times New Roman"/>
          <w:sz w:val="24"/>
          <w:szCs w:val="24"/>
        </w:rPr>
        <w:t>6</w:t>
      </w:r>
      <w:r w:rsidRPr="00797585">
        <w:rPr>
          <w:rFonts w:ascii="Times New Roman" w:hAnsi="Times New Roman" w:cs="Times New Roman"/>
          <w:sz w:val="24"/>
          <w:szCs w:val="24"/>
        </w:rPr>
        <w:t>) Kui Maa- ja Ruumiamet on teavitanud maaparandussüsteemi mõjutava muu tegevuse teatise esitajat vajadusest maaparandussüsteemi mõjutava muu tegevuse</w:t>
      </w:r>
      <w:r w:rsidR="00CB481B" w:rsidRPr="00797585">
        <w:rPr>
          <w:rFonts w:ascii="Times New Roman" w:hAnsi="Times New Roman" w:cs="Times New Roman"/>
          <w:sz w:val="24"/>
          <w:szCs w:val="24"/>
        </w:rPr>
        <w:t>ga seoses</w:t>
      </w:r>
      <w:r w:rsidRPr="00797585">
        <w:rPr>
          <w:rFonts w:ascii="Times New Roman" w:hAnsi="Times New Roman" w:cs="Times New Roman"/>
          <w:sz w:val="24"/>
          <w:szCs w:val="24"/>
        </w:rPr>
        <w:t xml:space="preserve"> muudatusi teha </w:t>
      </w:r>
      <w:r w:rsidR="00CB481B" w:rsidRPr="00797585">
        <w:rPr>
          <w:rFonts w:ascii="Times New Roman" w:hAnsi="Times New Roman" w:cs="Times New Roman"/>
          <w:sz w:val="24"/>
          <w:szCs w:val="24"/>
        </w:rPr>
        <w:t>ja</w:t>
      </w:r>
      <w:r w:rsidRPr="00797585">
        <w:rPr>
          <w:rFonts w:ascii="Times New Roman" w:hAnsi="Times New Roman" w:cs="Times New Roman"/>
          <w:sz w:val="24"/>
          <w:szCs w:val="24"/>
        </w:rPr>
        <w:t xml:space="preserve"> nimetatud teatise esitaja on ettenähtud tähtpäevaks</w:t>
      </w:r>
      <w:r w:rsidR="00F36E04" w:rsidRPr="00797585">
        <w:rPr>
          <w:rFonts w:ascii="Times New Roman" w:hAnsi="Times New Roman" w:cs="Times New Roman"/>
          <w:sz w:val="24"/>
          <w:szCs w:val="24"/>
        </w:rPr>
        <w:t xml:space="preserve"> muudatused teinud</w:t>
      </w:r>
      <w:r w:rsidR="00CB481B" w:rsidRPr="00797585">
        <w:rPr>
          <w:rFonts w:ascii="Times New Roman" w:hAnsi="Times New Roman" w:cs="Times New Roman"/>
          <w:sz w:val="24"/>
          <w:szCs w:val="24"/>
        </w:rPr>
        <w:t xml:space="preserve"> ning ei esine ühtegi käesoleva paragrahvi </w:t>
      </w:r>
      <w:r w:rsidR="002F57C5" w:rsidRPr="00797585">
        <w:rPr>
          <w:rFonts w:ascii="Times New Roman" w:hAnsi="Times New Roman" w:cs="Times New Roman"/>
          <w:sz w:val="24"/>
          <w:szCs w:val="24"/>
        </w:rPr>
        <w:t xml:space="preserve">lõike 4 punktides 2–5 või </w:t>
      </w:r>
      <w:r w:rsidR="00CB481B" w:rsidRPr="00797585">
        <w:rPr>
          <w:rFonts w:ascii="Times New Roman" w:hAnsi="Times New Roman" w:cs="Times New Roman"/>
          <w:sz w:val="24"/>
          <w:szCs w:val="24"/>
        </w:rPr>
        <w:t>lõikes 1</w:t>
      </w:r>
      <w:r w:rsidR="002F57C5" w:rsidRPr="00797585">
        <w:rPr>
          <w:rFonts w:ascii="Times New Roman" w:hAnsi="Times New Roman" w:cs="Times New Roman"/>
          <w:sz w:val="24"/>
          <w:szCs w:val="24"/>
        </w:rPr>
        <w:t>1</w:t>
      </w:r>
      <w:r w:rsidR="00CB481B" w:rsidRPr="00797585">
        <w:rPr>
          <w:rFonts w:ascii="Times New Roman" w:hAnsi="Times New Roman" w:cs="Times New Roman"/>
          <w:sz w:val="24"/>
          <w:szCs w:val="24"/>
        </w:rPr>
        <w:t xml:space="preserve"> sätestatud alust</w:t>
      </w:r>
      <w:r w:rsidRPr="00797585">
        <w:rPr>
          <w:rFonts w:ascii="Times New Roman" w:hAnsi="Times New Roman" w:cs="Times New Roman"/>
          <w:sz w:val="24"/>
          <w:szCs w:val="24"/>
        </w:rPr>
        <w:t xml:space="preserve">, </w:t>
      </w:r>
      <w:r w:rsidR="00350A05" w:rsidRPr="00797585">
        <w:rPr>
          <w:rFonts w:ascii="Times New Roman" w:hAnsi="Times New Roman" w:cs="Times New Roman"/>
          <w:sz w:val="24"/>
          <w:szCs w:val="24"/>
        </w:rPr>
        <w:t>toimetab</w:t>
      </w:r>
      <w:r w:rsidRPr="00797585">
        <w:rPr>
          <w:rFonts w:ascii="Times New Roman" w:hAnsi="Times New Roman" w:cs="Times New Roman"/>
          <w:sz w:val="24"/>
          <w:szCs w:val="24"/>
        </w:rPr>
        <w:t xml:space="preserve"> Maa- ja Ruumiamet </w:t>
      </w:r>
      <w:r w:rsidR="00F36E04" w:rsidRPr="00797585">
        <w:rPr>
          <w:rFonts w:ascii="Times New Roman" w:hAnsi="Times New Roman" w:cs="Times New Roman"/>
          <w:sz w:val="24"/>
          <w:szCs w:val="24"/>
        </w:rPr>
        <w:t xml:space="preserve">nimetatud </w:t>
      </w:r>
      <w:r w:rsidRPr="00797585">
        <w:rPr>
          <w:rFonts w:ascii="Times New Roman" w:hAnsi="Times New Roman" w:cs="Times New Roman"/>
          <w:sz w:val="24"/>
          <w:szCs w:val="24"/>
        </w:rPr>
        <w:t>teatise esitaja</w:t>
      </w:r>
      <w:r w:rsidR="00350A05" w:rsidRPr="00797585">
        <w:rPr>
          <w:rFonts w:ascii="Times New Roman" w:hAnsi="Times New Roman" w:cs="Times New Roman"/>
          <w:sz w:val="24"/>
          <w:szCs w:val="24"/>
        </w:rPr>
        <w:t>le</w:t>
      </w:r>
      <w:r w:rsidRPr="00797585">
        <w:rPr>
          <w:rFonts w:ascii="Times New Roman" w:hAnsi="Times New Roman" w:cs="Times New Roman"/>
          <w:sz w:val="24"/>
          <w:szCs w:val="24"/>
        </w:rPr>
        <w:t xml:space="preserve"> mõistliku aja jooksul</w:t>
      </w:r>
      <w:r w:rsidR="00350A05" w:rsidRPr="00797585">
        <w:rPr>
          <w:rFonts w:ascii="Times New Roman" w:hAnsi="Times New Roman" w:cs="Times New Roman"/>
          <w:sz w:val="24"/>
          <w:szCs w:val="24"/>
        </w:rPr>
        <w:t xml:space="preserve"> kätte teatise selle kohta, et</w:t>
      </w:r>
      <w:r w:rsidR="00333512" w:rsidRPr="00797585">
        <w:rPr>
          <w:rFonts w:ascii="Times New Roman" w:hAnsi="Times New Roman" w:cs="Times New Roman"/>
          <w:sz w:val="24"/>
          <w:szCs w:val="24"/>
        </w:rPr>
        <w:t xml:space="preserve"> </w:t>
      </w:r>
      <w:r w:rsidR="00F36E04" w:rsidRPr="00797585">
        <w:rPr>
          <w:rFonts w:ascii="Times New Roman" w:hAnsi="Times New Roman" w:cs="Times New Roman"/>
          <w:sz w:val="24"/>
          <w:szCs w:val="24"/>
        </w:rPr>
        <w:t>tegevusega võib alustada</w:t>
      </w:r>
      <w:r w:rsidR="00333512" w:rsidRPr="00797585">
        <w:rPr>
          <w:rFonts w:ascii="Times New Roman" w:hAnsi="Times New Roman" w:cs="Times New Roman"/>
          <w:sz w:val="24"/>
          <w:szCs w:val="24"/>
        </w:rPr>
        <w:t>,</w:t>
      </w:r>
      <w:r w:rsidR="00CB481B" w:rsidRPr="00797585">
        <w:rPr>
          <w:rFonts w:ascii="Times New Roman" w:hAnsi="Times New Roman" w:cs="Times New Roman"/>
          <w:sz w:val="24"/>
          <w:szCs w:val="24"/>
        </w:rPr>
        <w:t xml:space="preserve"> ning Maa- ja Ruumiameti nõusolek maaparandussüsteemi mõjutava muu tegevusega alustamiseks loetakse antuks</w:t>
      </w:r>
      <w:r w:rsidR="00F36E04" w:rsidRPr="00797585">
        <w:rPr>
          <w:rFonts w:ascii="Times New Roman" w:hAnsi="Times New Roman" w:cs="Times New Roman"/>
          <w:sz w:val="24"/>
          <w:szCs w:val="24"/>
        </w:rPr>
        <w:t>.</w:t>
      </w:r>
      <w:r w:rsidRPr="00797585">
        <w:rPr>
          <w:rFonts w:ascii="Times New Roman" w:hAnsi="Times New Roman" w:cs="Times New Roman"/>
          <w:sz w:val="24"/>
          <w:szCs w:val="24"/>
        </w:rPr>
        <w:t xml:space="preserve"> </w:t>
      </w:r>
    </w:p>
    <w:p w14:paraId="7310FA04" w14:textId="77777777" w:rsidR="00F36E04" w:rsidRPr="00797585" w:rsidRDefault="00F36E04" w:rsidP="00D047E4">
      <w:pPr>
        <w:shd w:val="clear" w:color="auto" w:fill="FFFFFF" w:themeFill="background1"/>
        <w:spacing w:after="0" w:line="240" w:lineRule="auto"/>
        <w:jc w:val="both"/>
        <w:rPr>
          <w:rFonts w:ascii="Times New Roman" w:hAnsi="Times New Roman" w:cs="Times New Roman"/>
          <w:sz w:val="24"/>
          <w:szCs w:val="24"/>
        </w:rPr>
      </w:pPr>
    </w:p>
    <w:p w14:paraId="5918C43B" w14:textId="1902A5C1" w:rsidR="00633754" w:rsidRPr="00797585" w:rsidRDefault="00633754" w:rsidP="00D047E4">
      <w:pPr>
        <w:shd w:val="clear" w:color="auto" w:fill="FFFFFF" w:themeFill="background1"/>
        <w:spacing w:after="0" w:line="240" w:lineRule="auto"/>
        <w:jc w:val="both"/>
        <w:rPr>
          <w:rFonts w:ascii="Times New Roman" w:hAnsi="Times New Roman" w:cs="Times New Roman"/>
          <w:sz w:val="24"/>
          <w:szCs w:val="24"/>
        </w:rPr>
      </w:pPr>
      <w:r w:rsidRPr="530FA28D">
        <w:rPr>
          <w:rFonts w:ascii="Times New Roman" w:hAnsi="Times New Roman" w:cs="Times New Roman"/>
          <w:sz w:val="24"/>
          <w:szCs w:val="24"/>
        </w:rPr>
        <w:t>(</w:t>
      </w:r>
      <w:r w:rsidR="001925BF" w:rsidRPr="530FA28D">
        <w:rPr>
          <w:rFonts w:ascii="Times New Roman" w:hAnsi="Times New Roman" w:cs="Times New Roman"/>
          <w:sz w:val="24"/>
          <w:szCs w:val="24"/>
        </w:rPr>
        <w:t>7</w:t>
      </w:r>
      <w:r w:rsidRPr="530FA28D">
        <w:rPr>
          <w:rFonts w:ascii="Times New Roman" w:hAnsi="Times New Roman" w:cs="Times New Roman"/>
          <w:sz w:val="24"/>
          <w:szCs w:val="24"/>
        </w:rPr>
        <w:t xml:space="preserve">) Käesoleva paragrahvi lõike </w:t>
      </w:r>
      <w:r w:rsidR="001925BF" w:rsidRPr="530FA28D">
        <w:rPr>
          <w:rFonts w:ascii="Times New Roman" w:hAnsi="Times New Roman" w:cs="Times New Roman"/>
          <w:sz w:val="24"/>
          <w:szCs w:val="24"/>
        </w:rPr>
        <w:t>4</w:t>
      </w:r>
      <w:r w:rsidRPr="530FA28D">
        <w:rPr>
          <w:rFonts w:ascii="Times New Roman" w:hAnsi="Times New Roman" w:cs="Times New Roman"/>
          <w:sz w:val="24"/>
          <w:szCs w:val="24"/>
        </w:rPr>
        <w:t xml:space="preserve"> punktides </w:t>
      </w:r>
      <w:r w:rsidR="00F36E04" w:rsidRPr="530FA28D">
        <w:rPr>
          <w:rFonts w:ascii="Times New Roman" w:hAnsi="Times New Roman" w:cs="Times New Roman"/>
          <w:sz w:val="24"/>
          <w:szCs w:val="24"/>
        </w:rPr>
        <w:t>3</w:t>
      </w:r>
      <w:r w:rsidRPr="530FA28D">
        <w:rPr>
          <w:rFonts w:ascii="Times New Roman" w:hAnsi="Times New Roman" w:cs="Times New Roman"/>
          <w:sz w:val="24"/>
          <w:szCs w:val="24"/>
        </w:rPr>
        <w:t xml:space="preserve">–5 sätestatud </w:t>
      </w:r>
      <w:r w:rsidR="004A441E" w:rsidRPr="530FA28D">
        <w:rPr>
          <w:rFonts w:ascii="Times New Roman" w:hAnsi="Times New Roman" w:cs="Times New Roman"/>
          <w:sz w:val="24"/>
          <w:szCs w:val="24"/>
        </w:rPr>
        <w:t>juhtudel</w:t>
      </w:r>
      <w:r w:rsidRPr="530FA28D">
        <w:rPr>
          <w:rFonts w:ascii="Times New Roman" w:hAnsi="Times New Roman" w:cs="Times New Roman"/>
          <w:sz w:val="24"/>
          <w:szCs w:val="24"/>
        </w:rPr>
        <w:t xml:space="preserve"> esitab Maa- ja Ruumiamet </w:t>
      </w:r>
      <w:r w:rsidR="00F36E04" w:rsidRPr="530FA28D">
        <w:rPr>
          <w:rFonts w:ascii="Times New Roman" w:hAnsi="Times New Roman" w:cs="Times New Roman"/>
          <w:sz w:val="24"/>
          <w:szCs w:val="24"/>
        </w:rPr>
        <w:t xml:space="preserve">maaparandussüsteemi mõjutava muu tegevuse teatise </w:t>
      </w:r>
      <w:r w:rsidRPr="530FA28D">
        <w:rPr>
          <w:rFonts w:ascii="Times New Roman" w:hAnsi="Times New Roman" w:cs="Times New Roman"/>
          <w:sz w:val="24"/>
          <w:szCs w:val="24"/>
        </w:rPr>
        <w:t xml:space="preserve">samades punktides nimetatud asutustele ja isikutele </w:t>
      </w:r>
      <w:commentRangeStart w:id="85"/>
      <w:r w:rsidRPr="530FA28D">
        <w:rPr>
          <w:rFonts w:ascii="Times New Roman" w:hAnsi="Times New Roman" w:cs="Times New Roman"/>
          <w:sz w:val="24"/>
          <w:szCs w:val="24"/>
        </w:rPr>
        <w:t>kooskõlastamiseks või arvamuse andmiseks.</w:t>
      </w:r>
    </w:p>
    <w:commentRangeEnd w:id="85"/>
    <w:p w14:paraId="262CF396" w14:textId="77777777" w:rsidR="00633754" w:rsidRPr="00797585" w:rsidRDefault="00633754" w:rsidP="00D047E4">
      <w:pPr>
        <w:shd w:val="clear" w:color="auto" w:fill="FFFFFF" w:themeFill="background1"/>
        <w:spacing w:after="0" w:line="240" w:lineRule="auto"/>
        <w:jc w:val="both"/>
        <w:rPr>
          <w:rFonts w:ascii="Times New Roman" w:hAnsi="Times New Roman" w:cs="Times New Roman"/>
          <w:sz w:val="24"/>
          <w:szCs w:val="24"/>
        </w:rPr>
      </w:pPr>
      <w:r>
        <w:commentReference w:id="85"/>
      </w:r>
    </w:p>
    <w:p w14:paraId="25898767" w14:textId="0D274CEA" w:rsidR="00633754" w:rsidRPr="00797585" w:rsidRDefault="00633754" w:rsidP="00D047E4">
      <w:pPr>
        <w:shd w:val="clear" w:color="auto" w:fill="FFFFFF" w:themeFill="background1"/>
        <w:spacing w:after="0" w:line="240" w:lineRule="auto"/>
        <w:jc w:val="both"/>
        <w:rPr>
          <w:rFonts w:ascii="Times New Roman" w:hAnsi="Times New Roman" w:cs="Times New Roman"/>
          <w:sz w:val="24"/>
          <w:szCs w:val="24"/>
        </w:rPr>
      </w:pPr>
      <w:r w:rsidRPr="530FA28D">
        <w:rPr>
          <w:rFonts w:ascii="Times New Roman" w:hAnsi="Times New Roman" w:cs="Times New Roman"/>
          <w:sz w:val="24"/>
          <w:szCs w:val="24"/>
        </w:rPr>
        <w:t>(</w:t>
      </w:r>
      <w:r w:rsidR="001925BF" w:rsidRPr="530FA28D">
        <w:rPr>
          <w:rFonts w:ascii="Times New Roman" w:hAnsi="Times New Roman" w:cs="Times New Roman"/>
          <w:sz w:val="24"/>
          <w:szCs w:val="24"/>
        </w:rPr>
        <w:t>8</w:t>
      </w:r>
      <w:r w:rsidRPr="530FA28D">
        <w:rPr>
          <w:rFonts w:ascii="Times New Roman" w:hAnsi="Times New Roman" w:cs="Times New Roman"/>
          <w:sz w:val="24"/>
          <w:szCs w:val="24"/>
        </w:rPr>
        <w:t xml:space="preserve">) </w:t>
      </w:r>
      <w:commentRangeStart w:id="86"/>
      <w:r w:rsidR="008B03F6" w:rsidRPr="530FA28D">
        <w:rPr>
          <w:rFonts w:ascii="Times New Roman" w:hAnsi="Times New Roman" w:cs="Times New Roman"/>
          <w:sz w:val="24"/>
          <w:szCs w:val="24"/>
        </w:rPr>
        <w:t xml:space="preserve">Maaparandussüsteemi mõjutava muu tegevuse teatis </w:t>
      </w:r>
      <w:r w:rsidRPr="530FA28D">
        <w:rPr>
          <w:rFonts w:ascii="Times New Roman" w:hAnsi="Times New Roman" w:cs="Times New Roman"/>
          <w:sz w:val="24"/>
          <w:szCs w:val="24"/>
        </w:rPr>
        <w:t>loetakse vaikimisi kooskõlastatuks,</w:t>
      </w:r>
      <w:commentRangeEnd w:id="86"/>
      <w:r>
        <w:commentReference w:id="86"/>
      </w:r>
      <w:r w:rsidRPr="530FA28D">
        <w:rPr>
          <w:rFonts w:ascii="Times New Roman" w:hAnsi="Times New Roman" w:cs="Times New Roman"/>
          <w:sz w:val="24"/>
          <w:szCs w:val="24"/>
        </w:rPr>
        <w:t xml:space="preserve"> kui käesoleva paragrahvi lõike </w:t>
      </w:r>
      <w:r w:rsidR="001925BF" w:rsidRPr="530FA28D">
        <w:rPr>
          <w:rFonts w:ascii="Times New Roman" w:hAnsi="Times New Roman" w:cs="Times New Roman"/>
          <w:sz w:val="24"/>
          <w:szCs w:val="24"/>
        </w:rPr>
        <w:t>4</w:t>
      </w:r>
      <w:r w:rsidRPr="530FA28D">
        <w:rPr>
          <w:rFonts w:ascii="Times New Roman" w:hAnsi="Times New Roman" w:cs="Times New Roman"/>
          <w:sz w:val="24"/>
          <w:szCs w:val="24"/>
        </w:rPr>
        <w:t xml:space="preserve"> punktide </w:t>
      </w:r>
      <w:r w:rsidR="008B03F6" w:rsidRPr="530FA28D">
        <w:rPr>
          <w:rFonts w:ascii="Times New Roman" w:hAnsi="Times New Roman" w:cs="Times New Roman"/>
          <w:sz w:val="24"/>
          <w:szCs w:val="24"/>
        </w:rPr>
        <w:t>3</w:t>
      </w:r>
      <w:r w:rsidRPr="530FA28D">
        <w:rPr>
          <w:rFonts w:ascii="Times New Roman" w:hAnsi="Times New Roman" w:cs="Times New Roman"/>
          <w:sz w:val="24"/>
          <w:szCs w:val="24"/>
        </w:rPr>
        <w:t xml:space="preserve">–5 </w:t>
      </w:r>
      <w:r w:rsidR="00B22AEA" w:rsidRPr="530FA28D">
        <w:rPr>
          <w:rFonts w:ascii="Times New Roman" w:hAnsi="Times New Roman" w:cs="Times New Roman"/>
          <w:sz w:val="24"/>
          <w:szCs w:val="24"/>
        </w:rPr>
        <w:t>kohane</w:t>
      </w:r>
      <w:r w:rsidRPr="530FA28D">
        <w:rPr>
          <w:rFonts w:ascii="Times New Roman" w:hAnsi="Times New Roman" w:cs="Times New Roman"/>
          <w:sz w:val="24"/>
          <w:szCs w:val="24"/>
        </w:rPr>
        <w:t xml:space="preserve"> </w:t>
      </w:r>
      <w:commentRangeStart w:id="87"/>
      <w:r w:rsidRPr="530FA28D">
        <w:rPr>
          <w:rFonts w:ascii="Times New Roman" w:hAnsi="Times New Roman" w:cs="Times New Roman"/>
          <w:sz w:val="24"/>
          <w:szCs w:val="24"/>
        </w:rPr>
        <w:t>kooskõlastus või arvamus</w:t>
      </w:r>
      <w:commentRangeEnd w:id="87"/>
      <w:r>
        <w:commentReference w:id="87"/>
      </w:r>
      <w:r w:rsidRPr="530FA28D">
        <w:rPr>
          <w:rFonts w:ascii="Times New Roman" w:hAnsi="Times New Roman" w:cs="Times New Roman"/>
          <w:sz w:val="24"/>
          <w:szCs w:val="24"/>
        </w:rPr>
        <w:t xml:space="preserve"> ei ole laekunud kümne päeva jooksul </w:t>
      </w:r>
      <w:r w:rsidR="008B03F6" w:rsidRPr="530FA28D">
        <w:rPr>
          <w:rFonts w:ascii="Times New Roman" w:hAnsi="Times New Roman" w:cs="Times New Roman"/>
          <w:sz w:val="24"/>
          <w:szCs w:val="24"/>
        </w:rPr>
        <w:t xml:space="preserve">nimetatud </w:t>
      </w:r>
      <w:r w:rsidRPr="530FA28D">
        <w:rPr>
          <w:rFonts w:ascii="Times New Roman" w:hAnsi="Times New Roman" w:cs="Times New Roman"/>
          <w:sz w:val="24"/>
          <w:szCs w:val="24"/>
        </w:rPr>
        <w:t>teatise saamisest arvates, välja arvatud juhul, kui seaduses on sätestatud pikem tähtaeg või tähtaja pikendamist on põhjendatult taotletud.</w:t>
      </w:r>
    </w:p>
    <w:p w14:paraId="281C3FF4" w14:textId="77777777" w:rsidR="00633754" w:rsidRPr="00797585" w:rsidRDefault="00633754" w:rsidP="00D047E4">
      <w:pPr>
        <w:shd w:val="clear" w:color="auto" w:fill="FFFFFF" w:themeFill="background1"/>
        <w:spacing w:after="0" w:line="240" w:lineRule="auto"/>
        <w:jc w:val="both"/>
        <w:rPr>
          <w:rFonts w:ascii="Times New Roman" w:hAnsi="Times New Roman" w:cs="Times New Roman"/>
          <w:sz w:val="24"/>
          <w:szCs w:val="24"/>
        </w:rPr>
      </w:pPr>
    </w:p>
    <w:p w14:paraId="5ECE3CB2" w14:textId="42E9B6E2" w:rsidR="00633754" w:rsidRPr="00797585" w:rsidRDefault="00633754" w:rsidP="00D047E4">
      <w:pPr>
        <w:shd w:val="clear" w:color="auto" w:fill="FFFFFF" w:themeFill="background1"/>
        <w:spacing w:after="0" w:line="240" w:lineRule="auto"/>
        <w:jc w:val="both"/>
        <w:rPr>
          <w:rFonts w:ascii="Times New Roman" w:hAnsi="Times New Roman" w:cs="Times New Roman"/>
          <w:sz w:val="24"/>
          <w:szCs w:val="24"/>
        </w:rPr>
      </w:pPr>
      <w:r w:rsidRPr="1A21FE4E">
        <w:rPr>
          <w:rFonts w:ascii="Times New Roman" w:hAnsi="Times New Roman" w:cs="Times New Roman"/>
          <w:sz w:val="24"/>
          <w:szCs w:val="24"/>
        </w:rPr>
        <w:t>(</w:t>
      </w:r>
      <w:r w:rsidR="001925BF" w:rsidRPr="1A21FE4E">
        <w:rPr>
          <w:rFonts w:ascii="Times New Roman" w:hAnsi="Times New Roman" w:cs="Times New Roman"/>
          <w:sz w:val="24"/>
          <w:szCs w:val="24"/>
        </w:rPr>
        <w:t>9</w:t>
      </w:r>
      <w:r w:rsidRPr="1A21FE4E">
        <w:rPr>
          <w:rFonts w:ascii="Times New Roman" w:hAnsi="Times New Roman" w:cs="Times New Roman"/>
          <w:sz w:val="24"/>
          <w:szCs w:val="24"/>
        </w:rPr>
        <w:t xml:space="preserve">) Kui esineb </w:t>
      </w:r>
      <w:r w:rsidR="001F6E47" w:rsidRPr="1A21FE4E">
        <w:rPr>
          <w:rFonts w:ascii="Times New Roman" w:hAnsi="Times New Roman" w:cs="Times New Roman"/>
          <w:sz w:val="24"/>
          <w:szCs w:val="24"/>
        </w:rPr>
        <w:t xml:space="preserve">vähemalt üks </w:t>
      </w:r>
      <w:r w:rsidRPr="1A21FE4E">
        <w:rPr>
          <w:rFonts w:ascii="Times New Roman" w:hAnsi="Times New Roman" w:cs="Times New Roman"/>
          <w:sz w:val="24"/>
          <w:szCs w:val="24"/>
        </w:rPr>
        <w:t xml:space="preserve">käesoleva paragrahvi lõike </w:t>
      </w:r>
      <w:r w:rsidR="001925BF" w:rsidRPr="1A21FE4E">
        <w:rPr>
          <w:rFonts w:ascii="Times New Roman" w:hAnsi="Times New Roman" w:cs="Times New Roman"/>
          <w:sz w:val="24"/>
          <w:szCs w:val="24"/>
        </w:rPr>
        <w:t>4</w:t>
      </w:r>
      <w:r w:rsidRPr="1A21FE4E">
        <w:rPr>
          <w:rFonts w:ascii="Times New Roman" w:hAnsi="Times New Roman" w:cs="Times New Roman"/>
          <w:sz w:val="24"/>
          <w:szCs w:val="24"/>
        </w:rPr>
        <w:t xml:space="preserve"> </w:t>
      </w:r>
      <w:commentRangeStart w:id="88"/>
      <w:r w:rsidRPr="1A21FE4E">
        <w:rPr>
          <w:rFonts w:ascii="Times New Roman" w:hAnsi="Times New Roman" w:cs="Times New Roman"/>
          <w:sz w:val="24"/>
          <w:szCs w:val="24"/>
        </w:rPr>
        <w:t>punktides 2–</w:t>
      </w:r>
      <w:r w:rsidR="00CB481B" w:rsidRPr="1A21FE4E">
        <w:rPr>
          <w:rFonts w:ascii="Times New Roman" w:hAnsi="Times New Roman" w:cs="Times New Roman"/>
          <w:sz w:val="24"/>
          <w:szCs w:val="24"/>
        </w:rPr>
        <w:t>5</w:t>
      </w:r>
      <w:commentRangeEnd w:id="88"/>
      <w:r>
        <w:commentReference w:id="88"/>
      </w:r>
      <w:r w:rsidRPr="1A21FE4E">
        <w:rPr>
          <w:rFonts w:ascii="Times New Roman" w:hAnsi="Times New Roman" w:cs="Times New Roman"/>
          <w:sz w:val="24"/>
          <w:szCs w:val="24"/>
        </w:rPr>
        <w:t xml:space="preserve"> sätestatud alus, annab Maa- ja Ruumiamet </w:t>
      </w:r>
      <w:r w:rsidR="008B03F6" w:rsidRPr="1A21FE4E">
        <w:rPr>
          <w:rFonts w:ascii="Times New Roman" w:hAnsi="Times New Roman" w:cs="Times New Roman"/>
          <w:sz w:val="24"/>
          <w:szCs w:val="24"/>
        </w:rPr>
        <w:t>nõusoleku</w:t>
      </w:r>
      <w:r w:rsidR="00CB481B" w:rsidRPr="1A21FE4E">
        <w:rPr>
          <w:rFonts w:ascii="Times New Roman" w:hAnsi="Times New Roman" w:cs="Times New Roman"/>
          <w:sz w:val="24"/>
          <w:szCs w:val="24"/>
        </w:rPr>
        <w:t xml:space="preserve"> </w:t>
      </w:r>
      <w:commentRangeStart w:id="89"/>
      <w:r w:rsidR="00CB481B" w:rsidRPr="1A21FE4E">
        <w:rPr>
          <w:rFonts w:ascii="Times New Roman" w:hAnsi="Times New Roman" w:cs="Times New Roman"/>
          <w:sz w:val="24"/>
          <w:szCs w:val="24"/>
        </w:rPr>
        <w:t>haldusaktina</w:t>
      </w:r>
      <w:r w:rsidRPr="1A21FE4E">
        <w:rPr>
          <w:rFonts w:ascii="Times New Roman" w:hAnsi="Times New Roman" w:cs="Times New Roman"/>
          <w:sz w:val="24"/>
          <w:szCs w:val="24"/>
        </w:rPr>
        <w:t>,</w:t>
      </w:r>
      <w:commentRangeEnd w:id="89"/>
      <w:r>
        <w:commentReference w:id="89"/>
      </w:r>
      <w:r w:rsidRPr="1A21FE4E">
        <w:rPr>
          <w:rFonts w:ascii="Times New Roman" w:hAnsi="Times New Roman" w:cs="Times New Roman"/>
          <w:sz w:val="24"/>
          <w:szCs w:val="24"/>
        </w:rPr>
        <w:t xml:space="preserve"> milles muu hulgas </w:t>
      </w:r>
      <w:r w:rsidR="00F27F3F" w:rsidRPr="1A21FE4E">
        <w:rPr>
          <w:rFonts w:ascii="Times New Roman" w:hAnsi="Times New Roman" w:cs="Times New Roman"/>
          <w:sz w:val="24"/>
          <w:szCs w:val="24"/>
        </w:rPr>
        <w:t>sisalduvad</w:t>
      </w:r>
      <w:r w:rsidRPr="1A21FE4E">
        <w:rPr>
          <w:rFonts w:ascii="Times New Roman" w:hAnsi="Times New Roman" w:cs="Times New Roman"/>
          <w:sz w:val="24"/>
          <w:szCs w:val="24"/>
        </w:rPr>
        <w:t xml:space="preserve"> kontrolli tulemusel esitatavad nõuded</w:t>
      </w:r>
      <w:r w:rsidR="006F3D00" w:rsidRPr="1A21FE4E">
        <w:rPr>
          <w:rFonts w:ascii="Times New Roman" w:hAnsi="Times New Roman" w:cs="Times New Roman"/>
          <w:sz w:val="24"/>
          <w:szCs w:val="24"/>
        </w:rPr>
        <w:t xml:space="preserve"> ja käesoleva seaduse § 50</w:t>
      </w:r>
      <w:r w:rsidR="006F3D00" w:rsidRPr="1A21FE4E">
        <w:rPr>
          <w:rFonts w:ascii="Times New Roman" w:hAnsi="Times New Roman" w:cs="Times New Roman"/>
          <w:sz w:val="24"/>
          <w:szCs w:val="24"/>
          <w:vertAlign w:val="superscript"/>
        </w:rPr>
        <w:t>2</w:t>
      </w:r>
      <w:r w:rsidR="006F3D00" w:rsidRPr="1A21FE4E">
        <w:rPr>
          <w:rFonts w:ascii="Times New Roman" w:hAnsi="Times New Roman" w:cs="Times New Roman"/>
          <w:sz w:val="24"/>
          <w:szCs w:val="24"/>
        </w:rPr>
        <w:t xml:space="preserve"> lõikes 3 nimetatud kõrvaltingimused</w:t>
      </w:r>
      <w:r w:rsidRPr="1A21FE4E">
        <w:rPr>
          <w:rFonts w:ascii="Times New Roman" w:hAnsi="Times New Roman" w:cs="Times New Roman"/>
          <w:sz w:val="24"/>
          <w:szCs w:val="24"/>
        </w:rPr>
        <w:t xml:space="preserve">, või </w:t>
      </w:r>
      <w:commentRangeStart w:id="90"/>
      <w:r w:rsidRPr="1A21FE4E">
        <w:rPr>
          <w:rFonts w:ascii="Times New Roman" w:hAnsi="Times New Roman" w:cs="Times New Roman"/>
          <w:sz w:val="24"/>
          <w:szCs w:val="24"/>
        </w:rPr>
        <w:t xml:space="preserve">keeldub </w:t>
      </w:r>
      <w:r w:rsidR="008B03F6" w:rsidRPr="1A21FE4E">
        <w:rPr>
          <w:rFonts w:ascii="Times New Roman" w:hAnsi="Times New Roman" w:cs="Times New Roman"/>
          <w:sz w:val="24"/>
          <w:szCs w:val="24"/>
        </w:rPr>
        <w:t>nõusoleku</w:t>
      </w:r>
      <w:r w:rsidRPr="1A21FE4E">
        <w:rPr>
          <w:rFonts w:ascii="Times New Roman" w:hAnsi="Times New Roman" w:cs="Times New Roman"/>
          <w:sz w:val="24"/>
          <w:szCs w:val="24"/>
        </w:rPr>
        <w:t xml:space="preserve"> andmisest</w:t>
      </w:r>
      <w:r w:rsidR="007B7B2F" w:rsidRPr="1A21FE4E">
        <w:rPr>
          <w:rFonts w:ascii="Times New Roman" w:hAnsi="Times New Roman" w:cs="Times New Roman"/>
          <w:sz w:val="24"/>
          <w:szCs w:val="24"/>
        </w:rPr>
        <w:t>.</w:t>
      </w:r>
      <w:commentRangeEnd w:id="90"/>
      <w:r>
        <w:commentReference w:id="90"/>
      </w:r>
      <w:r w:rsidR="00DB2213" w:rsidRPr="1A21FE4E">
        <w:rPr>
          <w:rFonts w:ascii="Times New Roman" w:hAnsi="Times New Roman" w:cs="Times New Roman"/>
          <w:sz w:val="24"/>
          <w:szCs w:val="24"/>
        </w:rPr>
        <w:t xml:space="preserve"> </w:t>
      </w:r>
    </w:p>
    <w:p w14:paraId="28FB5653" w14:textId="77777777" w:rsidR="00633754" w:rsidRPr="00797585" w:rsidRDefault="00633754" w:rsidP="00D047E4">
      <w:pPr>
        <w:shd w:val="clear" w:color="auto" w:fill="FFFFFF" w:themeFill="background1"/>
        <w:spacing w:after="0" w:line="240" w:lineRule="auto"/>
        <w:jc w:val="both"/>
        <w:rPr>
          <w:rFonts w:ascii="Times New Roman" w:hAnsi="Times New Roman" w:cs="Times New Roman"/>
          <w:sz w:val="24"/>
          <w:szCs w:val="24"/>
        </w:rPr>
      </w:pPr>
    </w:p>
    <w:p w14:paraId="29FB85E5" w14:textId="1D9F45B0" w:rsidR="00C44EBD" w:rsidRPr="00797585" w:rsidRDefault="00C677C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(1</w:t>
      </w:r>
      <w:r w:rsidR="001925BF" w:rsidRPr="00797585">
        <w:rPr>
          <w:rFonts w:ascii="Times New Roman" w:hAnsi="Times New Roman" w:cs="Times New Roman"/>
          <w:sz w:val="24"/>
          <w:szCs w:val="24"/>
        </w:rPr>
        <w:t>0</w:t>
      </w:r>
      <w:r w:rsidRPr="00797585">
        <w:rPr>
          <w:rFonts w:ascii="Times New Roman" w:hAnsi="Times New Roman" w:cs="Times New Roman"/>
          <w:sz w:val="24"/>
          <w:szCs w:val="24"/>
        </w:rPr>
        <w:t>) Maa- ja Ruumiamet annab nõusoleku maaparandussüsteemi mõjutava muu tegevuse</w:t>
      </w:r>
      <w:r w:rsidR="008404F9" w:rsidRPr="00797585">
        <w:rPr>
          <w:rFonts w:ascii="Times New Roman" w:hAnsi="Times New Roman" w:cs="Times New Roman"/>
          <w:sz w:val="24"/>
          <w:szCs w:val="24"/>
        </w:rPr>
        <w:t>ga alustamiseks</w:t>
      </w:r>
      <w:r w:rsidRPr="00797585">
        <w:rPr>
          <w:rFonts w:ascii="Times New Roman" w:hAnsi="Times New Roman" w:cs="Times New Roman"/>
          <w:sz w:val="24"/>
          <w:szCs w:val="24"/>
        </w:rPr>
        <w:t>, kui</w:t>
      </w:r>
      <w:r w:rsidR="00C44EBD" w:rsidRPr="00797585">
        <w:t xml:space="preserve"> </w:t>
      </w:r>
      <w:r w:rsidR="00C44EBD" w:rsidRPr="00797585">
        <w:rPr>
          <w:rFonts w:ascii="Times New Roman" w:hAnsi="Times New Roman" w:cs="Times New Roman"/>
          <w:sz w:val="24"/>
          <w:szCs w:val="24"/>
        </w:rPr>
        <w:t xml:space="preserve">see </w:t>
      </w:r>
      <w:r w:rsidR="00717BD8" w:rsidRPr="00797585">
        <w:rPr>
          <w:rFonts w:ascii="Times New Roman" w:hAnsi="Times New Roman" w:cs="Times New Roman"/>
          <w:sz w:val="24"/>
          <w:szCs w:val="24"/>
        </w:rPr>
        <w:t xml:space="preserve">tegevus </w:t>
      </w:r>
      <w:r w:rsidR="00C44EBD" w:rsidRPr="00797585">
        <w:rPr>
          <w:rFonts w:ascii="Times New Roman" w:hAnsi="Times New Roman" w:cs="Times New Roman"/>
          <w:sz w:val="24"/>
          <w:szCs w:val="24"/>
        </w:rPr>
        <w:t>ei kahjusta maaparandussüsteemi</w:t>
      </w:r>
      <w:r w:rsidR="00160589" w:rsidRPr="00797585">
        <w:rPr>
          <w:rFonts w:ascii="Times New Roman" w:hAnsi="Times New Roman" w:cs="Times New Roman"/>
          <w:sz w:val="24"/>
          <w:szCs w:val="24"/>
        </w:rPr>
        <w:t xml:space="preserve"> ega</w:t>
      </w:r>
      <w:r w:rsidR="00C44EBD" w:rsidRPr="00797585">
        <w:rPr>
          <w:rFonts w:ascii="Times New Roman" w:hAnsi="Times New Roman" w:cs="Times New Roman"/>
          <w:sz w:val="24"/>
          <w:szCs w:val="24"/>
        </w:rPr>
        <w:t xml:space="preserve"> takista maaparandussüsteemi nõuetekohast toimimist </w:t>
      </w:r>
      <w:r w:rsidR="00160589" w:rsidRPr="00797585">
        <w:rPr>
          <w:rFonts w:ascii="Times New Roman" w:hAnsi="Times New Roman" w:cs="Times New Roman"/>
          <w:sz w:val="24"/>
          <w:szCs w:val="24"/>
        </w:rPr>
        <w:t>ja</w:t>
      </w:r>
      <w:r w:rsidR="00C44EBD" w:rsidRPr="00797585">
        <w:rPr>
          <w:rFonts w:ascii="Times New Roman" w:hAnsi="Times New Roman" w:cs="Times New Roman"/>
          <w:sz w:val="24"/>
          <w:szCs w:val="24"/>
        </w:rPr>
        <w:t xml:space="preserve"> eesvoolul nõuetekohase hoiutöö tegemist.</w:t>
      </w:r>
    </w:p>
    <w:p w14:paraId="4FEAFDB1" w14:textId="77777777" w:rsidR="00C677C6" w:rsidRPr="00797585" w:rsidRDefault="00C677C6" w:rsidP="00D047E4">
      <w:pPr>
        <w:shd w:val="clear" w:color="auto" w:fill="FFFFFF" w:themeFill="background1"/>
        <w:spacing w:after="0" w:line="240" w:lineRule="auto"/>
        <w:jc w:val="both"/>
        <w:rPr>
          <w:rFonts w:ascii="Times New Roman" w:hAnsi="Times New Roman" w:cs="Times New Roman"/>
          <w:sz w:val="24"/>
          <w:szCs w:val="24"/>
        </w:rPr>
      </w:pPr>
    </w:p>
    <w:p w14:paraId="74684CC7" w14:textId="5E19B2E3" w:rsidR="00C44EBD" w:rsidRPr="00797585" w:rsidRDefault="007B7B2F" w:rsidP="00DC7E93">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(1</w:t>
      </w:r>
      <w:r w:rsidR="001925BF" w:rsidRPr="00797585">
        <w:rPr>
          <w:rFonts w:ascii="Times New Roman" w:hAnsi="Times New Roman" w:cs="Times New Roman"/>
          <w:sz w:val="24"/>
          <w:szCs w:val="24"/>
        </w:rPr>
        <w:t>1</w:t>
      </w:r>
      <w:r w:rsidRPr="00797585">
        <w:rPr>
          <w:rFonts w:ascii="Times New Roman" w:hAnsi="Times New Roman" w:cs="Times New Roman"/>
          <w:sz w:val="24"/>
          <w:szCs w:val="24"/>
        </w:rPr>
        <w:t>) Maa- ja Ruumiamet keeldub maaparandussüsteemi mõjutava muu tegevuse</w:t>
      </w:r>
      <w:r w:rsidR="008404F9" w:rsidRPr="00797585">
        <w:rPr>
          <w:rFonts w:ascii="Times New Roman" w:hAnsi="Times New Roman" w:cs="Times New Roman"/>
          <w:sz w:val="24"/>
          <w:szCs w:val="24"/>
        </w:rPr>
        <w:t>ga alustamiseks</w:t>
      </w:r>
      <w:r w:rsidRPr="00797585">
        <w:rPr>
          <w:rFonts w:ascii="Times New Roman" w:hAnsi="Times New Roman" w:cs="Times New Roman"/>
          <w:sz w:val="24"/>
          <w:szCs w:val="24"/>
        </w:rPr>
        <w:t xml:space="preserve"> nõusoleku andmisest, </w:t>
      </w:r>
      <w:r w:rsidR="00DC7E93" w:rsidRPr="00797585">
        <w:rPr>
          <w:rFonts w:ascii="Times New Roman" w:hAnsi="Times New Roman" w:cs="Times New Roman"/>
          <w:sz w:val="24"/>
          <w:szCs w:val="24"/>
        </w:rPr>
        <w:t xml:space="preserve">kui seda tegevust ei ole võimalik teha selliselt, et oleks tagatud maaparandussüsteemi nõuetekohane toimimine. </w:t>
      </w:r>
    </w:p>
    <w:p w14:paraId="791630C6" w14:textId="77777777" w:rsidR="00DC7E93" w:rsidRPr="00797585" w:rsidRDefault="00DC7E93" w:rsidP="00D047E4">
      <w:pPr>
        <w:shd w:val="clear" w:color="auto" w:fill="FFFFFF" w:themeFill="background1"/>
        <w:spacing w:after="0" w:line="240" w:lineRule="auto"/>
        <w:jc w:val="both"/>
        <w:rPr>
          <w:rFonts w:ascii="Times New Roman" w:hAnsi="Times New Roman" w:cs="Times New Roman"/>
          <w:sz w:val="24"/>
          <w:szCs w:val="24"/>
        </w:rPr>
      </w:pPr>
    </w:p>
    <w:p w14:paraId="7C20BB5B" w14:textId="1AF0860F" w:rsidR="007B7B2F" w:rsidRPr="00797585" w:rsidRDefault="008B03F6" w:rsidP="00D047E4">
      <w:pPr>
        <w:shd w:val="clear" w:color="auto" w:fill="FFFFFF" w:themeFill="background1"/>
        <w:spacing w:after="0" w:line="240" w:lineRule="auto"/>
        <w:jc w:val="both"/>
        <w:rPr>
          <w:rFonts w:ascii="Times New Roman" w:hAnsi="Times New Roman" w:cs="Times New Roman"/>
          <w:sz w:val="24"/>
          <w:szCs w:val="24"/>
        </w:rPr>
      </w:pPr>
      <w:r w:rsidRPr="530FA28D">
        <w:rPr>
          <w:rFonts w:ascii="Times New Roman" w:hAnsi="Times New Roman" w:cs="Times New Roman"/>
          <w:sz w:val="24"/>
          <w:szCs w:val="24"/>
        </w:rPr>
        <w:t>(1</w:t>
      </w:r>
      <w:r w:rsidR="001925BF" w:rsidRPr="530FA28D">
        <w:rPr>
          <w:rFonts w:ascii="Times New Roman" w:hAnsi="Times New Roman" w:cs="Times New Roman"/>
          <w:sz w:val="24"/>
          <w:szCs w:val="24"/>
        </w:rPr>
        <w:t>2</w:t>
      </w:r>
      <w:r w:rsidRPr="530FA28D">
        <w:rPr>
          <w:rFonts w:ascii="Times New Roman" w:hAnsi="Times New Roman" w:cs="Times New Roman"/>
          <w:sz w:val="24"/>
          <w:szCs w:val="24"/>
        </w:rPr>
        <w:t xml:space="preserve">) Maa- ja Ruumiamet annab </w:t>
      </w:r>
      <w:commentRangeStart w:id="91"/>
      <w:r w:rsidRPr="530FA28D">
        <w:rPr>
          <w:rFonts w:ascii="Times New Roman" w:hAnsi="Times New Roman" w:cs="Times New Roman"/>
          <w:sz w:val="24"/>
          <w:szCs w:val="24"/>
        </w:rPr>
        <w:t>käesoleva paragrahvi lõikes 10 nimetatud nõusoleku</w:t>
      </w:r>
      <w:commentRangeEnd w:id="91"/>
      <w:r>
        <w:commentReference w:id="91"/>
      </w:r>
      <w:r w:rsidRPr="530FA28D">
        <w:rPr>
          <w:rFonts w:ascii="Times New Roman" w:hAnsi="Times New Roman" w:cs="Times New Roman"/>
          <w:sz w:val="24"/>
          <w:szCs w:val="24"/>
        </w:rPr>
        <w:t xml:space="preserve"> või keeldub selle andmisest käesoleva seaduse § 50</w:t>
      </w:r>
      <w:r w:rsidRPr="530FA28D">
        <w:rPr>
          <w:rFonts w:ascii="Times New Roman" w:hAnsi="Times New Roman" w:cs="Times New Roman"/>
          <w:sz w:val="24"/>
          <w:szCs w:val="24"/>
          <w:vertAlign w:val="superscript"/>
        </w:rPr>
        <w:t>1</w:t>
      </w:r>
      <w:r w:rsidRPr="530FA28D">
        <w:rPr>
          <w:rFonts w:ascii="Times New Roman" w:hAnsi="Times New Roman" w:cs="Times New Roman"/>
          <w:sz w:val="24"/>
          <w:szCs w:val="24"/>
        </w:rPr>
        <w:t xml:space="preserve"> lõike 3 punktides 1‒8 nimetatud maaparandussüsteemi mõjutava muu tegevuse puhul </w:t>
      </w:r>
      <w:r w:rsidR="007B7B2F" w:rsidRPr="530FA28D">
        <w:rPr>
          <w:rFonts w:ascii="Times New Roman" w:hAnsi="Times New Roman" w:cs="Times New Roman"/>
          <w:sz w:val="24"/>
          <w:szCs w:val="24"/>
        </w:rPr>
        <w:t xml:space="preserve">30 päeva jooksul </w:t>
      </w:r>
      <w:r w:rsidR="0014475C" w:rsidRPr="530FA28D">
        <w:rPr>
          <w:rFonts w:ascii="Times New Roman" w:hAnsi="Times New Roman" w:cs="Times New Roman"/>
          <w:sz w:val="24"/>
          <w:szCs w:val="24"/>
        </w:rPr>
        <w:t xml:space="preserve">nõuetekohasest </w:t>
      </w:r>
      <w:r w:rsidR="002E5246" w:rsidRPr="530FA28D">
        <w:rPr>
          <w:rFonts w:ascii="Times New Roman" w:hAnsi="Times New Roman" w:cs="Times New Roman"/>
          <w:sz w:val="24"/>
          <w:szCs w:val="24"/>
        </w:rPr>
        <w:t xml:space="preserve">maaparandussüsteemi mõjutava muu tegevuse teatise </w:t>
      </w:r>
      <w:r w:rsidR="0014475C" w:rsidRPr="530FA28D">
        <w:rPr>
          <w:rFonts w:ascii="Times New Roman" w:hAnsi="Times New Roman" w:cs="Times New Roman"/>
          <w:sz w:val="24"/>
          <w:szCs w:val="24"/>
        </w:rPr>
        <w:t>saamisest arvates</w:t>
      </w:r>
      <w:r w:rsidR="002E5246" w:rsidRPr="530FA28D">
        <w:rPr>
          <w:rFonts w:ascii="Times New Roman" w:hAnsi="Times New Roman" w:cs="Times New Roman"/>
          <w:sz w:val="24"/>
          <w:szCs w:val="24"/>
        </w:rPr>
        <w:t xml:space="preserve">. </w:t>
      </w:r>
    </w:p>
    <w:p w14:paraId="6B9AE5A0" w14:textId="0EC07FE8" w:rsidR="008B03F6" w:rsidRPr="00797585" w:rsidRDefault="008B03F6" w:rsidP="00D047E4">
      <w:pPr>
        <w:shd w:val="clear" w:color="auto" w:fill="FFFFFF" w:themeFill="background1"/>
        <w:spacing w:after="0" w:line="240" w:lineRule="auto"/>
        <w:jc w:val="both"/>
        <w:rPr>
          <w:rFonts w:ascii="Times New Roman" w:hAnsi="Times New Roman" w:cs="Times New Roman"/>
          <w:sz w:val="24"/>
          <w:szCs w:val="24"/>
        </w:rPr>
      </w:pPr>
    </w:p>
    <w:p w14:paraId="7F4F46FA" w14:textId="0F27CD45" w:rsidR="002E5246" w:rsidRPr="00797585" w:rsidRDefault="007B7B2F" w:rsidP="00D047E4">
      <w:pPr>
        <w:shd w:val="clear" w:color="auto" w:fill="FFFFFF" w:themeFill="background1"/>
        <w:spacing w:after="0" w:line="240" w:lineRule="auto"/>
        <w:jc w:val="both"/>
        <w:rPr>
          <w:rFonts w:ascii="Times New Roman" w:hAnsi="Times New Roman" w:cs="Times New Roman"/>
          <w:sz w:val="24"/>
          <w:szCs w:val="24"/>
        </w:rPr>
      </w:pPr>
      <w:r w:rsidRPr="530FA28D">
        <w:rPr>
          <w:rFonts w:ascii="Times New Roman" w:hAnsi="Times New Roman" w:cs="Times New Roman"/>
          <w:sz w:val="24"/>
          <w:szCs w:val="24"/>
        </w:rPr>
        <w:t>(1</w:t>
      </w:r>
      <w:r w:rsidR="001925BF" w:rsidRPr="530FA28D">
        <w:rPr>
          <w:rFonts w:ascii="Times New Roman" w:hAnsi="Times New Roman" w:cs="Times New Roman"/>
          <w:sz w:val="24"/>
          <w:szCs w:val="24"/>
        </w:rPr>
        <w:t>3</w:t>
      </w:r>
      <w:r w:rsidRPr="530FA28D">
        <w:rPr>
          <w:rFonts w:ascii="Times New Roman" w:hAnsi="Times New Roman" w:cs="Times New Roman"/>
          <w:sz w:val="24"/>
          <w:szCs w:val="24"/>
        </w:rPr>
        <w:t xml:space="preserve">) Maa- ja Ruumiamet annab </w:t>
      </w:r>
      <w:commentRangeStart w:id="92"/>
      <w:r w:rsidRPr="530FA28D">
        <w:rPr>
          <w:rFonts w:ascii="Times New Roman" w:hAnsi="Times New Roman" w:cs="Times New Roman"/>
          <w:sz w:val="24"/>
          <w:szCs w:val="24"/>
        </w:rPr>
        <w:t xml:space="preserve">käesoleva paragrahvi lõikes 10 nimetatud nõusoleku </w:t>
      </w:r>
      <w:commentRangeEnd w:id="92"/>
      <w:r>
        <w:commentReference w:id="92"/>
      </w:r>
      <w:r w:rsidRPr="530FA28D">
        <w:rPr>
          <w:rFonts w:ascii="Times New Roman" w:hAnsi="Times New Roman" w:cs="Times New Roman"/>
          <w:sz w:val="24"/>
          <w:szCs w:val="24"/>
        </w:rPr>
        <w:t>või keeldub selle andmisest käesoleva seaduse § 50</w:t>
      </w:r>
      <w:r w:rsidRPr="530FA28D">
        <w:rPr>
          <w:rFonts w:ascii="Times New Roman" w:hAnsi="Times New Roman" w:cs="Times New Roman"/>
          <w:sz w:val="24"/>
          <w:szCs w:val="24"/>
          <w:vertAlign w:val="superscript"/>
        </w:rPr>
        <w:t>1</w:t>
      </w:r>
      <w:r w:rsidRPr="530FA28D">
        <w:rPr>
          <w:rFonts w:ascii="Times New Roman" w:hAnsi="Times New Roman" w:cs="Times New Roman"/>
          <w:sz w:val="24"/>
          <w:szCs w:val="24"/>
        </w:rPr>
        <w:t xml:space="preserve"> lõike 3 punktis 9 nimetatud maaparandussüsteemi mõjutava muu tegevuse puhul 60 päeva jooksul </w:t>
      </w:r>
      <w:r w:rsidR="0014475C" w:rsidRPr="530FA28D">
        <w:rPr>
          <w:rFonts w:ascii="Times New Roman" w:hAnsi="Times New Roman" w:cs="Times New Roman"/>
          <w:sz w:val="24"/>
          <w:szCs w:val="24"/>
        </w:rPr>
        <w:t xml:space="preserve">nõuetekohasest </w:t>
      </w:r>
      <w:r w:rsidR="002E5246" w:rsidRPr="530FA28D">
        <w:rPr>
          <w:rFonts w:ascii="Times New Roman" w:hAnsi="Times New Roman" w:cs="Times New Roman"/>
          <w:sz w:val="24"/>
          <w:szCs w:val="24"/>
        </w:rPr>
        <w:t xml:space="preserve">maaparandussüsteemi mõjutava muu tegevuse teatise </w:t>
      </w:r>
      <w:r w:rsidR="0014475C" w:rsidRPr="530FA28D">
        <w:rPr>
          <w:rFonts w:ascii="Times New Roman" w:hAnsi="Times New Roman" w:cs="Times New Roman"/>
          <w:sz w:val="24"/>
          <w:szCs w:val="24"/>
        </w:rPr>
        <w:t>saamisest arvates</w:t>
      </w:r>
      <w:r w:rsidR="002E5246" w:rsidRPr="530FA28D">
        <w:rPr>
          <w:rFonts w:ascii="Times New Roman" w:hAnsi="Times New Roman" w:cs="Times New Roman"/>
          <w:sz w:val="24"/>
          <w:szCs w:val="24"/>
        </w:rPr>
        <w:t>.</w:t>
      </w:r>
    </w:p>
    <w:p w14:paraId="5AB7439C" w14:textId="77777777" w:rsidR="002E5246" w:rsidRPr="00797585" w:rsidRDefault="002E5246" w:rsidP="00D047E4">
      <w:pPr>
        <w:shd w:val="clear" w:color="auto" w:fill="FFFFFF" w:themeFill="background1"/>
        <w:spacing w:after="0" w:line="240" w:lineRule="auto"/>
        <w:jc w:val="both"/>
        <w:rPr>
          <w:rFonts w:ascii="Times New Roman" w:hAnsi="Times New Roman" w:cs="Times New Roman"/>
          <w:sz w:val="24"/>
          <w:szCs w:val="24"/>
        </w:rPr>
      </w:pPr>
    </w:p>
    <w:p w14:paraId="3422B076" w14:textId="0DAC13B9" w:rsidR="00E93FE6" w:rsidRPr="00797585" w:rsidRDefault="00E93FE6" w:rsidP="00D047E4">
      <w:pPr>
        <w:shd w:val="clear" w:color="auto" w:fill="FFFFFF" w:themeFill="background1"/>
        <w:spacing w:after="0" w:line="240" w:lineRule="auto"/>
        <w:jc w:val="both"/>
        <w:rPr>
          <w:rFonts w:ascii="Times New Roman" w:hAnsi="Times New Roman" w:cs="Times New Roman"/>
          <w:b/>
          <w:bCs/>
          <w:kern w:val="2"/>
          <w:sz w:val="24"/>
          <w:szCs w:val="24"/>
          <w14:ligatures w14:val="standardContextual"/>
        </w:rPr>
      </w:pPr>
      <w:r w:rsidRPr="00797585">
        <w:rPr>
          <w:rFonts w:ascii="Times New Roman" w:hAnsi="Times New Roman" w:cs="Times New Roman"/>
          <w:b/>
          <w:bCs/>
          <w:kern w:val="2"/>
          <w:sz w:val="24"/>
          <w:szCs w:val="24"/>
          <w14:ligatures w14:val="standardContextual"/>
        </w:rPr>
        <w:t>§ 50</w:t>
      </w:r>
      <w:r w:rsidRPr="00797585">
        <w:rPr>
          <w:rFonts w:ascii="Times New Roman" w:hAnsi="Times New Roman" w:cs="Times New Roman"/>
          <w:b/>
          <w:bCs/>
          <w:kern w:val="2"/>
          <w:sz w:val="24"/>
          <w:szCs w:val="24"/>
          <w:vertAlign w:val="superscript"/>
          <w14:ligatures w14:val="standardContextual"/>
        </w:rPr>
        <w:t>4</w:t>
      </w:r>
      <w:r w:rsidR="00CE4D97" w:rsidRPr="00797585">
        <w:rPr>
          <w:rFonts w:ascii="Times New Roman" w:hAnsi="Times New Roman" w:cs="Times New Roman"/>
          <w:b/>
          <w:bCs/>
          <w:kern w:val="2"/>
          <w:sz w:val="24"/>
          <w:szCs w:val="24"/>
          <w14:ligatures w14:val="standardContextual"/>
        </w:rPr>
        <w:t xml:space="preserve">. </w:t>
      </w:r>
      <w:r w:rsidRPr="00797585">
        <w:rPr>
          <w:rFonts w:ascii="Times New Roman" w:hAnsi="Times New Roman" w:cs="Times New Roman"/>
          <w:b/>
          <w:bCs/>
          <w:kern w:val="2"/>
          <w:sz w:val="24"/>
          <w:szCs w:val="24"/>
          <w14:ligatures w14:val="standardContextual"/>
        </w:rPr>
        <w:t xml:space="preserve">Maaparandussüsteemi rekonstrueerimine või uuendamine maaparandussüsteemi mõjutava muu tegevuse </w:t>
      </w:r>
      <w:r w:rsidR="00F7402D" w:rsidRPr="00797585">
        <w:rPr>
          <w:rFonts w:ascii="Times New Roman" w:hAnsi="Times New Roman" w:cs="Times New Roman"/>
          <w:b/>
          <w:bCs/>
          <w:kern w:val="2"/>
          <w:sz w:val="24"/>
          <w:szCs w:val="24"/>
          <w14:ligatures w14:val="standardContextual"/>
        </w:rPr>
        <w:t xml:space="preserve">kooskõlastuse või </w:t>
      </w:r>
      <w:r w:rsidR="001925BF" w:rsidRPr="00797585">
        <w:rPr>
          <w:rFonts w:ascii="Times New Roman" w:hAnsi="Times New Roman" w:cs="Times New Roman"/>
          <w:b/>
          <w:bCs/>
          <w:kern w:val="2"/>
          <w:sz w:val="24"/>
          <w:szCs w:val="24"/>
          <w14:ligatures w14:val="standardContextual"/>
        </w:rPr>
        <w:t xml:space="preserve">nimetatud tegevusega alustamiseks </w:t>
      </w:r>
      <w:r w:rsidRPr="00797585">
        <w:rPr>
          <w:rFonts w:ascii="Times New Roman" w:hAnsi="Times New Roman" w:cs="Times New Roman"/>
          <w:b/>
          <w:bCs/>
          <w:kern w:val="2"/>
          <w:sz w:val="24"/>
          <w:szCs w:val="24"/>
          <w14:ligatures w14:val="standardContextual"/>
        </w:rPr>
        <w:t>nõusoleku saamiseks</w:t>
      </w:r>
    </w:p>
    <w:p w14:paraId="2D807098" w14:textId="77777777" w:rsidR="001D51A8" w:rsidRPr="00797585" w:rsidRDefault="001D51A8" w:rsidP="00D047E4">
      <w:pPr>
        <w:shd w:val="clear" w:color="auto" w:fill="FFFFFF" w:themeFill="background1"/>
        <w:spacing w:after="0" w:line="240" w:lineRule="auto"/>
        <w:jc w:val="both"/>
        <w:rPr>
          <w:rFonts w:ascii="Times New Roman" w:hAnsi="Times New Roman" w:cs="Times New Roman"/>
          <w:b/>
          <w:bCs/>
          <w:kern w:val="2"/>
          <w:sz w:val="24"/>
          <w:szCs w:val="24"/>
          <w14:ligatures w14:val="standardContextual"/>
        </w:rPr>
      </w:pPr>
    </w:p>
    <w:p w14:paraId="31D87ABB" w14:textId="1D7D5303" w:rsidR="00E93FE6" w:rsidRPr="00797585" w:rsidRDefault="00E93FE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(1) Kui kavandatava </w:t>
      </w:r>
      <w:bookmarkStart w:id="93" w:name="_Hlk209695452"/>
      <w:r w:rsidRPr="00797585">
        <w:rPr>
          <w:rFonts w:ascii="Times New Roman" w:hAnsi="Times New Roman" w:cs="Times New Roman"/>
          <w:sz w:val="24"/>
          <w:szCs w:val="24"/>
        </w:rPr>
        <w:t xml:space="preserve">maaparandussüsteemi mõjutava </w:t>
      </w:r>
      <w:bookmarkEnd w:id="93"/>
      <w:r w:rsidRPr="00797585">
        <w:rPr>
          <w:rFonts w:ascii="Times New Roman" w:hAnsi="Times New Roman" w:cs="Times New Roman"/>
          <w:sz w:val="24"/>
          <w:szCs w:val="24"/>
        </w:rPr>
        <w:t xml:space="preserve">muu tegevusega kahjustatakse maaparandussüsteemi või takistatakse selle nõuetekohast toimimist, siis kooskõlastab Maa- ja Ruumiamet nimetatud tegevuse </w:t>
      </w:r>
      <w:r w:rsidR="005F2590" w:rsidRPr="00797585">
        <w:rPr>
          <w:rFonts w:ascii="Times New Roman" w:hAnsi="Times New Roman" w:cs="Times New Roman"/>
          <w:sz w:val="24"/>
          <w:szCs w:val="24"/>
        </w:rPr>
        <w:t>või annab selle</w:t>
      </w:r>
      <w:r w:rsidR="00196195" w:rsidRPr="00797585">
        <w:rPr>
          <w:rFonts w:ascii="Times New Roman" w:hAnsi="Times New Roman" w:cs="Times New Roman"/>
          <w:sz w:val="24"/>
          <w:szCs w:val="24"/>
        </w:rPr>
        <w:t>ga alustamiseks</w:t>
      </w:r>
      <w:r w:rsidR="005F2590" w:rsidRPr="00797585">
        <w:rPr>
          <w:rFonts w:ascii="Times New Roman" w:hAnsi="Times New Roman" w:cs="Times New Roman"/>
          <w:sz w:val="24"/>
          <w:szCs w:val="24"/>
        </w:rPr>
        <w:t xml:space="preserve"> nõusoleku</w:t>
      </w:r>
      <w:r w:rsidRPr="00797585">
        <w:rPr>
          <w:rFonts w:ascii="Times New Roman" w:hAnsi="Times New Roman" w:cs="Times New Roman"/>
          <w:sz w:val="24"/>
          <w:szCs w:val="24"/>
        </w:rPr>
        <w:t xml:space="preserve"> tingimusel, et:</w:t>
      </w:r>
    </w:p>
    <w:p w14:paraId="2154A2C6" w14:textId="6BE65368" w:rsidR="007E6377" w:rsidRPr="00797585" w:rsidRDefault="00E93FE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1) maaparandussüsteemi osa, mis jääb kavandatava tegevuse</w:t>
      </w:r>
      <w:r w:rsidR="002A398F" w:rsidRPr="00797585">
        <w:rPr>
          <w:rFonts w:ascii="Times New Roman" w:hAnsi="Times New Roman" w:cs="Times New Roman"/>
          <w:sz w:val="24"/>
          <w:szCs w:val="24"/>
        </w:rPr>
        <w:t>ga hõlmatud</w:t>
      </w:r>
      <w:r w:rsidRPr="00797585">
        <w:rPr>
          <w:rFonts w:ascii="Times New Roman" w:hAnsi="Times New Roman" w:cs="Times New Roman"/>
          <w:sz w:val="24"/>
          <w:szCs w:val="24"/>
        </w:rPr>
        <w:t xml:space="preserve"> </w:t>
      </w:r>
      <w:r w:rsidR="002A398F" w:rsidRPr="00797585">
        <w:rPr>
          <w:rFonts w:ascii="Times New Roman" w:hAnsi="Times New Roman" w:cs="Times New Roman"/>
          <w:sz w:val="24"/>
          <w:szCs w:val="24"/>
        </w:rPr>
        <w:t>maa-</w:t>
      </w:r>
      <w:r w:rsidRPr="00797585">
        <w:rPr>
          <w:rFonts w:ascii="Times New Roman" w:hAnsi="Times New Roman" w:cs="Times New Roman"/>
          <w:sz w:val="24"/>
          <w:szCs w:val="24"/>
        </w:rPr>
        <w:t>alalt välja, rekonstrueeritakse etteantud tähtpäevaks iseseisvalt toimivaks ning maaparandussüsteemide registrisse ja kitsenduste kaardile tehakse asjakohane muudatus või</w:t>
      </w:r>
    </w:p>
    <w:p w14:paraId="3F894919" w14:textId="43143C10" w:rsidR="001A3CE8" w:rsidRPr="00797585" w:rsidRDefault="00E93FE6" w:rsidP="00D047E4">
      <w:pPr>
        <w:shd w:val="clear" w:color="auto" w:fill="FFFFFF" w:themeFill="background1"/>
        <w:spacing w:after="0" w:line="240" w:lineRule="auto"/>
        <w:jc w:val="both"/>
        <w:rPr>
          <w:rFonts w:ascii="Times New Roman" w:hAnsi="Times New Roman" w:cs="Times New Roman"/>
          <w:sz w:val="24"/>
          <w:szCs w:val="24"/>
        </w:rPr>
      </w:pPr>
      <w:commentRangeStart w:id="94"/>
      <w:r w:rsidRPr="530FA28D">
        <w:rPr>
          <w:rFonts w:ascii="Times New Roman" w:hAnsi="Times New Roman" w:cs="Times New Roman"/>
          <w:sz w:val="24"/>
          <w:szCs w:val="24"/>
        </w:rPr>
        <w:t>2) maaparandussüsteemi osa, mis jääb kavandatava tegevuse</w:t>
      </w:r>
      <w:r w:rsidR="001A3CE8" w:rsidRPr="530FA28D">
        <w:rPr>
          <w:rFonts w:ascii="Times New Roman" w:hAnsi="Times New Roman" w:cs="Times New Roman"/>
          <w:sz w:val="24"/>
          <w:szCs w:val="24"/>
        </w:rPr>
        <w:t>ga hõlmatud</w:t>
      </w:r>
      <w:r w:rsidRPr="530FA28D">
        <w:rPr>
          <w:rFonts w:ascii="Times New Roman" w:hAnsi="Times New Roman" w:cs="Times New Roman"/>
          <w:sz w:val="24"/>
          <w:szCs w:val="24"/>
        </w:rPr>
        <w:t xml:space="preserve"> </w:t>
      </w:r>
      <w:r w:rsidR="001A3CE8" w:rsidRPr="530FA28D">
        <w:rPr>
          <w:rFonts w:ascii="Times New Roman" w:hAnsi="Times New Roman" w:cs="Times New Roman"/>
          <w:sz w:val="24"/>
          <w:szCs w:val="24"/>
        </w:rPr>
        <w:t>maa-</w:t>
      </w:r>
      <w:r w:rsidRPr="530FA28D">
        <w:rPr>
          <w:rFonts w:ascii="Times New Roman" w:hAnsi="Times New Roman" w:cs="Times New Roman"/>
          <w:sz w:val="24"/>
          <w:szCs w:val="24"/>
        </w:rPr>
        <w:t>alale, jäetakse toimima koos ülejäänud maaparandussüsteemi osaga</w:t>
      </w:r>
      <w:r w:rsidR="0049510A" w:rsidRPr="530FA28D">
        <w:rPr>
          <w:rFonts w:ascii="Times New Roman" w:hAnsi="Times New Roman" w:cs="Times New Roman"/>
          <w:sz w:val="24"/>
          <w:szCs w:val="24"/>
        </w:rPr>
        <w:t xml:space="preserve"> </w:t>
      </w:r>
      <w:r w:rsidR="001A3CE8" w:rsidRPr="530FA28D">
        <w:rPr>
          <w:rFonts w:ascii="Times New Roman" w:hAnsi="Times New Roman" w:cs="Times New Roman"/>
          <w:sz w:val="24"/>
          <w:szCs w:val="24"/>
        </w:rPr>
        <w:t>ning kehtima jääb käesolevast seadusest tulenev maaparandushoiu kohustus.</w:t>
      </w:r>
      <w:commentRangeEnd w:id="94"/>
      <w:r>
        <w:commentReference w:id="94"/>
      </w:r>
    </w:p>
    <w:p w14:paraId="6DB7FDAC" w14:textId="77777777" w:rsidR="002106E0" w:rsidRPr="00797585" w:rsidRDefault="002106E0" w:rsidP="00D047E4">
      <w:pPr>
        <w:shd w:val="clear" w:color="auto" w:fill="FFFFFF" w:themeFill="background1"/>
        <w:spacing w:after="0" w:line="240" w:lineRule="auto"/>
        <w:jc w:val="both"/>
        <w:rPr>
          <w:rFonts w:ascii="Times New Roman" w:hAnsi="Times New Roman" w:cs="Times New Roman"/>
          <w:sz w:val="24"/>
          <w:szCs w:val="24"/>
        </w:rPr>
      </w:pPr>
    </w:p>
    <w:p w14:paraId="799A389D" w14:textId="67ABE73C" w:rsidR="0049510A" w:rsidRPr="00797585" w:rsidRDefault="00E93FE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(2) Käesoleva paragrahvi lõike 1 </w:t>
      </w:r>
      <w:r w:rsidR="00E27D52" w:rsidRPr="00797585">
        <w:rPr>
          <w:rFonts w:ascii="Times New Roman" w:hAnsi="Times New Roman" w:cs="Times New Roman"/>
          <w:sz w:val="24"/>
          <w:szCs w:val="24"/>
        </w:rPr>
        <w:t xml:space="preserve">punktis 1 </w:t>
      </w:r>
      <w:r w:rsidR="000E3003" w:rsidRPr="00797585">
        <w:rPr>
          <w:rFonts w:ascii="Times New Roman" w:hAnsi="Times New Roman" w:cs="Times New Roman"/>
          <w:sz w:val="24"/>
          <w:szCs w:val="24"/>
        </w:rPr>
        <w:t xml:space="preserve">sätestatud juhul </w:t>
      </w:r>
      <w:r w:rsidRPr="00797585">
        <w:rPr>
          <w:rFonts w:ascii="Times New Roman" w:hAnsi="Times New Roman" w:cs="Times New Roman"/>
          <w:sz w:val="24"/>
          <w:szCs w:val="24"/>
        </w:rPr>
        <w:t xml:space="preserve">võib </w:t>
      </w:r>
      <w:bookmarkStart w:id="95" w:name="_Hlk212558340"/>
      <w:r w:rsidRPr="00797585">
        <w:rPr>
          <w:rFonts w:ascii="Times New Roman" w:hAnsi="Times New Roman" w:cs="Times New Roman"/>
          <w:sz w:val="24"/>
          <w:szCs w:val="24"/>
        </w:rPr>
        <w:t xml:space="preserve">Maa- ja Ruumiamet </w:t>
      </w:r>
      <w:bookmarkEnd w:id="95"/>
      <w:r w:rsidR="006D51F8" w:rsidRPr="00797585">
        <w:rPr>
          <w:rFonts w:ascii="Times New Roman" w:hAnsi="Times New Roman" w:cs="Times New Roman"/>
          <w:sz w:val="24"/>
          <w:szCs w:val="24"/>
        </w:rPr>
        <w:t xml:space="preserve">maaparandussüsteemi mõjutava muu tegevuse kooskõlastamisel või </w:t>
      </w:r>
      <w:r w:rsidR="009205DA" w:rsidRPr="00797585">
        <w:rPr>
          <w:rFonts w:ascii="Times New Roman" w:hAnsi="Times New Roman" w:cs="Times New Roman"/>
          <w:sz w:val="24"/>
          <w:szCs w:val="24"/>
        </w:rPr>
        <w:t xml:space="preserve">tegevusega alustamiseks </w:t>
      </w:r>
      <w:r w:rsidR="006D51F8" w:rsidRPr="00797585">
        <w:rPr>
          <w:rFonts w:ascii="Times New Roman" w:hAnsi="Times New Roman" w:cs="Times New Roman"/>
          <w:sz w:val="24"/>
          <w:szCs w:val="24"/>
        </w:rPr>
        <w:t xml:space="preserve">nõusoleku andmisel lubada </w:t>
      </w:r>
      <w:r w:rsidRPr="00797585">
        <w:rPr>
          <w:rFonts w:ascii="Times New Roman" w:hAnsi="Times New Roman" w:cs="Times New Roman"/>
          <w:sz w:val="24"/>
          <w:szCs w:val="24"/>
        </w:rPr>
        <w:t xml:space="preserve">maaparandussüsteem rekonstrueerida muu loa alusel. </w:t>
      </w:r>
      <w:r w:rsidR="006D51F8" w:rsidRPr="00797585">
        <w:rPr>
          <w:rFonts w:ascii="Times New Roman" w:hAnsi="Times New Roman" w:cs="Times New Roman"/>
          <w:sz w:val="24"/>
          <w:szCs w:val="24"/>
        </w:rPr>
        <w:t xml:space="preserve">Sellisel juhul </w:t>
      </w:r>
      <w:bookmarkStart w:id="96" w:name="_Hlk212563425"/>
      <w:r w:rsidR="004C5924" w:rsidRPr="00797585">
        <w:rPr>
          <w:rFonts w:ascii="Times New Roman" w:hAnsi="Times New Roman" w:cs="Times New Roman"/>
          <w:sz w:val="24"/>
          <w:szCs w:val="24"/>
        </w:rPr>
        <w:t xml:space="preserve">tuleb maaparandussüsteem </w:t>
      </w:r>
      <w:r w:rsidRPr="00797585">
        <w:rPr>
          <w:rFonts w:ascii="Times New Roman" w:hAnsi="Times New Roman" w:cs="Times New Roman"/>
          <w:sz w:val="24"/>
          <w:szCs w:val="24"/>
        </w:rPr>
        <w:t>rekonstrueeri</w:t>
      </w:r>
      <w:r w:rsidR="004C5924" w:rsidRPr="00797585">
        <w:rPr>
          <w:rFonts w:ascii="Times New Roman" w:hAnsi="Times New Roman" w:cs="Times New Roman"/>
          <w:sz w:val="24"/>
          <w:szCs w:val="24"/>
        </w:rPr>
        <w:t>da</w:t>
      </w:r>
      <w:r w:rsidRPr="00797585">
        <w:rPr>
          <w:rFonts w:ascii="Times New Roman" w:hAnsi="Times New Roman" w:cs="Times New Roman"/>
          <w:sz w:val="24"/>
          <w:szCs w:val="24"/>
        </w:rPr>
        <w:t xml:space="preserve"> maaparandussüsteemi projekteerimisnormide ja maaparandussüsteemi ehitamise nõuete</w:t>
      </w:r>
      <w:bookmarkEnd w:id="96"/>
      <w:r w:rsidR="004C5924" w:rsidRPr="00797585">
        <w:rPr>
          <w:rFonts w:ascii="Times New Roman" w:hAnsi="Times New Roman" w:cs="Times New Roman"/>
          <w:sz w:val="24"/>
          <w:szCs w:val="24"/>
        </w:rPr>
        <w:t xml:space="preserve"> kohaselt</w:t>
      </w:r>
      <w:r w:rsidRPr="00797585">
        <w:rPr>
          <w:rFonts w:ascii="Times New Roman" w:hAnsi="Times New Roman" w:cs="Times New Roman"/>
          <w:sz w:val="24"/>
          <w:szCs w:val="24"/>
        </w:rPr>
        <w:t xml:space="preserve">. </w:t>
      </w:r>
    </w:p>
    <w:p w14:paraId="4632CF2F" w14:textId="77777777" w:rsidR="0049510A" w:rsidRPr="00797585" w:rsidRDefault="0049510A" w:rsidP="00D047E4">
      <w:pPr>
        <w:shd w:val="clear" w:color="auto" w:fill="FFFFFF" w:themeFill="background1"/>
        <w:spacing w:after="0" w:line="240" w:lineRule="auto"/>
        <w:jc w:val="both"/>
        <w:rPr>
          <w:rFonts w:ascii="Times New Roman" w:hAnsi="Times New Roman" w:cs="Times New Roman"/>
          <w:sz w:val="24"/>
          <w:szCs w:val="24"/>
        </w:rPr>
      </w:pPr>
    </w:p>
    <w:p w14:paraId="03611F0A" w14:textId="5A6D42C5" w:rsidR="00E93FE6" w:rsidRPr="00797585" w:rsidRDefault="0049510A" w:rsidP="00D047E4">
      <w:pPr>
        <w:shd w:val="clear" w:color="auto" w:fill="FFFFFF" w:themeFill="background1"/>
        <w:spacing w:after="0" w:line="240" w:lineRule="auto"/>
        <w:jc w:val="both"/>
        <w:rPr>
          <w:rFonts w:ascii="Times New Roman" w:hAnsi="Times New Roman" w:cs="Times New Roman"/>
          <w:sz w:val="24"/>
          <w:szCs w:val="24"/>
        </w:rPr>
      </w:pPr>
      <w:r w:rsidRPr="530FA28D">
        <w:rPr>
          <w:rFonts w:ascii="Times New Roman" w:hAnsi="Times New Roman" w:cs="Times New Roman"/>
          <w:sz w:val="24"/>
          <w:szCs w:val="24"/>
        </w:rPr>
        <w:t>(</w:t>
      </w:r>
      <w:r w:rsidR="006F7B18" w:rsidRPr="530FA28D">
        <w:rPr>
          <w:rFonts w:ascii="Times New Roman" w:hAnsi="Times New Roman" w:cs="Times New Roman"/>
          <w:sz w:val="24"/>
          <w:szCs w:val="24"/>
        </w:rPr>
        <w:t>3</w:t>
      </w:r>
      <w:r w:rsidRPr="530FA28D">
        <w:rPr>
          <w:rFonts w:ascii="Times New Roman" w:hAnsi="Times New Roman" w:cs="Times New Roman"/>
          <w:sz w:val="24"/>
          <w:szCs w:val="24"/>
        </w:rPr>
        <w:t>) Käesoleva paragrahvi lõike</w:t>
      </w:r>
      <w:r w:rsidR="006F7B18" w:rsidRPr="530FA28D">
        <w:rPr>
          <w:rFonts w:ascii="Times New Roman" w:hAnsi="Times New Roman" w:cs="Times New Roman"/>
          <w:sz w:val="24"/>
          <w:szCs w:val="24"/>
        </w:rPr>
        <w:t>s</w:t>
      </w:r>
      <w:r w:rsidRPr="530FA28D">
        <w:rPr>
          <w:rFonts w:ascii="Times New Roman" w:hAnsi="Times New Roman" w:cs="Times New Roman"/>
          <w:sz w:val="24"/>
          <w:szCs w:val="24"/>
        </w:rPr>
        <w:t xml:space="preserve"> </w:t>
      </w:r>
      <w:r w:rsidR="006F7B18" w:rsidRPr="530FA28D">
        <w:rPr>
          <w:rFonts w:ascii="Times New Roman" w:hAnsi="Times New Roman" w:cs="Times New Roman"/>
          <w:sz w:val="24"/>
          <w:szCs w:val="24"/>
        </w:rPr>
        <w:t>2</w:t>
      </w:r>
      <w:r w:rsidRPr="530FA28D">
        <w:rPr>
          <w:rFonts w:ascii="Times New Roman" w:hAnsi="Times New Roman" w:cs="Times New Roman"/>
          <w:sz w:val="24"/>
          <w:szCs w:val="24"/>
        </w:rPr>
        <w:t xml:space="preserve"> </w:t>
      </w:r>
      <w:r w:rsidR="00A418E4" w:rsidRPr="530FA28D">
        <w:rPr>
          <w:rFonts w:ascii="Times New Roman" w:hAnsi="Times New Roman" w:cs="Times New Roman"/>
          <w:sz w:val="24"/>
          <w:szCs w:val="24"/>
        </w:rPr>
        <w:t>sätestatud</w:t>
      </w:r>
      <w:r w:rsidR="00E35A05" w:rsidRPr="530FA28D">
        <w:rPr>
          <w:rFonts w:ascii="Times New Roman" w:hAnsi="Times New Roman" w:cs="Times New Roman"/>
          <w:sz w:val="24"/>
          <w:szCs w:val="24"/>
        </w:rPr>
        <w:t xml:space="preserve"> juhul </w:t>
      </w:r>
      <w:r w:rsidR="00E93FE6" w:rsidRPr="530FA28D">
        <w:rPr>
          <w:rFonts w:ascii="Times New Roman" w:hAnsi="Times New Roman" w:cs="Times New Roman"/>
          <w:sz w:val="24"/>
          <w:szCs w:val="24"/>
        </w:rPr>
        <w:t xml:space="preserve">loetakse </w:t>
      </w:r>
      <w:commentRangeStart w:id="97"/>
      <w:r w:rsidR="00A418E4" w:rsidRPr="530FA28D">
        <w:rPr>
          <w:rFonts w:ascii="Times New Roman" w:hAnsi="Times New Roman" w:cs="Times New Roman"/>
          <w:sz w:val="24"/>
          <w:szCs w:val="24"/>
        </w:rPr>
        <w:t>rekonstrueeritud</w:t>
      </w:r>
      <w:commentRangeEnd w:id="97"/>
      <w:r>
        <w:commentReference w:id="97"/>
      </w:r>
      <w:r w:rsidR="00A418E4" w:rsidRPr="530FA28D">
        <w:rPr>
          <w:rFonts w:ascii="Times New Roman" w:hAnsi="Times New Roman" w:cs="Times New Roman"/>
          <w:sz w:val="24"/>
          <w:szCs w:val="24"/>
        </w:rPr>
        <w:t xml:space="preserve"> </w:t>
      </w:r>
      <w:r w:rsidR="00E35A05" w:rsidRPr="530FA28D">
        <w:rPr>
          <w:rFonts w:ascii="Times New Roman" w:hAnsi="Times New Roman" w:cs="Times New Roman"/>
          <w:sz w:val="24"/>
          <w:szCs w:val="24"/>
        </w:rPr>
        <w:t xml:space="preserve">maaparandussüsteemile </w:t>
      </w:r>
      <w:r w:rsidR="00E93FE6" w:rsidRPr="530FA28D">
        <w:rPr>
          <w:rFonts w:ascii="Times New Roman" w:hAnsi="Times New Roman" w:cs="Times New Roman"/>
          <w:sz w:val="24"/>
          <w:szCs w:val="24"/>
        </w:rPr>
        <w:t xml:space="preserve">kasutusluba antuks, </w:t>
      </w:r>
      <w:commentRangeStart w:id="98"/>
      <w:r w:rsidR="00E93FE6" w:rsidRPr="530FA28D">
        <w:rPr>
          <w:rFonts w:ascii="Times New Roman" w:hAnsi="Times New Roman" w:cs="Times New Roman"/>
          <w:sz w:val="24"/>
          <w:szCs w:val="24"/>
        </w:rPr>
        <w:t xml:space="preserve">kui Maa- ja Ruumiamet on </w:t>
      </w:r>
      <w:commentRangeStart w:id="99"/>
      <w:r w:rsidR="00E93FE6" w:rsidRPr="530FA28D">
        <w:rPr>
          <w:rFonts w:ascii="Times New Roman" w:hAnsi="Times New Roman" w:cs="Times New Roman"/>
          <w:sz w:val="24"/>
          <w:szCs w:val="24"/>
        </w:rPr>
        <w:t>muu ehitise</w:t>
      </w:r>
      <w:commentRangeEnd w:id="99"/>
      <w:r>
        <w:commentReference w:id="99"/>
      </w:r>
      <w:r w:rsidR="00E93FE6" w:rsidRPr="530FA28D">
        <w:rPr>
          <w:rFonts w:ascii="Times New Roman" w:hAnsi="Times New Roman" w:cs="Times New Roman"/>
          <w:sz w:val="24"/>
          <w:szCs w:val="24"/>
        </w:rPr>
        <w:t xml:space="preserve"> kasutusloa </w:t>
      </w:r>
      <w:r w:rsidR="006F7B18" w:rsidRPr="530FA28D">
        <w:rPr>
          <w:rFonts w:ascii="Times New Roman" w:hAnsi="Times New Roman" w:cs="Times New Roman"/>
          <w:sz w:val="24"/>
          <w:szCs w:val="24"/>
        </w:rPr>
        <w:t xml:space="preserve">taotluse </w:t>
      </w:r>
      <w:r w:rsidR="00E93FE6" w:rsidRPr="530FA28D">
        <w:rPr>
          <w:rFonts w:ascii="Times New Roman" w:hAnsi="Times New Roman" w:cs="Times New Roman"/>
          <w:sz w:val="24"/>
          <w:szCs w:val="24"/>
        </w:rPr>
        <w:t xml:space="preserve">kooskõlastanud ja ehitisele on </w:t>
      </w:r>
      <w:r w:rsidR="008F75B7" w:rsidRPr="530FA28D">
        <w:rPr>
          <w:rFonts w:ascii="Times New Roman" w:hAnsi="Times New Roman" w:cs="Times New Roman"/>
          <w:sz w:val="24"/>
          <w:szCs w:val="24"/>
        </w:rPr>
        <w:t xml:space="preserve">muu ehitise </w:t>
      </w:r>
      <w:r w:rsidR="00E93FE6" w:rsidRPr="530FA28D">
        <w:rPr>
          <w:rFonts w:ascii="Times New Roman" w:hAnsi="Times New Roman" w:cs="Times New Roman"/>
          <w:sz w:val="24"/>
          <w:szCs w:val="24"/>
        </w:rPr>
        <w:t>kasutusluba antud.</w:t>
      </w:r>
      <w:commentRangeEnd w:id="98"/>
      <w:r>
        <w:commentReference w:id="98"/>
      </w:r>
    </w:p>
    <w:p w14:paraId="56AC8927" w14:textId="5FC608AE" w:rsidR="002106E0" w:rsidRPr="00797585" w:rsidRDefault="002106E0" w:rsidP="00D047E4">
      <w:pPr>
        <w:shd w:val="clear" w:color="auto" w:fill="FFFFFF" w:themeFill="background1"/>
        <w:spacing w:after="0" w:line="240" w:lineRule="auto"/>
        <w:jc w:val="both"/>
        <w:rPr>
          <w:rFonts w:ascii="Times New Roman" w:hAnsi="Times New Roman" w:cs="Times New Roman"/>
          <w:sz w:val="24"/>
          <w:szCs w:val="24"/>
        </w:rPr>
      </w:pPr>
    </w:p>
    <w:p w14:paraId="3FF0749C" w14:textId="06184597" w:rsidR="00E93FE6" w:rsidRPr="00797585" w:rsidRDefault="00E93FE6" w:rsidP="00D047E4">
      <w:pPr>
        <w:shd w:val="clear" w:color="auto" w:fill="FFFFFF" w:themeFill="background1"/>
        <w:spacing w:after="0" w:line="240" w:lineRule="auto"/>
        <w:jc w:val="both"/>
        <w:rPr>
          <w:rFonts w:ascii="Times New Roman" w:hAnsi="Times New Roman" w:cs="Times New Roman"/>
          <w:sz w:val="24"/>
          <w:szCs w:val="24"/>
        </w:rPr>
      </w:pPr>
      <w:r w:rsidRPr="530FA28D">
        <w:rPr>
          <w:rFonts w:ascii="Times New Roman" w:hAnsi="Times New Roman" w:cs="Times New Roman"/>
          <w:sz w:val="24"/>
          <w:szCs w:val="24"/>
        </w:rPr>
        <w:t>(</w:t>
      </w:r>
      <w:r w:rsidR="003A4CF5" w:rsidRPr="530FA28D">
        <w:rPr>
          <w:rFonts w:ascii="Times New Roman" w:hAnsi="Times New Roman" w:cs="Times New Roman"/>
          <w:sz w:val="24"/>
          <w:szCs w:val="24"/>
        </w:rPr>
        <w:t>4</w:t>
      </w:r>
      <w:r w:rsidRPr="530FA28D">
        <w:rPr>
          <w:rFonts w:ascii="Times New Roman" w:hAnsi="Times New Roman" w:cs="Times New Roman"/>
          <w:sz w:val="24"/>
          <w:szCs w:val="24"/>
        </w:rPr>
        <w:t>) Kui avalikes huvides maaparandussüsteemi mõjutava muu tegevuse kavandamise korral tuleb maaparandussüsteem rekonstrueerida või uuendada, tagab maaparandussüsteemi nõuetekohase rekonstrueerimise ja kasutusele võtmise või uuendamise ning kannab rekonstrueerimise või uuendamise kulud nimetatud maaparandussüsteemi mõjutava muu tegevus</w:t>
      </w:r>
      <w:r w:rsidR="00A87A76" w:rsidRPr="530FA28D">
        <w:rPr>
          <w:rFonts w:ascii="Times New Roman" w:hAnsi="Times New Roman" w:cs="Times New Roman"/>
          <w:sz w:val="24"/>
          <w:szCs w:val="24"/>
        </w:rPr>
        <w:t>e</w:t>
      </w:r>
      <w:r w:rsidRPr="530FA28D">
        <w:rPr>
          <w:rFonts w:ascii="Times New Roman" w:hAnsi="Times New Roman" w:cs="Times New Roman"/>
          <w:sz w:val="24"/>
          <w:szCs w:val="24"/>
        </w:rPr>
        <w:t xml:space="preserve"> kavanda</w:t>
      </w:r>
      <w:r w:rsidR="00A87A76" w:rsidRPr="530FA28D">
        <w:rPr>
          <w:rFonts w:ascii="Times New Roman" w:hAnsi="Times New Roman" w:cs="Times New Roman"/>
          <w:sz w:val="24"/>
          <w:szCs w:val="24"/>
        </w:rPr>
        <w:t>ja</w:t>
      </w:r>
      <w:r w:rsidRPr="530FA28D">
        <w:rPr>
          <w:rFonts w:ascii="Times New Roman" w:hAnsi="Times New Roman" w:cs="Times New Roman"/>
          <w:sz w:val="24"/>
          <w:szCs w:val="24"/>
        </w:rPr>
        <w:t xml:space="preserve">. </w:t>
      </w:r>
      <w:commentRangeStart w:id="100"/>
      <w:r w:rsidRPr="530FA28D">
        <w:rPr>
          <w:rFonts w:ascii="Times New Roman" w:hAnsi="Times New Roman" w:cs="Times New Roman"/>
          <w:sz w:val="24"/>
          <w:szCs w:val="24"/>
        </w:rPr>
        <w:t xml:space="preserve">Maaparandussüsteemi omanikule </w:t>
      </w:r>
      <w:r w:rsidR="00717BD8" w:rsidRPr="530FA28D">
        <w:rPr>
          <w:rFonts w:ascii="Times New Roman" w:hAnsi="Times New Roman" w:cs="Times New Roman"/>
          <w:sz w:val="24"/>
          <w:szCs w:val="24"/>
        </w:rPr>
        <w:t xml:space="preserve">kannab </w:t>
      </w:r>
      <w:r w:rsidRPr="530FA28D">
        <w:rPr>
          <w:rFonts w:ascii="Times New Roman" w:hAnsi="Times New Roman" w:cs="Times New Roman"/>
          <w:sz w:val="24"/>
          <w:szCs w:val="24"/>
        </w:rPr>
        <w:t>avalikes huvides maaparandussüsteemi mõjutava muu tegevuse kavandamise ja maaparandussüsteemi uuendamise kulud</w:t>
      </w:r>
      <w:commentRangeEnd w:id="100"/>
      <w:r>
        <w:commentReference w:id="100"/>
      </w:r>
      <w:r w:rsidRPr="530FA28D">
        <w:rPr>
          <w:rFonts w:ascii="Times New Roman" w:hAnsi="Times New Roman" w:cs="Times New Roman"/>
          <w:sz w:val="24"/>
          <w:szCs w:val="24"/>
        </w:rPr>
        <w:t xml:space="preserve"> </w:t>
      </w:r>
      <w:r w:rsidR="004C5924" w:rsidRPr="530FA28D">
        <w:rPr>
          <w:rFonts w:ascii="Times New Roman" w:hAnsi="Times New Roman" w:cs="Times New Roman"/>
          <w:sz w:val="24"/>
          <w:szCs w:val="24"/>
        </w:rPr>
        <w:t>ning hüvitab</w:t>
      </w:r>
      <w:r w:rsidRPr="530FA28D">
        <w:rPr>
          <w:rFonts w:ascii="Times New Roman" w:hAnsi="Times New Roman" w:cs="Times New Roman"/>
          <w:sz w:val="24"/>
          <w:szCs w:val="24"/>
        </w:rPr>
        <w:t xml:space="preserve"> selle käigus tehtud kahju nimetatud tegevus</w:t>
      </w:r>
      <w:r w:rsidR="00781094" w:rsidRPr="530FA28D">
        <w:rPr>
          <w:rFonts w:ascii="Times New Roman" w:hAnsi="Times New Roman" w:cs="Times New Roman"/>
          <w:sz w:val="24"/>
          <w:szCs w:val="24"/>
        </w:rPr>
        <w:t>e</w:t>
      </w:r>
      <w:r w:rsidRPr="530FA28D">
        <w:rPr>
          <w:rFonts w:ascii="Times New Roman" w:hAnsi="Times New Roman" w:cs="Times New Roman"/>
          <w:sz w:val="24"/>
          <w:szCs w:val="24"/>
        </w:rPr>
        <w:t xml:space="preserve"> kavanda</w:t>
      </w:r>
      <w:r w:rsidR="00781094" w:rsidRPr="530FA28D">
        <w:rPr>
          <w:rFonts w:ascii="Times New Roman" w:hAnsi="Times New Roman" w:cs="Times New Roman"/>
          <w:sz w:val="24"/>
          <w:szCs w:val="24"/>
        </w:rPr>
        <w:t>ja</w:t>
      </w:r>
      <w:r w:rsidRPr="530FA28D">
        <w:rPr>
          <w:rFonts w:ascii="Times New Roman" w:hAnsi="Times New Roman" w:cs="Times New Roman"/>
          <w:sz w:val="24"/>
          <w:szCs w:val="24"/>
        </w:rPr>
        <w:t>.</w:t>
      </w:r>
    </w:p>
    <w:p w14:paraId="333BE034" w14:textId="77777777" w:rsidR="002106E0" w:rsidRPr="00797585" w:rsidRDefault="002106E0" w:rsidP="00D047E4">
      <w:pPr>
        <w:shd w:val="clear" w:color="auto" w:fill="FFFFFF" w:themeFill="background1"/>
        <w:spacing w:after="0" w:line="240" w:lineRule="auto"/>
        <w:jc w:val="both"/>
        <w:rPr>
          <w:rFonts w:ascii="Times New Roman" w:hAnsi="Times New Roman" w:cs="Times New Roman"/>
          <w:sz w:val="24"/>
          <w:szCs w:val="24"/>
        </w:rPr>
      </w:pPr>
    </w:p>
    <w:p w14:paraId="06B6646F" w14:textId="28E3385A" w:rsidR="00E93FE6" w:rsidRPr="00797585" w:rsidRDefault="00E93FE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w:t>
      </w:r>
      <w:r w:rsidR="003A4CF5" w:rsidRPr="00797585">
        <w:rPr>
          <w:rFonts w:ascii="Times New Roman" w:hAnsi="Times New Roman" w:cs="Times New Roman"/>
          <w:sz w:val="24"/>
          <w:szCs w:val="24"/>
        </w:rPr>
        <w:t>5</w:t>
      </w:r>
      <w:r w:rsidRPr="00797585">
        <w:rPr>
          <w:rFonts w:ascii="Times New Roman" w:hAnsi="Times New Roman" w:cs="Times New Roman"/>
          <w:sz w:val="24"/>
          <w:szCs w:val="24"/>
        </w:rPr>
        <w:t xml:space="preserve">) </w:t>
      </w:r>
      <w:r w:rsidR="00E63131" w:rsidRPr="00797585">
        <w:rPr>
          <w:rFonts w:ascii="Times New Roman" w:hAnsi="Times New Roman" w:cs="Times New Roman"/>
          <w:sz w:val="24"/>
          <w:szCs w:val="24"/>
        </w:rPr>
        <w:t xml:space="preserve">Käesoleva paragrahvi lõikes </w:t>
      </w:r>
      <w:r w:rsidR="003A4CF5" w:rsidRPr="00797585">
        <w:rPr>
          <w:rFonts w:ascii="Times New Roman" w:hAnsi="Times New Roman" w:cs="Times New Roman"/>
          <w:sz w:val="24"/>
          <w:szCs w:val="24"/>
        </w:rPr>
        <w:t>4</w:t>
      </w:r>
      <w:r w:rsidR="00E63131" w:rsidRPr="00797585">
        <w:rPr>
          <w:rFonts w:ascii="Times New Roman" w:hAnsi="Times New Roman" w:cs="Times New Roman"/>
          <w:sz w:val="24"/>
          <w:szCs w:val="24"/>
        </w:rPr>
        <w:t xml:space="preserve"> sätestatud juhul võib m</w:t>
      </w:r>
      <w:r w:rsidRPr="00797585">
        <w:rPr>
          <w:rFonts w:ascii="Times New Roman" w:hAnsi="Times New Roman" w:cs="Times New Roman"/>
          <w:sz w:val="24"/>
          <w:szCs w:val="24"/>
        </w:rPr>
        <w:t xml:space="preserve">aaparandussüsteemi </w:t>
      </w:r>
      <w:r w:rsidR="00814CF6" w:rsidRPr="00797585">
        <w:rPr>
          <w:rFonts w:ascii="Times New Roman" w:hAnsi="Times New Roman" w:cs="Times New Roman"/>
          <w:sz w:val="24"/>
          <w:szCs w:val="24"/>
        </w:rPr>
        <w:t xml:space="preserve">rekonstrueerida ja </w:t>
      </w:r>
      <w:r w:rsidRPr="00797585">
        <w:rPr>
          <w:rFonts w:ascii="Times New Roman" w:hAnsi="Times New Roman" w:cs="Times New Roman"/>
          <w:sz w:val="24"/>
          <w:szCs w:val="24"/>
        </w:rPr>
        <w:t xml:space="preserve">uuendada isik, kes tegutseb käesoleva seaduse § 35 lõike 2 punktis 5 nimetatud maaparandusalal, </w:t>
      </w:r>
      <w:r w:rsidR="00717BD8" w:rsidRPr="00797585">
        <w:rPr>
          <w:rFonts w:ascii="Times New Roman" w:hAnsi="Times New Roman" w:cs="Times New Roman"/>
          <w:sz w:val="24"/>
          <w:szCs w:val="24"/>
        </w:rPr>
        <w:t xml:space="preserve">ning </w:t>
      </w:r>
      <w:r w:rsidRPr="00797585">
        <w:rPr>
          <w:rFonts w:ascii="Times New Roman" w:hAnsi="Times New Roman" w:cs="Times New Roman"/>
          <w:sz w:val="24"/>
          <w:szCs w:val="24"/>
        </w:rPr>
        <w:t>Maa- ja Ruumiameti nõudel maaparandussüsteemi</w:t>
      </w:r>
      <w:r w:rsidR="00814CF6" w:rsidRPr="00797585">
        <w:rPr>
          <w:rFonts w:ascii="Times New Roman" w:hAnsi="Times New Roman" w:cs="Times New Roman"/>
          <w:sz w:val="24"/>
          <w:szCs w:val="24"/>
        </w:rPr>
        <w:t xml:space="preserve"> rekonstrueerimise ja</w:t>
      </w:r>
      <w:r w:rsidRPr="00797585">
        <w:rPr>
          <w:rFonts w:ascii="Times New Roman" w:hAnsi="Times New Roman" w:cs="Times New Roman"/>
          <w:sz w:val="24"/>
          <w:szCs w:val="24"/>
        </w:rPr>
        <w:t xml:space="preserve"> uuendamise omanikujärelevalvet teha isik, kes tegutseb § 35 lõike 2 punktis 3 nimetatud maaparandusalal.</w:t>
      </w:r>
    </w:p>
    <w:p w14:paraId="099EAA7E" w14:textId="77777777" w:rsidR="002106E0" w:rsidRPr="00797585" w:rsidRDefault="002106E0" w:rsidP="00D047E4">
      <w:pPr>
        <w:shd w:val="clear" w:color="auto" w:fill="FFFFFF" w:themeFill="background1"/>
        <w:spacing w:after="0" w:line="240" w:lineRule="auto"/>
        <w:jc w:val="both"/>
        <w:rPr>
          <w:rFonts w:ascii="Times New Roman" w:hAnsi="Times New Roman" w:cs="Times New Roman"/>
          <w:sz w:val="24"/>
          <w:szCs w:val="24"/>
        </w:rPr>
      </w:pPr>
    </w:p>
    <w:p w14:paraId="1E37AF0C" w14:textId="32B885E8" w:rsidR="00E93FE6" w:rsidRPr="00797585" w:rsidRDefault="00E93FE6" w:rsidP="00D047E4">
      <w:pPr>
        <w:shd w:val="clear" w:color="auto" w:fill="FFFFFF" w:themeFill="background1"/>
        <w:spacing w:after="0" w:line="240" w:lineRule="auto"/>
        <w:jc w:val="both"/>
        <w:rPr>
          <w:rFonts w:ascii="Times New Roman" w:hAnsi="Times New Roman" w:cs="Times New Roman"/>
          <w:b/>
          <w:bCs/>
          <w:sz w:val="24"/>
          <w:szCs w:val="24"/>
        </w:rPr>
      </w:pPr>
      <w:r w:rsidRPr="00797585">
        <w:rPr>
          <w:rFonts w:ascii="Times New Roman" w:hAnsi="Times New Roman" w:cs="Times New Roman"/>
          <w:sz w:val="24"/>
          <w:szCs w:val="24"/>
        </w:rPr>
        <w:t>(</w:t>
      </w:r>
      <w:r w:rsidR="003A4CF5" w:rsidRPr="00797585">
        <w:rPr>
          <w:rFonts w:ascii="Times New Roman" w:hAnsi="Times New Roman" w:cs="Times New Roman"/>
          <w:sz w:val="24"/>
          <w:szCs w:val="24"/>
        </w:rPr>
        <w:t>6</w:t>
      </w:r>
      <w:r w:rsidRPr="00797585">
        <w:rPr>
          <w:rFonts w:ascii="Times New Roman" w:hAnsi="Times New Roman" w:cs="Times New Roman"/>
          <w:sz w:val="24"/>
          <w:szCs w:val="24"/>
        </w:rPr>
        <w:t xml:space="preserve">) Käesoleva paragrahvi lõikes </w:t>
      </w:r>
      <w:r w:rsidR="00A24DC4" w:rsidRPr="00797585">
        <w:rPr>
          <w:rFonts w:ascii="Times New Roman" w:hAnsi="Times New Roman" w:cs="Times New Roman"/>
          <w:sz w:val="24"/>
          <w:szCs w:val="24"/>
        </w:rPr>
        <w:t xml:space="preserve">5 </w:t>
      </w:r>
      <w:r w:rsidRPr="00797585">
        <w:rPr>
          <w:rFonts w:ascii="Times New Roman" w:hAnsi="Times New Roman" w:cs="Times New Roman"/>
          <w:sz w:val="24"/>
          <w:szCs w:val="24"/>
        </w:rPr>
        <w:t>nimetatud maaparandussüsteemi uuendamistöid tegev isik arvesta</w:t>
      </w:r>
      <w:r w:rsidR="00717BD8" w:rsidRPr="00797585">
        <w:rPr>
          <w:rFonts w:ascii="Times New Roman" w:hAnsi="Times New Roman" w:cs="Times New Roman"/>
          <w:sz w:val="24"/>
          <w:szCs w:val="24"/>
        </w:rPr>
        <w:t>b</w:t>
      </w:r>
      <w:r w:rsidRPr="00797585">
        <w:rPr>
          <w:rFonts w:ascii="Times New Roman" w:hAnsi="Times New Roman" w:cs="Times New Roman"/>
          <w:sz w:val="24"/>
          <w:szCs w:val="24"/>
        </w:rPr>
        <w:t xml:space="preserve"> </w:t>
      </w:r>
      <w:r w:rsidR="00717BD8" w:rsidRPr="00797585">
        <w:rPr>
          <w:rFonts w:ascii="Times New Roman" w:hAnsi="Times New Roman" w:cs="Times New Roman"/>
          <w:sz w:val="24"/>
          <w:szCs w:val="24"/>
        </w:rPr>
        <w:t>maaparandussüsteemi uuendamise</w:t>
      </w:r>
      <w:r w:rsidR="00887F6A" w:rsidRPr="00797585">
        <w:rPr>
          <w:rFonts w:ascii="Times New Roman" w:hAnsi="Times New Roman" w:cs="Times New Roman"/>
          <w:sz w:val="24"/>
          <w:szCs w:val="24"/>
        </w:rPr>
        <w:t xml:space="preserve">l </w:t>
      </w:r>
      <w:r w:rsidRPr="00797585">
        <w:rPr>
          <w:rFonts w:ascii="Times New Roman" w:hAnsi="Times New Roman" w:cs="Times New Roman"/>
          <w:sz w:val="24"/>
          <w:szCs w:val="24"/>
        </w:rPr>
        <w:t>kavandatavat maaparandussüsteemi mõjutavat muud tegevust, koostab tehtud töö kohta akti ja teostusjoonise ning esitab nimetatud dokumendid maaparandussüsteemi omanikule ja Maa- ja Ruumiametile viie päeva jooksul uuendamistööde lõpetamisest arvates.</w:t>
      </w:r>
      <w:r w:rsidR="00696B1E" w:rsidRPr="00797585">
        <w:rPr>
          <w:rFonts w:ascii="Times New Roman" w:hAnsi="Times New Roman" w:cs="Times New Roman"/>
          <w:sz w:val="24"/>
          <w:szCs w:val="24"/>
        </w:rPr>
        <w:t>“;</w:t>
      </w:r>
    </w:p>
    <w:p w14:paraId="6F72B4EC" w14:textId="77777777" w:rsidR="002106E0" w:rsidRPr="00797585" w:rsidRDefault="002106E0" w:rsidP="00D047E4">
      <w:pPr>
        <w:shd w:val="clear" w:color="auto" w:fill="FFFFFF" w:themeFill="background1"/>
        <w:spacing w:after="0" w:line="240" w:lineRule="auto"/>
        <w:jc w:val="both"/>
        <w:rPr>
          <w:rFonts w:ascii="Times New Roman" w:hAnsi="Times New Roman" w:cs="Times New Roman"/>
          <w:b/>
          <w:bCs/>
          <w:sz w:val="24"/>
          <w:szCs w:val="24"/>
        </w:rPr>
      </w:pPr>
    </w:p>
    <w:p w14:paraId="110E850B" w14:textId="6BF5DFFB" w:rsidR="00CA0590" w:rsidRPr="00797585" w:rsidRDefault="00193D4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6</w:t>
      </w:r>
      <w:r w:rsidR="005C42CF" w:rsidRPr="00797585">
        <w:rPr>
          <w:rFonts w:ascii="Times New Roman" w:hAnsi="Times New Roman" w:cs="Times New Roman"/>
          <w:b/>
          <w:bCs/>
          <w:sz w:val="24"/>
          <w:szCs w:val="24"/>
        </w:rPr>
        <w:t>3</w:t>
      </w:r>
      <w:r w:rsidR="008207DB" w:rsidRPr="00797585">
        <w:rPr>
          <w:rFonts w:ascii="Times New Roman" w:hAnsi="Times New Roman" w:cs="Times New Roman"/>
          <w:b/>
          <w:bCs/>
          <w:sz w:val="24"/>
          <w:szCs w:val="24"/>
        </w:rPr>
        <w:t>)</w:t>
      </w:r>
      <w:r w:rsidR="008207DB" w:rsidRPr="00797585">
        <w:rPr>
          <w:rFonts w:ascii="Times New Roman" w:hAnsi="Times New Roman" w:cs="Times New Roman"/>
          <w:sz w:val="24"/>
          <w:szCs w:val="24"/>
        </w:rPr>
        <w:t xml:space="preserve"> paragrahvid 51 ja 52 tunnistatakse kehtetuks;</w:t>
      </w:r>
    </w:p>
    <w:p w14:paraId="3C680BAB" w14:textId="77777777" w:rsidR="00100351" w:rsidRPr="00797585" w:rsidRDefault="00100351" w:rsidP="00D047E4">
      <w:pPr>
        <w:shd w:val="clear" w:color="auto" w:fill="FFFFFF" w:themeFill="background1"/>
        <w:spacing w:after="0" w:line="240" w:lineRule="auto"/>
        <w:jc w:val="both"/>
        <w:rPr>
          <w:rFonts w:ascii="Times New Roman" w:hAnsi="Times New Roman" w:cs="Times New Roman"/>
          <w:sz w:val="24"/>
          <w:szCs w:val="24"/>
        </w:rPr>
      </w:pPr>
    </w:p>
    <w:p w14:paraId="382FD7EB" w14:textId="529EA40E" w:rsidR="00100351" w:rsidRPr="00797585" w:rsidRDefault="00193D4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6</w:t>
      </w:r>
      <w:r w:rsidR="005C42CF" w:rsidRPr="00797585">
        <w:rPr>
          <w:rFonts w:ascii="Times New Roman" w:hAnsi="Times New Roman" w:cs="Times New Roman"/>
          <w:b/>
          <w:bCs/>
          <w:sz w:val="24"/>
          <w:szCs w:val="24"/>
        </w:rPr>
        <w:t>4</w:t>
      </w:r>
      <w:r w:rsidR="00100351" w:rsidRPr="00797585">
        <w:rPr>
          <w:rFonts w:ascii="Times New Roman" w:hAnsi="Times New Roman" w:cs="Times New Roman"/>
          <w:b/>
          <w:bCs/>
          <w:sz w:val="24"/>
          <w:szCs w:val="24"/>
        </w:rPr>
        <w:t>)</w:t>
      </w:r>
      <w:r w:rsidR="00100351" w:rsidRPr="00797585">
        <w:rPr>
          <w:rFonts w:ascii="Times New Roman" w:hAnsi="Times New Roman" w:cs="Times New Roman"/>
          <w:sz w:val="24"/>
          <w:szCs w:val="24"/>
        </w:rPr>
        <w:t xml:space="preserve"> paragrahvi 53 pealkiri muudetakse ja sõnastatakse järgmiselt:</w:t>
      </w:r>
    </w:p>
    <w:p w14:paraId="29C86ED1" w14:textId="2B08A14D" w:rsidR="008A6701" w:rsidRPr="00797585" w:rsidRDefault="00100351" w:rsidP="00D047E4">
      <w:pPr>
        <w:shd w:val="clear" w:color="auto" w:fill="FFFFFF" w:themeFill="background1"/>
        <w:spacing w:after="0" w:line="240" w:lineRule="auto"/>
        <w:jc w:val="both"/>
        <w:rPr>
          <w:rFonts w:ascii="Times New Roman" w:hAnsi="Times New Roman" w:cs="Times New Roman"/>
          <w:b/>
          <w:bCs/>
          <w:sz w:val="24"/>
          <w:szCs w:val="24"/>
        </w:rPr>
      </w:pPr>
      <w:r w:rsidRPr="00797585">
        <w:rPr>
          <w:rFonts w:ascii="Times New Roman" w:hAnsi="Times New Roman" w:cs="Times New Roman"/>
          <w:sz w:val="24"/>
          <w:szCs w:val="24"/>
        </w:rPr>
        <w:t>„</w:t>
      </w:r>
      <w:r w:rsidRPr="00797585">
        <w:rPr>
          <w:rFonts w:ascii="Times New Roman" w:hAnsi="Times New Roman" w:cs="Times New Roman"/>
          <w:b/>
          <w:bCs/>
          <w:sz w:val="24"/>
          <w:szCs w:val="24"/>
        </w:rPr>
        <w:t>§ 53. Avatud eesvoolu või kuivenduskraavi lisavee juhtimi</w:t>
      </w:r>
      <w:r w:rsidR="00B23AD2" w:rsidRPr="00797585">
        <w:rPr>
          <w:rFonts w:ascii="Times New Roman" w:hAnsi="Times New Roman" w:cs="Times New Roman"/>
          <w:b/>
          <w:bCs/>
          <w:sz w:val="24"/>
          <w:szCs w:val="24"/>
        </w:rPr>
        <w:t>ne</w:t>
      </w:r>
      <w:r w:rsidRPr="00797585">
        <w:rPr>
          <w:rFonts w:ascii="Times New Roman" w:hAnsi="Times New Roman" w:cs="Times New Roman"/>
          <w:sz w:val="24"/>
          <w:szCs w:val="24"/>
        </w:rPr>
        <w:t>“;</w:t>
      </w:r>
    </w:p>
    <w:p w14:paraId="0BFFBEBA" w14:textId="77777777" w:rsidR="002106E0" w:rsidRPr="00797585" w:rsidRDefault="002106E0" w:rsidP="00D047E4">
      <w:pPr>
        <w:shd w:val="clear" w:color="auto" w:fill="FFFFFF" w:themeFill="background1"/>
        <w:spacing w:after="0" w:line="240" w:lineRule="auto"/>
        <w:jc w:val="both"/>
        <w:rPr>
          <w:rFonts w:ascii="Times New Roman" w:hAnsi="Times New Roman" w:cs="Times New Roman"/>
          <w:b/>
          <w:bCs/>
          <w:sz w:val="24"/>
          <w:szCs w:val="24"/>
        </w:rPr>
      </w:pPr>
    </w:p>
    <w:p w14:paraId="0721F1A0" w14:textId="57C80F78" w:rsidR="001B2A64" w:rsidRPr="00797585" w:rsidRDefault="00193D4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6</w:t>
      </w:r>
      <w:r w:rsidR="005C42CF" w:rsidRPr="00797585">
        <w:rPr>
          <w:rFonts w:ascii="Times New Roman" w:hAnsi="Times New Roman" w:cs="Times New Roman"/>
          <w:b/>
          <w:bCs/>
          <w:sz w:val="24"/>
          <w:szCs w:val="24"/>
        </w:rPr>
        <w:t>5</w:t>
      </w:r>
      <w:r w:rsidR="00C152B0" w:rsidRPr="00797585">
        <w:rPr>
          <w:rFonts w:ascii="Times New Roman" w:hAnsi="Times New Roman" w:cs="Times New Roman"/>
          <w:b/>
          <w:bCs/>
          <w:sz w:val="24"/>
          <w:szCs w:val="24"/>
        </w:rPr>
        <w:t>)</w:t>
      </w:r>
      <w:r w:rsidR="00C152B0" w:rsidRPr="00797585">
        <w:rPr>
          <w:rFonts w:ascii="Times New Roman" w:hAnsi="Times New Roman" w:cs="Times New Roman"/>
          <w:sz w:val="24"/>
          <w:szCs w:val="24"/>
        </w:rPr>
        <w:t xml:space="preserve"> paragrahv</w:t>
      </w:r>
      <w:r w:rsidR="002E2332" w:rsidRPr="00797585">
        <w:rPr>
          <w:rFonts w:ascii="Times New Roman" w:hAnsi="Times New Roman" w:cs="Times New Roman"/>
          <w:sz w:val="24"/>
          <w:szCs w:val="24"/>
        </w:rPr>
        <w:t>i</w:t>
      </w:r>
      <w:r w:rsidR="00C152B0" w:rsidRPr="00797585">
        <w:rPr>
          <w:rFonts w:ascii="Times New Roman" w:hAnsi="Times New Roman" w:cs="Times New Roman"/>
          <w:sz w:val="24"/>
          <w:szCs w:val="24"/>
        </w:rPr>
        <w:t xml:space="preserve"> 53 </w:t>
      </w:r>
      <w:r w:rsidR="001B2A64" w:rsidRPr="00797585">
        <w:rPr>
          <w:rFonts w:ascii="Times New Roman" w:hAnsi="Times New Roman" w:cs="Times New Roman"/>
          <w:sz w:val="24"/>
          <w:szCs w:val="24"/>
        </w:rPr>
        <w:t xml:space="preserve">lõige 1 </w:t>
      </w:r>
      <w:r w:rsidR="00745E66" w:rsidRPr="00797585">
        <w:rPr>
          <w:rFonts w:ascii="Times New Roman" w:hAnsi="Times New Roman" w:cs="Times New Roman"/>
          <w:sz w:val="24"/>
          <w:szCs w:val="24"/>
        </w:rPr>
        <w:t>tunnistatakse kehtetuks;</w:t>
      </w:r>
    </w:p>
    <w:p w14:paraId="37585C66" w14:textId="1BAAA170" w:rsidR="008A6701" w:rsidRPr="00797585" w:rsidRDefault="008A6701" w:rsidP="00D047E4">
      <w:pPr>
        <w:shd w:val="clear" w:color="auto" w:fill="FFFFFF" w:themeFill="background1"/>
        <w:spacing w:after="0" w:line="240" w:lineRule="auto"/>
        <w:jc w:val="both"/>
        <w:rPr>
          <w:b/>
          <w:bCs/>
          <w:szCs w:val="24"/>
        </w:rPr>
      </w:pPr>
    </w:p>
    <w:p w14:paraId="05D790EC" w14:textId="7BFFF7F6" w:rsidR="002E2332" w:rsidRPr="00797585" w:rsidRDefault="00193D4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eastAsia="Times New Roman" w:hAnsi="Times New Roman" w:cs="Times New Roman"/>
          <w:b/>
          <w:bCs/>
          <w:sz w:val="24"/>
          <w:szCs w:val="24"/>
        </w:rPr>
        <w:t>6</w:t>
      </w:r>
      <w:r w:rsidR="005C42CF" w:rsidRPr="00797585">
        <w:rPr>
          <w:rFonts w:ascii="Times New Roman" w:eastAsia="Times New Roman" w:hAnsi="Times New Roman" w:cs="Times New Roman"/>
          <w:b/>
          <w:bCs/>
          <w:sz w:val="24"/>
          <w:szCs w:val="24"/>
        </w:rPr>
        <w:t>6</w:t>
      </w:r>
      <w:r w:rsidR="004454D2" w:rsidRPr="00797585">
        <w:rPr>
          <w:rFonts w:ascii="Times New Roman" w:hAnsi="Times New Roman" w:cs="Times New Roman"/>
          <w:b/>
          <w:bCs/>
          <w:sz w:val="24"/>
          <w:szCs w:val="24"/>
        </w:rPr>
        <w:t>)</w:t>
      </w:r>
      <w:r w:rsidR="004454D2" w:rsidRPr="00797585">
        <w:rPr>
          <w:rFonts w:ascii="Times New Roman" w:hAnsi="Times New Roman" w:cs="Times New Roman"/>
          <w:sz w:val="24"/>
          <w:szCs w:val="24"/>
        </w:rPr>
        <w:t xml:space="preserve"> </w:t>
      </w:r>
      <w:r w:rsidR="00F110A5" w:rsidRPr="00797585">
        <w:rPr>
          <w:rFonts w:ascii="Times New Roman" w:hAnsi="Times New Roman" w:cs="Times New Roman"/>
          <w:sz w:val="24"/>
          <w:szCs w:val="24"/>
        </w:rPr>
        <w:t>paragrahv</w:t>
      </w:r>
      <w:r w:rsidR="00BF07FD" w:rsidRPr="00797585">
        <w:rPr>
          <w:rFonts w:ascii="Times New Roman" w:hAnsi="Times New Roman" w:cs="Times New Roman"/>
          <w:sz w:val="24"/>
          <w:szCs w:val="24"/>
        </w:rPr>
        <w:t>i</w:t>
      </w:r>
      <w:r w:rsidR="00F110A5" w:rsidRPr="00797585">
        <w:rPr>
          <w:rFonts w:ascii="Times New Roman" w:hAnsi="Times New Roman" w:cs="Times New Roman"/>
          <w:sz w:val="24"/>
          <w:szCs w:val="24"/>
        </w:rPr>
        <w:t xml:space="preserve"> </w:t>
      </w:r>
      <w:r w:rsidR="00BF07FD" w:rsidRPr="00797585">
        <w:rPr>
          <w:rFonts w:ascii="Times New Roman" w:hAnsi="Times New Roman" w:cs="Times New Roman"/>
          <w:sz w:val="24"/>
          <w:szCs w:val="24"/>
        </w:rPr>
        <w:t>53</w:t>
      </w:r>
      <w:r w:rsidR="00F110A5" w:rsidRPr="00797585">
        <w:rPr>
          <w:rFonts w:ascii="Times New Roman" w:hAnsi="Times New Roman" w:cs="Times New Roman"/>
          <w:sz w:val="24"/>
          <w:szCs w:val="24"/>
        </w:rPr>
        <w:t xml:space="preserve"> </w:t>
      </w:r>
      <w:r w:rsidR="00BF07FD" w:rsidRPr="00797585">
        <w:rPr>
          <w:rFonts w:ascii="Times New Roman" w:hAnsi="Times New Roman" w:cs="Times New Roman"/>
          <w:sz w:val="24"/>
          <w:szCs w:val="24"/>
        </w:rPr>
        <w:t>täiendatakse lõi</w:t>
      </w:r>
      <w:r w:rsidR="008A6701" w:rsidRPr="00797585">
        <w:rPr>
          <w:rFonts w:ascii="Times New Roman" w:hAnsi="Times New Roman" w:cs="Times New Roman"/>
          <w:sz w:val="24"/>
          <w:szCs w:val="24"/>
        </w:rPr>
        <w:t>ke</w:t>
      </w:r>
      <w:r w:rsidR="00BF07FD" w:rsidRPr="00797585">
        <w:rPr>
          <w:rFonts w:ascii="Times New Roman" w:hAnsi="Times New Roman" w:cs="Times New Roman"/>
          <w:sz w:val="24"/>
          <w:szCs w:val="24"/>
        </w:rPr>
        <w:t>ga</w:t>
      </w:r>
      <w:r w:rsidR="00F110A5" w:rsidRPr="00797585">
        <w:rPr>
          <w:rFonts w:ascii="Times New Roman" w:hAnsi="Times New Roman" w:cs="Times New Roman"/>
          <w:sz w:val="24"/>
          <w:szCs w:val="24"/>
        </w:rPr>
        <w:t xml:space="preserve"> </w:t>
      </w:r>
      <w:r w:rsidR="00BF07FD" w:rsidRPr="00797585">
        <w:rPr>
          <w:rFonts w:ascii="Times New Roman" w:hAnsi="Times New Roman" w:cs="Times New Roman"/>
          <w:sz w:val="24"/>
          <w:szCs w:val="24"/>
        </w:rPr>
        <w:t>1</w:t>
      </w:r>
      <w:r w:rsidR="00BF07FD" w:rsidRPr="00797585">
        <w:rPr>
          <w:rFonts w:ascii="Times New Roman" w:hAnsi="Times New Roman" w:cs="Times New Roman"/>
          <w:sz w:val="24"/>
          <w:szCs w:val="24"/>
          <w:vertAlign w:val="superscript"/>
        </w:rPr>
        <w:t>1</w:t>
      </w:r>
      <w:r w:rsidR="002E2332" w:rsidRPr="00797585">
        <w:rPr>
          <w:rFonts w:ascii="Times New Roman" w:hAnsi="Times New Roman" w:cs="Times New Roman"/>
          <w:sz w:val="24"/>
          <w:szCs w:val="24"/>
        </w:rPr>
        <w:t xml:space="preserve"> </w:t>
      </w:r>
      <w:r w:rsidR="00BF07FD" w:rsidRPr="00797585">
        <w:rPr>
          <w:rFonts w:ascii="Times New Roman" w:hAnsi="Times New Roman" w:cs="Times New Roman"/>
          <w:sz w:val="24"/>
          <w:szCs w:val="24"/>
        </w:rPr>
        <w:t>järgmises sõnastuses</w:t>
      </w:r>
      <w:r w:rsidR="00ED7D48" w:rsidRPr="00797585">
        <w:rPr>
          <w:rFonts w:ascii="Times New Roman" w:hAnsi="Times New Roman" w:cs="Times New Roman"/>
          <w:sz w:val="24"/>
          <w:szCs w:val="24"/>
        </w:rPr>
        <w:t>:</w:t>
      </w:r>
    </w:p>
    <w:p w14:paraId="0DAF08ED" w14:textId="68D5E89D" w:rsidR="004A20C6" w:rsidRPr="00797585" w:rsidRDefault="00BF07FD" w:rsidP="00D047E4">
      <w:pPr>
        <w:pStyle w:val="seadusetekst"/>
        <w:shd w:val="clear" w:color="auto" w:fill="FFFFFF" w:themeFill="background1"/>
        <w:spacing w:after="0"/>
      </w:pPr>
      <w:r>
        <w:t>„(1</w:t>
      </w:r>
      <w:r w:rsidR="008D7698" w:rsidRPr="05D257D6">
        <w:rPr>
          <w:vertAlign w:val="superscript"/>
        </w:rPr>
        <w:t>1</w:t>
      </w:r>
      <w:r>
        <w:t xml:space="preserve">) Lisavett juhtiv isik </w:t>
      </w:r>
      <w:r w:rsidR="008D7698">
        <w:t xml:space="preserve">käesoleva seaduse </w:t>
      </w:r>
      <w:r>
        <w:t xml:space="preserve">tähenduses on </w:t>
      </w:r>
      <w:bookmarkStart w:id="101" w:name="_Hlk186206159"/>
      <w:r w:rsidR="00B77415">
        <w:t xml:space="preserve">avatud </w:t>
      </w:r>
      <w:r w:rsidR="00280C30">
        <w:t xml:space="preserve">eesvoolu </w:t>
      </w:r>
      <w:r w:rsidR="00B77415">
        <w:t xml:space="preserve">(edaspidi käesolevas paragrahvis </w:t>
      </w:r>
      <w:commentRangeStart w:id="102"/>
      <w:r w:rsidR="00B77415" w:rsidRPr="05D257D6">
        <w:rPr>
          <w:i/>
          <w:iCs/>
        </w:rPr>
        <w:t>eesvool</w:t>
      </w:r>
      <w:commentRangeEnd w:id="102"/>
      <w:r>
        <w:commentReference w:id="102"/>
      </w:r>
      <w:r w:rsidR="00B77415">
        <w:t xml:space="preserve">) </w:t>
      </w:r>
      <w:r w:rsidR="00280C30">
        <w:t>või kuivenduskraavi</w:t>
      </w:r>
      <w:r>
        <w:t xml:space="preserve"> lisavett juhtiva rajatise omanik</w:t>
      </w:r>
      <w:r w:rsidR="004A20C6">
        <w:t>.</w:t>
      </w:r>
      <w:r w:rsidR="009463EC">
        <w:t>“;</w:t>
      </w:r>
    </w:p>
    <w:bookmarkEnd w:id="101"/>
    <w:p w14:paraId="0012E857" w14:textId="77777777" w:rsidR="008A6701" w:rsidRPr="00797585" w:rsidRDefault="008A6701" w:rsidP="00D047E4">
      <w:pPr>
        <w:shd w:val="clear" w:color="auto" w:fill="FFFFFF" w:themeFill="background1"/>
        <w:spacing w:after="0" w:line="240" w:lineRule="auto"/>
        <w:jc w:val="both"/>
        <w:rPr>
          <w:rFonts w:ascii="Times New Roman" w:hAnsi="Times New Roman" w:cs="Times New Roman"/>
          <w:b/>
          <w:bCs/>
          <w:sz w:val="24"/>
          <w:szCs w:val="24"/>
        </w:rPr>
      </w:pPr>
    </w:p>
    <w:p w14:paraId="206CF4B9" w14:textId="1ABD740A" w:rsidR="007A345B" w:rsidRPr="00797585" w:rsidRDefault="00193D4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6</w:t>
      </w:r>
      <w:r w:rsidR="005C42CF" w:rsidRPr="00797585">
        <w:rPr>
          <w:rFonts w:ascii="Times New Roman" w:hAnsi="Times New Roman" w:cs="Times New Roman"/>
          <w:b/>
          <w:bCs/>
          <w:sz w:val="24"/>
          <w:szCs w:val="24"/>
        </w:rPr>
        <w:t>7</w:t>
      </w:r>
      <w:r w:rsidR="007A345B" w:rsidRPr="00797585">
        <w:rPr>
          <w:rFonts w:ascii="Times New Roman" w:hAnsi="Times New Roman" w:cs="Times New Roman"/>
          <w:b/>
          <w:bCs/>
          <w:sz w:val="24"/>
          <w:szCs w:val="24"/>
        </w:rPr>
        <w:t>)</w:t>
      </w:r>
      <w:r w:rsidR="007A345B" w:rsidRPr="00797585">
        <w:rPr>
          <w:rFonts w:ascii="Times New Roman" w:hAnsi="Times New Roman" w:cs="Times New Roman"/>
          <w:sz w:val="24"/>
          <w:szCs w:val="24"/>
        </w:rPr>
        <w:t xml:space="preserve"> paragrahv</w:t>
      </w:r>
      <w:r w:rsidR="00B25A23" w:rsidRPr="00797585">
        <w:rPr>
          <w:rFonts w:ascii="Times New Roman" w:hAnsi="Times New Roman" w:cs="Times New Roman"/>
          <w:sz w:val="24"/>
          <w:szCs w:val="24"/>
        </w:rPr>
        <w:t>i</w:t>
      </w:r>
      <w:r w:rsidR="007A345B" w:rsidRPr="00797585">
        <w:rPr>
          <w:rFonts w:ascii="Times New Roman" w:hAnsi="Times New Roman" w:cs="Times New Roman"/>
          <w:sz w:val="24"/>
          <w:szCs w:val="24"/>
        </w:rPr>
        <w:t xml:space="preserve"> 53 lõige 2 muudetakse ja sõnastatakse järgmiselt:</w:t>
      </w:r>
    </w:p>
    <w:p w14:paraId="730618A5" w14:textId="59B0F33E" w:rsidR="007A345B" w:rsidRPr="00797585" w:rsidRDefault="007A345B" w:rsidP="00D047E4">
      <w:pPr>
        <w:shd w:val="clear" w:color="auto" w:fill="FFFFFF" w:themeFill="background1"/>
        <w:spacing w:after="0" w:line="240" w:lineRule="auto"/>
        <w:jc w:val="both"/>
        <w:rPr>
          <w:rFonts w:ascii="Times New Roman" w:hAnsi="Times New Roman" w:cs="Times New Roman"/>
          <w:sz w:val="24"/>
          <w:szCs w:val="24"/>
        </w:rPr>
      </w:pPr>
      <w:r w:rsidRPr="3369A9E9">
        <w:rPr>
          <w:rFonts w:ascii="Times New Roman" w:hAnsi="Times New Roman" w:cs="Times New Roman"/>
          <w:sz w:val="24"/>
          <w:szCs w:val="24"/>
        </w:rPr>
        <w:t xml:space="preserve">„(2) </w:t>
      </w:r>
      <w:bookmarkStart w:id="103" w:name="_Hlk190334926"/>
      <w:r w:rsidR="00B23B20" w:rsidRPr="3369A9E9">
        <w:rPr>
          <w:rFonts w:ascii="Times New Roman" w:hAnsi="Times New Roman" w:cs="Times New Roman"/>
          <w:sz w:val="24"/>
          <w:szCs w:val="24"/>
        </w:rPr>
        <w:t xml:space="preserve">Kui </w:t>
      </w:r>
      <w:r w:rsidR="001F2398" w:rsidRPr="3369A9E9">
        <w:rPr>
          <w:rFonts w:ascii="Times New Roman" w:hAnsi="Times New Roman" w:cs="Times New Roman"/>
          <w:sz w:val="24"/>
          <w:szCs w:val="24"/>
        </w:rPr>
        <w:t>eesvoolu või kuivenduskraavi</w:t>
      </w:r>
      <w:r w:rsidR="00B23B20" w:rsidRPr="3369A9E9">
        <w:rPr>
          <w:rFonts w:ascii="Times New Roman" w:hAnsi="Times New Roman" w:cs="Times New Roman"/>
          <w:sz w:val="24"/>
          <w:szCs w:val="24"/>
        </w:rPr>
        <w:t xml:space="preserve"> </w:t>
      </w:r>
      <w:bookmarkEnd w:id="103"/>
      <w:r w:rsidR="00B23B20" w:rsidRPr="3369A9E9">
        <w:rPr>
          <w:rFonts w:ascii="Times New Roman" w:hAnsi="Times New Roman" w:cs="Times New Roman"/>
          <w:sz w:val="24"/>
          <w:szCs w:val="24"/>
        </w:rPr>
        <w:t xml:space="preserve">lisavee juhtimise tõttu suureneb eesvoolu valgala või muutuvad oluliselt valgala hüdroloogilised karakteristikud, kontrollib käesoleva seaduse § 36 lõikes 2 nimetatud vastutav spetsialist maaparandussüsteemi projekteerimise alal arvutustega, kas eesvoolu või kuivenduskraavi </w:t>
      </w:r>
      <w:r w:rsidR="00380AED" w:rsidRPr="3369A9E9">
        <w:rPr>
          <w:rFonts w:ascii="Times New Roman" w:hAnsi="Times New Roman" w:cs="Times New Roman"/>
          <w:sz w:val="24"/>
          <w:szCs w:val="24"/>
        </w:rPr>
        <w:t xml:space="preserve">lisavee </w:t>
      </w:r>
      <w:r w:rsidR="00B23B20" w:rsidRPr="3369A9E9">
        <w:rPr>
          <w:rFonts w:ascii="Times New Roman" w:hAnsi="Times New Roman" w:cs="Times New Roman"/>
          <w:sz w:val="24"/>
          <w:szCs w:val="24"/>
        </w:rPr>
        <w:t>juhtimise korral vastavad eesvoolu ja kuivenduskraavi sängi ristlõike suurus ning eesvoolul ja kuivenduskraavil paikneva rajatise ava suurus nõuetele.</w:t>
      </w:r>
      <w:r w:rsidR="008A6701" w:rsidRPr="3369A9E9">
        <w:rPr>
          <w:rFonts w:ascii="Times New Roman" w:hAnsi="Times New Roman" w:cs="Times New Roman"/>
          <w:sz w:val="24"/>
          <w:szCs w:val="24"/>
        </w:rPr>
        <w:t>“;</w:t>
      </w:r>
    </w:p>
    <w:p w14:paraId="6DCE9A40" w14:textId="77777777" w:rsidR="008A6701" w:rsidRPr="00797585" w:rsidRDefault="008A6701" w:rsidP="00D047E4">
      <w:pPr>
        <w:shd w:val="clear" w:color="auto" w:fill="FFFFFF" w:themeFill="background1"/>
        <w:spacing w:after="0" w:line="240" w:lineRule="auto"/>
        <w:jc w:val="both"/>
        <w:rPr>
          <w:rFonts w:ascii="Times New Roman" w:hAnsi="Times New Roman" w:cs="Times New Roman"/>
          <w:b/>
          <w:bCs/>
          <w:sz w:val="24"/>
          <w:szCs w:val="24"/>
        </w:rPr>
      </w:pPr>
    </w:p>
    <w:p w14:paraId="120A8BAC" w14:textId="7119644B" w:rsidR="007A345B" w:rsidRPr="00797585" w:rsidRDefault="00193D4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6</w:t>
      </w:r>
      <w:r w:rsidR="005C42CF" w:rsidRPr="00797585">
        <w:rPr>
          <w:rFonts w:ascii="Times New Roman" w:hAnsi="Times New Roman" w:cs="Times New Roman"/>
          <w:b/>
          <w:bCs/>
          <w:sz w:val="24"/>
          <w:szCs w:val="24"/>
        </w:rPr>
        <w:t>8</w:t>
      </w:r>
      <w:r w:rsidR="007A345B" w:rsidRPr="00797585">
        <w:rPr>
          <w:rFonts w:ascii="Times New Roman" w:hAnsi="Times New Roman" w:cs="Times New Roman"/>
          <w:b/>
          <w:bCs/>
          <w:sz w:val="24"/>
          <w:szCs w:val="24"/>
        </w:rPr>
        <w:t>)</w:t>
      </w:r>
      <w:r w:rsidR="007A345B" w:rsidRPr="00797585">
        <w:rPr>
          <w:rFonts w:ascii="Times New Roman" w:hAnsi="Times New Roman" w:cs="Times New Roman"/>
          <w:sz w:val="24"/>
          <w:szCs w:val="24"/>
        </w:rPr>
        <w:t xml:space="preserve"> paragrahvi 53 täiendatakse lõikega 2</w:t>
      </w:r>
      <w:r w:rsidR="007A345B" w:rsidRPr="00797585">
        <w:rPr>
          <w:rFonts w:ascii="Times New Roman" w:hAnsi="Times New Roman" w:cs="Times New Roman"/>
          <w:sz w:val="24"/>
          <w:szCs w:val="24"/>
          <w:vertAlign w:val="superscript"/>
        </w:rPr>
        <w:t>1</w:t>
      </w:r>
      <w:r w:rsidR="007A345B" w:rsidRPr="00797585">
        <w:rPr>
          <w:rFonts w:ascii="Times New Roman" w:hAnsi="Times New Roman" w:cs="Times New Roman"/>
          <w:sz w:val="24"/>
          <w:szCs w:val="24"/>
        </w:rPr>
        <w:t xml:space="preserve"> järgmises sõnastuses:</w:t>
      </w:r>
    </w:p>
    <w:p w14:paraId="023864A3" w14:textId="76298814" w:rsidR="007A345B" w:rsidRPr="00797585" w:rsidRDefault="00533132"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w:t>
      </w:r>
      <w:r w:rsidR="00BA0906" w:rsidRPr="00797585">
        <w:rPr>
          <w:rFonts w:ascii="Times New Roman" w:hAnsi="Times New Roman" w:cs="Times New Roman"/>
          <w:sz w:val="24"/>
          <w:szCs w:val="24"/>
        </w:rPr>
        <w:t>(</w:t>
      </w:r>
      <w:r w:rsidRPr="00797585">
        <w:rPr>
          <w:rFonts w:ascii="Times New Roman" w:hAnsi="Times New Roman" w:cs="Times New Roman"/>
          <w:sz w:val="24"/>
          <w:szCs w:val="24"/>
        </w:rPr>
        <w:t>2</w:t>
      </w:r>
      <w:r w:rsidRPr="00797585">
        <w:rPr>
          <w:rFonts w:ascii="Times New Roman" w:hAnsi="Times New Roman" w:cs="Times New Roman"/>
          <w:sz w:val="24"/>
          <w:szCs w:val="24"/>
          <w:vertAlign w:val="superscript"/>
        </w:rPr>
        <w:t>1</w:t>
      </w:r>
      <w:r w:rsidRPr="00797585">
        <w:rPr>
          <w:rFonts w:ascii="Times New Roman" w:hAnsi="Times New Roman" w:cs="Times New Roman"/>
          <w:sz w:val="24"/>
          <w:szCs w:val="24"/>
        </w:rPr>
        <w:t>) Käesoleva paragrahvi lõikes 2 nimetatud arvutused esitatakse käesoleva seaduse § 50</w:t>
      </w:r>
      <w:r w:rsidRPr="00797585">
        <w:rPr>
          <w:rFonts w:ascii="Times New Roman" w:hAnsi="Times New Roman" w:cs="Times New Roman"/>
          <w:sz w:val="24"/>
          <w:szCs w:val="24"/>
          <w:vertAlign w:val="superscript"/>
        </w:rPr>
        <w:t xml:space="preserve">2 </w:t>
      </w:r>
      <w:r w:rsidRPr="00797585">
        <w:rPr>
          <w:rFonts w:ascii="Times New Roman" w:hAnsi="Times New Roman" w:cs="Times New Roman"/>
          <w:sz w:val="24"/>
          <w:szCs w:val="24"/>
        </w:rPr>
        <w:t xml:space="preserve">lõikes 1 nimetatud kooskõlastuse taotluse </w:t>
      </w:r>
      <w:r w:rsidR="003712BD" w:rsidRPr="00797585">
        <w:rPr>
          <w:rFonts w:ascii="Times New Roman" w:hAnsi="Times New Roman" w:cs="Times New Roman"/>
          <w:sz w:val="24"/>
          <w:szCs w:val="24"/>
        </w:rPr>
        <w:t xml:space="preserve">või teatisega </w:t>
      </w:r>
      <w:r w:rsidRPr="00797585">
        <w:rPr>
          <w:rFonts w:ascii="Times New Roman" w:hAnsi="Times New Roman" w:cs="Times New Roman"/>
          <w:sz w:val="24"/>
          <w:szCs w:val="24"/>
        </w:rPr>
        <w:t>või § 50</w:t>
      </w:r>
      <w:r w:rsidRPr="00797585">
        <w:rPr>
          <w:rFonts w:ascii="Times New Roman" w:hAnsi="Times New Roman" w:cs="Times New Roman"/>
          <w:sz w:val="24"/>
          <w:szCs w:val="24"/>
          <w:vertAlign w:val="superscript"/>
        </w:rPr>
        <w:t xml:space="preserve">3 </w:t>
      </w:r>
      <w:r w:rsidRPr="00797585">
        <w:rPr>
          <w:rFonts w:ascii="Times New Roman" w:hAnsi="Times New Roman" w:cs="Times New Roman"/>
          <w:sz w:val="24"/>
          <w:szCs w:val="24"/>
        </w:rPr>
        <w:t xml:space="preserve">lõikes 1 nimetatud </w:t>
      </w:r>
      <w:r w:rsidR="009C3765" w:rsidRPr="00797585">
        <w:rPr>
          <w:rFonts w:ascii="Times New Roman" w:hAnsi="Times New Roman" w:cs="Times New Roman"/>
          <w:sz w:val="24"/>
          <w:szCs w:val="24"/>
        </w:rPr>
        <w:t xml:space="preserve">maaparandussüsteemi mõjutava muu tegevuse </w:t>
      </w:r>
      <w:r w:rsidRPr="00797585">
        <w:rPr>
          <w:rFonts w:ascii="Times New Roman" w:hAnsi="Times New Roman" w:cs="Times New Roman"/>
          <w:sz w:val="24"/>
          <w:szCs w:val="24"/>
        </w:rPr>
        <w:t>teatisega</w:t>
      </w:r>
      <w:r w:rsidR="00B23B20" w:rsidRPr="00797585">
        <w:rPr>
          <w:rFonts w:ascii="Times New Roman" w:hAnsi="Times New Roman" w:cs="Times New Roman"/>
          <w:sz w:val="24"/>
          <w:szCs w:val="24"/>
        </w:rPr>
        <w:t>.</w:t>
      </w:r>
      <w:r w:rsidR="007A345B" w:rsidRPr="00797585">
        <w:rPr>
          <w:rFonts w:ascii="Times New Roman" w:hAnsi="Times New Roman" w:cs="Times New Roman"/>
          <w:sz w:val="24"/>
          <w:szCs w:val="24"/>
        </w:rPr>
        <w:t>“;</w:t>
      </w:r>
    </w:p>
    <w:p w14:paraId="3CFC4E35" w14:textId="77777777" w:rsidR="00280C30" w:rsidRPr="00797585" w:rsidRDefault="00280C30" w:rsidP="00D047E4">
      <w:pPr>
        <w:shd w:val="clear" w:color="auto" w:fill="FFFFFF" w:themeFill="background1"/>
        <w:spacing w:after="0" w:line="240" w:lineRule="auto"/>
        <w:jc w:val="both"/>
        <w:rPr>
          <w:rFonts w:ascii="Times New Roman" w:hAnsi="Times New Roman" w:cs="Times New Roman"/>
          <w:sz w:val="24"/>
          <w:szCs w:val="24"/>
        </w:rPr>
      </w:pPr>
    </w:p>
    <w:p w14:paraId="3D630625" w14:textId="384AB2A7" w:rsidR="008A6701" w:rsidRPr="00797585" w:rsidRDefault="005C42CF" w:rsidP="00D047E4">
      <w:pPr>
        <w:shd w:val="clear" w:color="auto" w:fill="FFFFFF" w:themeFill="background1"/>
        <w:spacing w:after="0" w:line="240" w:lineRule="auto"/>
        <w:jc w:val="both"/>
        <w:rPr>
          <w:rFonts w:ascii="Times New Roman" w:hAnsi="Times New Roman" w:cs="Times New Roman"/>
          <w:sz w:val="24"/>
          <w:szCs w:val="24"/>
        </w:rPr>
      </w:pPr>
      <w:commentRangeStart w:id="104"/>
      <w:r w:rsidRPr="104F19BB">
        <w:rPr>
          <w:rFonts w:ascii="Times New Roman" w:hAnsi="Times New Roman" w:cs="Times New Roman"/>
          <w:b/>
          <w:bCs/>
          <w:sz w:val="24"/>
          <w:szCs w:val="24"/>
        </w:rPr>
        <w:t>69</w:t>
      </w:r>
      <w:r w:rsidR="000B73BB" w:rsidRPr="104F19BB">
        <w:rPr>
          <w:rFonts w:ascii="Times New Roman" w:hAnsi="Times New Roman" w:cs="Times New Roman"/>
          <w:b/>
          <w:bCs/>
          <w:sz w:val="24"/>
          <w:szCs w:val="24"/>
        </w:rPr>
        <w:t xml:space="preserve">) </w:t>
      </w:r>
      <w:commentRangeEnd w:id="104"/>
      <w:r>
        <w:commentReference w:id="104"/>
      </w:r>
      <w:r w:rsidR="000B73BB" w:rsidRPr="104F19BB">
        <w:rPr>
          <w:rFonts w:ascii="Times New Roman" w:hAnsi="Times New Roman" w:cs="Times New Roman"/>
          <w:sz w:val="24"/>
          <w:szCs w:val="24"/>
        </w:rPr>
        <w:t>paragrahvi 53 lõi</w:t>
      </w:r>
      <w:r w:rsidR="00813A81" w:rsidRPr="104F19BB">
        <w:rPr>
          <w:rFonts w:ascii="Times New Roman" w:hAnsi="Times New Roman" w:cs="Times New Roman"/>
          <w:sz w:val="24"/>
          <w:szCs w:val="24"/>
        </w:rPr>
        <w:t>ked</w:t>
      </w:r>
      <w:r w:rsidR="000B73BB" w:rsidRPr="104F19BB">
        <w:rPr>
          <w:rFonts w:ascii="Times New Roman" w:hAnsi="Times New Roman" w:cs="Times New Roman"/>
          <w:sz w:val="24"/>
          <w:szCs w:val="24"/>
        </w:rPr>
        <w:t xml:space="preserve"> 4 </w:t>
      </w:r>
      <w:r w:rsidR="00AD456B" w:rsidRPr="104F19BB">
        <w:rPr>
          <w:rFonts w:ascii="Times New Roman" w:hAnsi="Times New Roman" w:cs="Times New Roman"/>
          <w:sz w:val="24"/>
          <w:szCs w:val="24"/>
        </w:rPr>
        <w:t xml:space="preserve">ja 6‒8 </w:t>
      </w:r>
      <w:r w:rsidR="000B73BB" w:rsidRPr="104F19BB">
        <w:rPr>
          <w:rFonts w:ascii="Times New Roman" w:hAnsi="Times New Roman" w:cs="Times New Roman"/>
          <w:sz w:val="24"/>
          <w:szCs w:val="24"/>
        </w:rPr>
        <w:t>tunnistatakse kehtetuks;</w:t>
      </w:r>
    </w:p>
    <w:p w14:paraId="00E6F20D" w14:textId="77777777" w:rsidR="00993C84" w:rsidRPr="00797585" w:rsidRDefault="00993C84" w:rsidP="00D047E4">
      <w:pPr>
        <w:shd w:val="clear" w:color="auto" w:fill="FFFFFF" w:themeFill="background1"/>
        <w:spacing w:after="0" w:line="240" w:lineRule="auto"/>
        <w:jc w:val="both"/>
        <w:rPr>
          <w:rFonts w:ascii="Times New Roman" w:hAnsi="Times New Roman" w:cs="Times New Roman"/>
          <w:sz w:val="24"/>
          <w:szCs w:val="24"/>
        </w:rPr>
      </w:pPr>
    </w:p>
    <w:p w14:paraId="734A055F" w14:textId="0E71641C" w:rsidR="00993C84" w:rsidRPr="00797585" w:rsidRDefault="00193D4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7</w:t>
      </w:r>
      <w:r w:rsidR="005C42CF" w:rsidRPr="00797585">
        <w:rPr>
          <w:rFonts w:ascii="Times New Roman" w:hAnsi="Times New Roman" w:cs="Times New Roman"/>
          <w:b/>
          <w:bCs/>
          <w:sz w:val="24"/>
          <w:szCs w:val="24"/>
        </w:rPr>
        <w:t>0</w:t>
      </w:r>
      <w:r w:rsidR="00993C84" w:rsidRPr="00797585">
        <w:rPr>
          <w:rFonts w:ascii="Times New Roman" w:hAnsi="Times New Roman" w:cs="Times New Roman"/>
          <w:b/>
          <w:bCs/>
          <w:sz w:val="24"/>
          <w:szCs w:val="24"/>
        </w:rPr>
        <w:t>)</w:t>
      </w:r>
      <w:r w:rsidR="00993C84" w:rsidRPr="00797585">
        <w:rPr>
          <w:rFonts w:ascii="Times New Roman" w:hAnsi="Times New Roman" w:cs="Times New Roman"/>
          <w:sz w:val="24"/>
          <w:szCs w:val="24"/>
        </w:rPr>
        <w:t xml:space="preserve"> paragrahvi 53 lõikes 5 asendatakse sõnad „</w:t>
      </w:r>
      <w:r w:rsidR="000A4B4D" w:rsidRPr="00797585">
        <w:rPr>
          <w:rFonts w:ascii="Times New Roman" w:hAnsi="Times New Roman" w:cs="Times New Roman"/>
          <w:sz w:val="24"/>
          <w:szCs w:val="24"/>
        </w:rPr>
        <w:t>ei anna luba eesvoolu või kuivenduskraavi lisavee juhtimiseks</w:t>
      </w:r>
      <w:r w:rsidR="00993C84" w:rsidRPr="00797585">
        <w:rPr>
          <w:rFonts w:ascii="Times New Roman" w:hAnsi="Times New Roman" w:cs="Times New Roman"/>
          <w:sz w:val="24"/>
          <w:szCs w:val="24"/>
        </w:rPr>
        <w:t>“ sõnadega „</w:t>
      </w:r>
      <w:r w:rsidR="00D04169" w:rsidRPr="00797585">
        <w:rPr>
          <w:rFonts w:ascii="Times New Roman" w:hAnsi="Times New Roman" w:cs="Times New Roman"/>
          <w:sz w:val="24"/>
          <w:szCs w:val="24"/>
        </w:rPr>
        <w:t>jätab</w:t>
      </w:r>
      <w:r w:rsidR="00993C84" w:rsidRPr="00797585">
        <w:rPr>
          <w:rFonts w:ascii="Times New Roman" w:hAnsi="Times New Roman" w:cs="Times New Roman"/>
          <w:sz w:val="24"/>
          <w:szCs w:val="24"/>
        </w:rPr>
        <w:t xml:space="preserve"> </w:t>
      </w:r>
      <w:r w:rsidR="000A4B4D" w:rsidRPr="00797585">
        <w:rPr>
          <w:rFonts w:ascii="Times New Roman" w:hAnsi="Times New Roman" w:cs="Times New Roman"/>
          <w:sz w:val="24"/>
          <w:szCs w:val="24"/>
        </w:rPr>
        <w:t>eesvoolu või kuivenduskraavi lisavee juhtimis</w:t>
      </w:r>
      <w:r w:rsidR="00D04169" w:rsidRPr="00797585">
        <w:rPr>
          <w:rFonts w:ascii="Times New Roman" w:hAnsi="Times New Roman" w:cs="Times New Roman"/>
          <w:sz w:val="24"/>
          <w:szCs w:val="24"/>
        </w:rPr>
        <w:t>eks asjakohase taotluse või teatise kooskõlastamata</w:t>
      </w:r>
      <w:r w:rsidR="000A4B4D" w:rsidRPr="00797585">
        <w:rPr>
          <w:rFonts w:ascii="Times New Roman" w:hAnsi="Times New Roman" w:cs="Times New Roman"/>
          <w:sz w:val="24"/>
          <w:szCs w:val="24"/>
        </w:rPr>
        <w:t xml:space="preserve"> </w:t>
      </w:r>
      <w:r w:rsidR="00993C84" w:rsidRPr="00797585">
        <w:rPr>
          <w:rFonts w:ascii="Times New Roman" w:hAnsi="Times New Roman" w:cs="Times New Roman"/>
          <w:sz w:val="24"/>
          <w:szCs w:val="24"/>
        </w:rPr>
        <w:t xml:space="preserve">või </w:t>
      </w:r>
      <w:r w:rsidR="000A4B4D" w:rsidRPr="00797585">
        <w:rPr>
          <w:rFonts w:ascii="Times New Roman" w:hAnsi="Times New Roman" w:cs="Times New Roman"/>
          <w:sz w:val="24"/>
          <w:szCs w:val="24"/>
        </w:rPr>
        <w:t xml:space="preserve">selle </w:t>
      </w:r>
      <w:r w:rsidR="00D04169" w:rsidRPr="00797585">
        <w:rPr>
          <w:rFonts w:ascii="Times New Roman" w:hAnsi="Times New Roman" w:cs="Times New Roman"/>
          <w:sz w:val="24"/>
          <w:szCs w:val="24"/>
        </w:rPr>
        <w:t>tegevuse</w:t>
      </w:r>
      <w:r w:rsidR="00590D9C" w:rsidRPr="00797585">
        <w:rPr>
          <w:rFonts w:ascii="Times New Roman" w:hAnsi="Times New Roman" w:cs="Times New Roman"/>
          <w:sz w:val="24"/>
          <w:szCs w:val="24"/>
        </w:rPr>
        <w:t>ga alustamiseks</w:t>
      </w:r>
      <w:r w:rsidR="00D04169" w:rsidRPr="00797585">
        <w:rPr>
          <w:rFonts w:ascii="Times New Roman" w:hAnsi="Times New Roman" w:cs="Times New Roman"/>
          <w:sz w:val="24"/>
          <w:szCs w:val="24"/>
        </w:rPr>
        <w:t xml:space="preserve"> </w:t>
      </w:r>
      <w:r w:rsidR="00993C84" w:rsidRPr="00797585">
        <w:rPr>
          <w:rFonts w:ascii="Times New Roman" w:hAnsi="Times New Roman" w:cs="Times New Roman"/>
          <w:sz w:val="24"/>
          <w:szCs w:val="24"/>
        </w:rPr>
        <w:t>nõusoleku</w:t>
      </w:r>
      <w:r w:rsidR="008A3EE5" w:rsidRPr="00797585">
        <w:rPr>
          <w:rFonts w:ascii="Times New Roman" w:hAnsi="Times New Roman" w:cs="Times New Roman"/>
          <w:sz w:val="24"/>
          <w:szCs w:val="24"/>
        </w:rPr>
        <w:t xml:space="preserve"> andmata</w:t>
      </w:r>
      <w:r w:rsidR="00993C84" w:rsidRPr="00797585">
        <w:rPr>
          <w:rFonts w:ascii="Times New Roman" w:hAnsi="Times New Roman" w:cs="Times New Roman"/>
          <w:sz w:val="24"/>
          <w:szCs w:val="24"/>
        </w:rPr>
        <w:t>“;</w:t>
      </w:r>
    </w:p>
    <w:p w14:paraId="19C59BC8" w14:textId="77777777" w:rsidR="00F97585" w:rsidRPr="00797585" w:rsidRDefault="00F97585" w:rsidP="00D047E4">
      <w:pPr>
        <w:shd w:val="clear" w:color="auto" w:fill="FFFFFF" w:themeFill="background1"/>
        <w:spacing w:after="0" w:line="240" w:lineRule="auto"/>
        <w:jc w:val="both"/>
        <w:rPr>
          <w:rFonts w:ascii="Times New Roman" w:hAnsi="Times New Roman" w:cs="Times New Roman"/>
          <w:sz w:val="24"/>
          <w:szCs w:val="24"/>
        </w:rPr>
      </w:pPr>
    </w:p>
    <w:p w14:paraId="29621AC7" w14:textId="2F1A365A" w:rsidR="00847891" w:rsidRPr="00797585" w:rsidRDefault="00193D4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7</w:t>
      </w:r>
      <w:r w:rsidR="005C42CF" w:rsidRPr="00797585">
        <w:rPr>
          <w:rFonts w:ascii="Times New Roman" w:hAnsi="Times New Roman" w:cs="Times New Roman"/>
          <w:b/>
          <w:bCs/>
          <w:sz w:val="24"/>
          <w:szCs w:val="24"/>
        </w:rPr>
        <w:t>1</w:t>
      </w:r>
      <w:r w:rsidR="00847891" w:rsidRPr="00797585">
        <w:rPr>
          <w:rFonts w:ascii="Times New Roman" w:hAnsi="Times New Roman" w:cs="Times New Roman"/>
          <w:b/>
          <w:bCs/>
          <w:sz w:val="24"/>
          <w:szCs w:val="24"/>
        </w:rPr>
        <w:t>)</w:t>
      </w:r>
      <w:r w:rsidR="00847891" w:rsidRPr="00797585">
        <w:rPr>
          <w:rFonts w:ascii="Times New Roman" w:hAnsi="Times New Roman" w:cs="Times New Roman"/>
          <w:sz w:val="24"/>
          <w:szCs w:val="24"/>
        </w:rPr>
        <w:t xml:space="preserve"> paragrahvi 53 täiendatakse lõikega 8</w:t>
      </w:r>
      <w:r w:rsidR="00847891" w:rsidRPr="00797585">
        <w:rPr>
          <w:rFonts w:ascii="Times New Roman" w:hAnsi="Times New Roman" w:cs="Times New Roman"/>
          <w:sz w:val="24"/>
          <w:szCs w:val="24"/>
          <w:vertAlign w:val="superscript"/>
        </w:rPr>
        <w:t>1</w:t>
      </w:r>
      <w:r w:rsidR="00847891" w:rsidRPr="00797585">
        <w:rPr>
          <w:rFonts w:ascii="Times New Roman" w:hAnsi="Times New Roman" w:cs="Times New Roman"/>
          <w:sz w:val="24"/>
          <w:szCs w:val="24"/>
        </w:rPr>
        <w:t xml:space="preserve"> järgmises sõnastuses:</w:t>
      </w:r>
    </w:p>
    <w:p w14:paraId="20D4DAC9" w14:textId="7ABB2B04" w:rsidR="007B34E8" w:rsidRPr="00797585" w:rsidRDefault="000E1896" w:rsidP="00D047E4">
      <w:pPr>
        <w:shd w:val="clear" w:color="auto" w:fill="FFFFFF" w:themeFill="background1"/>
        <w:spacing w:after="0" w:line="240" w:lineRule="auto"/>
        <w:jc w:val="both"/>
        <w:rPr>
          <w:rFonts w:ascii="Times New Roman" w:hAnsi="Times New Roman" w:cs="Times New Roman"/>
          <w:b/>
          <w:bCs/>
          <w:sz w:val="24"/>
          <w:szCs w:val="24"/>
        </w:rPr>
      </w:pPr>
      <w:r w:rsidRPr="00797585">
        <w:rPr>
          <w:rFonts w:ascii="Times New Roman" w:hAnsi="Times New Roman" w:cs="Times New Roman"/>
          <w:sz w:val="24"/>
          <w:szCs w:val="24"/>
        </w:rPr>
        <w:t>„</w:t>
      </w:r>
      <w:r w:rsidR="007F581B" w:rsidRPr="00797585">
        <w:rPr>
          <w:rFonts w:ascii="Times New Roman" w:hAnsi="Times New Roman" w:cs="Times New Roman"/>
          <w:sz w:val="24"/>
          <w:szCs w:val="24"/>
        </w:rPr>
        <w:t>(8</w:t>
      </w:r>
      <w:r w:rsidR="007F581B" w:rsidRPr="00797585">
        <w:rPr>
          <w:rFonts w:ascii="Times New Roman" w:hAnsi="Times New Roman" w:cs="Times New Roman"/>
          <w:sz w:val="24"/>
          <w:szCs w:val="24"/>
          <w:vertAlign w:val="superscript"/>
        </w:rPr>
        <w:t>1</w:t>
      </w:r>
      <w:r w:rsidR="007F581B" w:rsidRPr="00797585">
        <w:rPr>
          <w:rFonts w:ascii="Times New Roman" w:hAnsi="Times New Roman" w:cs="Times New Roman"/>
          <w:sz w:val="24"/>
          <w:szCs w:val="24"/>
        </w:rPr>
        <w:t xml:space="preserve">) </w:t>
      </w:r>
      <w:r w:rsidR="007B34E8" w:rsidRPr="00797585">
        <w:rPr>
          <w:rFonts w:ascii="Times New Roman" w:hAnsi="Times New Roman" w:cs="Times New Roman"/>
          <w:sz w:val="24"/>
          <w:szCs w:val="24"/>
        </w:rPr>
        <w:t>Lisavett juhtiv isik osaleb alates lisave</w:t>
      </w:r>
      <w:r w:rsidR="00265BF3" w:rsidRPr="00797585">
        <w:rPr>
          <w:rFonts w:ascii="Times New Roman" w:hAnsi="Times New Roman" w:cs="Times New Roman"/>
          <w:sz w:val="24"/>
          <w:szCs w:val="24"/>
        </w:rPr>
        <w:t xml:space="preserve">e </w:t>
      </w:r>
      <w:r w:rsidR="007B34E8" w:rsidRPr="00797585">
        <w:rPr>
          <w:rFonts w:ascii="Times New Roman" w:hAnsi="Times New Roman" w:cs="Times New Roman"/>
          <w:sz w:val="24"/>
          <w:szCs w:val="24"/>
        </w:rPr>
        <w:t>juhti</w:t>
      </w:r>
      <w:r w:rsidR="00265BF3" w:rsidRPr="00797585">
        <w:rPr>
          <w:rFonts w:ascii="Times New Roman" w:hAnsi="Times New Roman" w:cs="Times New Roman"/>
          <w:sz w:val="24"/>
          <w:szCs w:val="24"/>
        </w:rPr>
        <w:t>miseks kasutatava</w:t>
      </w:r>
      <w:r w:rsidR="007B34E8" w:rsidRPr="00797585">
        <w:rPr>
          <w:rFonts w:ascii="Times New Roman" w:hAnsi="Times New Roman" w:cs="Times New Roman"/>
          <w:sz w:val="24"/>
          <w:szCs w:val="24"/>
        </w:rPr>
        <w:t xml:space="preserve"> rajatise </w:t>
      </w:r>
      <w:r w:rsidR="008A3EE5" w:rsidRPr="00797585">
        <w:rPr>
          <w:rFonts w:ascii="Times New Roman" w:hAnsi="Times New Roman" w:cs="Times New Roman"/>
          <w:sz w:val="24"/>
          <w:szCs w:val="24"/>
        </w:rPr>
        <w:t xml:space="preserve">ühendamisest </w:t>
      </w:r>
      <w:r w:rsidR="007B34E8" w:rsidRPr="00797585">
        <w:rPr>
          <w:rFonts w:ascii="Times New Roman" w:hAnsi="Times New Roman" w:cs="Times New Roman"/>
          <w:sz w:val="24"/>
          <w:szCs w:val="24"/>
        </w:rPr>
        <w:t>eesvoolu või kuivenduskraaviga selle maaparandussüsteemi maaparandushoiukulude katmisel, mille eesvoolu või kuivenduskraavi hakatakse lisavett juhtima.“;</w:t>
      </w:r>
    </w:p>
    <w:p w14:paraId="5764BA41" w14:textId="77777777" w:rsidR="00954BD4" w:rsidRPr="00797585" w:rsidRDefault="00954BD4" w:rsidP="00D047E4">
      <w:pPr>
        <w:shd w:val="clear" w:color="auto" w:fill="FFFFFF" w:themeFill="background1"/>
        <w:spacing w:after="0" w:line="240" w:lineRule="auto"/>
        <w:jc w:val="both"/>
        <w:rPr>
          <w:rFonts w:ascii="Times New Roman" w:hAnsi="Times New Roman" w:cs="Times New Roman"/>
          <w:b/>
          <w:bCs/>
          <w:sz w:val="24"/>
          <w:szCs w:val="24"/>
        </w:rPr>
      </w:pPr>
    </w:p>
    <w:p w14:paraId="65A5BA92" w14:textId="796E42EB" w:rsidR="00507DD9" w:rsidRPr="00797585" w:rsidRDefault="00193D4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7</w:t>
      </w:r>
      <w:r w:rsidR="005C42CF" w:rsidRPr="00797585">
        <w:rPr>
          <w:rFonts w:ascii="Times New Roman" w:hAnsi="Times New Roman" w:cs="Times New Roman"/>
          <w:b/>
          <w:bCs/>
          <w:sz w:val="24"/>
          <w:szCs w:val="24"/>
        </w:rPr>
        <w:t>2</w:t>
      </w:r>
      <w:r w:rsidR="009F47D0" w:rsidRPr="00797585">
        <w:rPr>
          <w:rFonts w:ascii="Times New Roman" w:hAnsi="Times New Roman" w:cs="Times New Roman"/>
          <w:b/>
          <w:bCs/>
          <w:sz w:val="24"/>
          <w:szCs w:val="24"/>
        </w:rPr>
        <w:t>)</w:t>
      </w:r>
      <w:r w:rsidR="009F47D0" w:rsidRPr="00797585">
        <w:rPr>
          <w:rFonts w:ascii="Times New Roman" w:hAnsi="Times New Roman" w:cs="Times New Roman"/>
          <w:sz w:val="24"/>
          <w:szCs w:val="24"/>
        </w:rPr>
        <w:t xml:space="preserve"> </w:t>
      </w:r>
      <w:r w:rsidR="007F581B" w:rsidRPr="00797585">
        <w:rPr>
          <w:rFonts w:ascii="Times New Roman" w:hAnsi="Times New Roman" w:cs="Times New Roman"/>
          <w:sz w:val="24"/>
          <w:szCs w:val="24"/>
        </w:rPr>
        <w:t>paragrahv</w:t>
      </w:r>
      <w:r w:rsidR="009F788E" w:rsidRPr="00797585">
        <w:rPr>
          <w:rFonts w:ascii="Times New Roman" w:hAnsi="Times New Roman" w:cs="Times New Roman"/>
          <w:sz w:val="24"/>
          <w:szCs w:val="24"/>
        </w:rPr>
        <w:t>i</w:t>
      </w:r>
      <w:r w:rsidR="007F581B" w:rsidRPr="00797585">
        <w:rPr>
          <w:rFonts w:ascii="Times New Roman" w:hAnsi="Times New Roman" w:cs="Times New Roman"/>
          <w:sz w:val="24"/>
          <w:szCs w:val="24"/>
        </w:rPr>
        <w:t xml:space="preserve"> 53 lõi</w:t>
      </w:r>
      <w:r w:rsidR="009F788E" w:rsidRPr="00797585">
        <w:rPr>
          <w:rFonts w:ascii="Times New Roman" w:hAnsi="Times New Roman" w:cs="Times New Roman"/>
          <w:sz w:val="24"/>
          <w:szCs w:val="24"/>
        </w:rPr>
        <w:t>ked</w:t>
      </w:r>
      <w:r w:rsidR="007F581B" w:rsidRPr="00797585">
        <w:rPr>
          <w:rFonts w:ascii="Times New Roman" w:hAnsi="Times New Roman" w:cs="Times New Roman"/>
          <w:sz w:val="24"/>
          <w:szCs w:val="24"/>
        </w:rPr>
        <w:t xml:space="preserve"> 9 </w:t>
      </w:r>
      <w:r w:rsidR="009F788E" w:rsidRPr="00797585">
        <w:rPr>
          <w:rFonts w:ascii="Times New Roman" w:hAnsi="Times New Roman" w:cs="Times New Roman"/>
          <w:sz w:val="24"/>
          <w:szCs w:val="24"/>
        </w:rPr>
        <w:t xml:space="preserve">ja 10 </w:t>
      </w:r>
      <w:r w:rsidR="00507DD9" w:rsidRPr="00797585">
        <w:rPr>
          <w:rFonts w:ascii="Times New Roman" w:hAnsi="Times New Roman" w:cs="Times New Roman"/>
          <w:sz w:val="24"/>
          <w:szCs w:val="24"/>
        </w:rPr>
        <w:t xml:space="preserve">muudetakse </w:t>
      </w:r>
      <w:r w:rsidR="009F788E" w:rsidRPr="00797585">
        <w:rPr>
          <w:rFonts w:ascii="Times New Roman" w:hAnsi="Times New Roman" w:cs="Times New Roman"/>
          <w:sz w:val="24"/>
          <w:szCs w:val="24"/>
        </w:rPr>
        <w:t xml:space="preserve">ning </w:t>
      </w:r>
      <w:r w:rsidR="00507DD9" w:rsidRPr="00797585">
        <w:rPr>
          <w:rFonts w:ascii="Times New Roman" w:hAnsi="Times New Roman" w:cs="Times New Roman"/>
          <w:sz w:val="24"/>
          <w:szCs w:val="24"/>
        </w:rPr>
        <w:t>sõnastatakse järgmiselt:</w:t>
      </w:r>
    </w:p>
    <w:p w14:paraId="1AD3876A" w14:textId="313BAA37" w:rsidR="00227DE4" w:rsidRPr="00797585" w:rsidRDefault="00507DD9" w:rsidP="00D047E4">
      <w:pPr>
        <w:shd w:val="clear" w:color="auto" w:fill="FFFFFF" w:themeFill="background1"/>
        <w:spacing w:after="0" w:line="240" w:lineRule="auto"/>
        <w:jc w:val="both"/>
        <w:rPr>
          <w:rFonts w:ascii="Times New Roman" w:hAnsi="Times New Roman" w:cs="Times New Roman"/>
          <w:sz w:val="24"/>
          <w:szCs w:val="24"/>
        </w:rPr>
      </w:pPr>
      <w:r w:rsidRPr="05D257D6">
        <w:rPr>
          <w:rFonts w:ascii="Times New Roman" w:hAnsi="Times New Roman" w:cs="Times New Roman"/>
          <w:sz w:val="24"/>
          <w:szCs w:val="24"/>
        </w:rPr>
        <w:t xml:space="preserve">„(9) Kui selle maaparandussüsteemi ühishoiuks, millesse lisavett juhitakse, on moodustatud maaparandusühistu, osaleb eesvoolu või kuivenduskraavi lisavett juhtiv isik maaparandussüsteemi maaparandushoiukulude katmisel käesoleva paragrahvi lõike 10 alusel kehtestatud </w:t>
      </w:r>
      <w:commentRangeStart w:id="105"/>
      <w:r w:rsidRPr="05D257D6">
        <w:rPr>
          <w:rFonts w:ascii="Times New Roman" w:hAnsi="Times New Roman" w:cs="Times New Roman"/>
          <w:sz w:val="24"/>
          <w:szCs w:val="24"/>
        </w:rPr>
        <w:t>õigusaktis</w:t>
      </w:r>
      <w:commentRangeEnd w:id="105"/>
      <w:r>
        <w:commentReference w:id="105"/>
      </w:r>
      <w:r w:rsidRPr="05D257D6">
        <w:rPr>
          <w:rFonts w:ascii="Times New Roman" w:hAnsi="Times New Roman" w:cs="Times New Roman"/>
          <w:sz w:val="24"/>
          <w:szCs w:val="24"/>
        </w:rPr>
        <w:t xml:space="preserve"> sätestatud ulatuses.</w:t>
      </w:r>
    </w:p>
    <w:p w14:paraId="52DD9439" w14:textId="77777777" w:rsidR="008A6701" w:rsidRPr="00797585" w:rsidRDefault="008A6701" w:rsidP="00D047E4">
      <w:pPr>
        <w:shd w:val="clear" w:color="auto" w:fill="FFFFFF" w:themeFill="background1"/>
        <w:spacing w:after="0" w:line="240" w:lineRule="auto"/>
        <w:jc w:val="both"/>
        <w:rPr>
          <w:rFonts w:ascii="Times New Roman" w:hAnsi="Times New Roman" w:cs="Times New Roman"/>
          <w:b/>
          <w:bCs/>
          <w:sz w:val="24"/>
          <w:szCs w:val="24"/>
        </w:rPr>
      </w:pPr>
    </w:p>
    <w:p w14:paraId="5E8FA0A3" w14:textId="451C56FD" w:rsidR="008A6701" w:rsidRPr="00797585" w:rsidRDefault="004661F7" w:rsidP="00D047E4">
      <w:pPr>
        <w:shd w:val="clear" w:color="auto" w:fill="FFFFFF" w:themeFill="background1"/>
        <w:spacing w:after="0" w:line="240" w:lineRule="auto"/>
        <w:jc w:val="both"/>
        <w:rPr>
          <w:rFonts w:ascii="Times New Roman" w:hAnsi="Times New Roman" w:cs="Times New Roman"/>
          <w:b/>
          <w:bCs/>
          <w:sz w:val="24"/>
          <w:szCs w:val="24"/>
        </w:rPr>
      </w:pPr>
      <w:r w:rsidRPr="530FA28D">
        <w:rPr>
          <w:rFonts w:ascii="Times New Roman" w:hAnsi="Times New Roman" w:cs="Times New Roman"/>
          <w:sz w:val="24"/>
          <w:szCs w:val="24"/>
        </w:rPr>
        <w:t xml:space="preserve">(10) </w:t>
      </w:r>
      <w:bookmarkStart w:id="106" w:name="_Hlk190335878"/>
      <w:r w:rsidRPr="530FA28D">
        <w:rPr>
          <w:rFonts w:ascii="Times New Roman" w:hAnsi="Times New Roman" w:cs="Times New Roman"/>
          <w:sz w:val="24"/>
          <w:szCs w:val="24"/>
        </w:rPr>
        <w:t xml:space="preserve">Eesvoolu või kuivenduskraavi </w:t>
      </w:r>
      <w:bookmarkEnd w:id="106"/>
      <w:r w:rsidR="00D45787" w:rsidRPr="530FA28D">
        <w:rPr>
          <w:rFonts w:ascii="Times New Roman" w:hAnsi="Times New Roman" w:cs="Times New Roman"/>
          <w:sz w:val="24"/>
          <w:szCs w:val="24"/>
        </w:rPr>
        <w:t xml:space="preserve">käesoleva paragrahvi lõikes 9 nimetatud </w:t>
      </w:r>
      <w:r w:rsidRPr="530FA28D">
        <w:rPr>
          <w:rFonts w:ascii="Times New Roman" w:hAnsi="Times New Roman" w:cs="Times New Roman"/>
          <w:sz w:val="24"/>
          <w:szCs w:val="24"/>
        </w:rPr>
        <w:t xml:space="preserve">lisavett juhtiva isiku maaparandushoiukulude suuruse arvutamise alused ja kulude tasumise täpsema korra kehtestab valdkonna eest vastutav minister määrusega.“; </w:t>
      </w:r>
    </w:p>
    <w:p w14:paraId="289CFD47" w14:textId="77777777" w:rsidR="008A6701" w:rsidRPr="00797585" w:rsidRDefault="008A6701" w:rsidP="00D047E4">
      <w:pPr>
        <w:shd w:val="clear" w:color="auto" w:fill="FFFFFF" w:themeFill="background1"/>
        <w:spacing w:after="0" w:line="240" w:lineRule="auto"/>
        <w:jc w:val="both"/>
        <w:rPr>
          <w:rFonts w:ascii="Times New Roman" w:hAnsi="Times New Roman" w:cs="Times New Roman"/>
          <w:b/>
          <w:bCs/>
          <w:sz w:val="24"/>
          <w:szCs w:val="24"/>
        </w:rPr>
      </w:pPr>
    </w:p>
    <w:p w14:paraId="51F254D0" w14:textId="160A24FD" w:rsidR="00F7721D" w:rsidRPr="00797585" w:rsidRDefault="00193D4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7</w:t>
      </w:r>
      <w:r w:rsidR="005C42CF" w:rsidRPr="00797585">
        <w:rPr>
          <w:rFonts w:ascii="Times New Roman" w:hAnsi="Times New Roman" w:cs="Times New Roman"/>
          <w:b/>
          <w:bCs/>
          <w:sz w:val="24"/>
          <w:szCs w:val="24"/>
        </w:rPr>
        <w:t>3</w:t>
      </w:r>
      <w:r w:rsidR="009F47D0" w:rsidRPr="00797585">
        <w:rPr>
          <w:rFonts w:ascii="Times New Roman" w:hAnsi="Times New Roman" w:cs="Times New Roman"/>
          <w:b/>
          <w:bCs/>
          <w:sz w:val="24"/>
          <w:szCs w:val="24"/>
        </w:rPr>
        <w:t>)</w:t>
      </w:r>
      <w:r w:rsidR="00F7721D" w:rsidRPr="00797585">
        <w:rPr>
          <w:rFonts w:ascii="Times New Roman" w:hAnsi="Times New Roman" w:cs="Times New Roman"/>
          <w:sz w:val="24"/>
          <w:szCs w:val="24"/>
        </w:rPr>
        <w:t> paragrahv</w:t>
      </w:r>
      <w:r w:rsidR="00024F11" w:rsidRPr="00797585">
        <w:rPr>
          <w:rFonts w:ascii="Times New Roman" w:hAnsi="Times New Roman" w:cs="Times New Roman"/>
          <w:sz w:val="24"/>
          <w:szCs w:val="24"/>
        </w:rPr>
        <w:t>i</w:t>
      </w:r>
      <w:r w:rsidR="00F7721D" w:rsidRPr="00797585">
        <w:rPr>
          <w:rFonts w:ascii="Times New Roman" w:hAnsi="Times New Roman" w:cs="Times New Roman"/>
          <w:sz w:val="24"/>
          <w:szCs w:val="24"/>
        </w:rPr>
        <w:t xml:space="preserve"> 54 lõi</w:t>
      </w:r>
      <w:r w:rsidR="00823416" w:rsidRPr="00797585">
        <w:rPr>
          <w:rFonts w:ascii="Times New Roman" w:hAnsi="Times New Roman" w:cs="Times New Roman"/>
          <w:sz w:val="24"/>
          <w:szCs w:val="24"/>
        </w:rPr>
        <w:t>ked</w:t>
      </w:r>
      <w:r w:rsidR="00F7721D" w:rsidRPr="00797585">
        <w:rPr>
          <w:rFonts w:ascii="Times New Roman" w:hAnsi="Times New Roman" w:cs="Times New Roman"/>
          <w:sz w:val="24"/>
          <w:szCs w:val="24"/>
        </w:rPr>
        <w:t xml:space="preserve"> 2</w:t>
      </w:r>
      <w:bookmarkStart w:id="107" w:name="_Hlk209784890"/>
      <w:r w:rsidR="00823416" w:rsidRPr="00797585">
        <w:rPr>
          <w:rFonts w:ascii="Times New Roman" w:hAnsi="Times New Roman" w:cs="Times New Roman"/>
          <w:sz w:val="24"/>
          <w:szCs w:val="24"/>
        </w:rPr>
        <w:t>‒</w:t>
      </w:r>
      <w:bookmarkEnd w:id="107"/>
      <w:r w:rsidR="00823416" w:rsidRPr="00797585">
        <w:rPr>
          <w:rFonts w:ascii="Times New Roman" w:hAnsi="Times New Roman" w:cs="Times New Roman"/>
          <w:sz w:val="24"/>
          <w:szCs w:val="24"/>
        </w:rPr>
        <w:t>5</w:t>
      </w:r>
      <w:r w:rsidR="00F7721D" w:rsidRPr="00797585">
        <w:rPr>
          <w:rFonts w:ascii="Times New Roman" w:hAnsi="Times New Roman" w:cs="Times New Roman"/>
          <w:sz w:val="24"/>
          <w:szCs w:val="24"/>
        </w:rPr>
        <w:t xml:space="preserve"> muudetakse ja sõnastatakse järgmiselt:</w:t>
      </w:r>
    </w:p>
    <w:p w14:paraId="1E98B89F" w14:textId="4E9E6E58" w:rsidR="00F7721D" w:rsidRPr="00797585" w:rsidRDefault="00F7721D"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„(2</w:t>
      </w:r>
      <w:bookmarkStart w:id="108" w:name="_Hlk186447057"/>
      <w:r w:rsidR="00131E86" w:rsidRPr="00797585">
        <w:rPr>
          <w:rFonts w:ascii="Times New Roman" w:hAnsi="Times New Roman" w:cs="Times New Roman"/>
          <w:sz w:val="24"/>
          <w:szCs w:val="24"/>
        </w:rPr>
        <w:t>) </w:t>
      </w:r>
      <w:r w:rsidR="00024F11" w:rsidRPr="00797585">
        <w:rPr>
          <w:rFonts w:ascii="Times New Roman" w:hAnsi="Times New Roman" w:cs="Times New Roman"/>
          <w:sz w:val="24"/>
          <w:szCs w:val="24"/>
        </w:rPr>
        <w:t xml:space="preserve">Kui </w:t>
      </w:r>
      <w:bookmarkStart w:id="109" w:name="_Hlk209788066"/>
      <w:r w:rsidR="00024F11" w:rsidRPr="00797585">
        <w:rPr>
          <w:rFonts w:ascii="Times New Roman" w:hAnsi="Times New Roman" w:cs="Times New Roman"/>
          <w:sz w:val="24"/>
          <w:szCs w:val="24"/>
        </w:rPr>
        <w:t>maaparandussüsteemi kasutusotstar</w:t>
      </w:r>
      <w:r w:rsidR="00715F3D" w:rsidRPr="00797585">
        <w:rPr>
          <w:rFonts w:ascii="Times New Roman" w:hAnsi="Times New Roman" w:cs="Times New Roman"/>
          <w:sz w:val="24"/>
          <w:szCs w:val="24"/>
        </w:rPr>
        <w:t>b</w:t>
      </w:r>
      <w:r w:rsidR="00024F11" w:rsidRPr="00797585">
        <w:rPr>
          <w:rFonts w:ascii="Times New Roman" w:hAnsi="Times New Roman" w:cs="Times New Roman"/>
          <w:sz w:val="24"/>
          <w:szCs w:val="24"/>
        </w:rPr>
        <w:t>e lõppenuks lu</w:t>
      </w:r>
      <w:r w:rsidR="00654459" w:rsidRPr="00797585">
        <w:rPr>
          <w:rFonts w:ascii="Times New Roman" w:hAnsi="Times New Roman" w:cs="Times New Roman"/>
          <w:sz w:val="24"/>
          <w:szCs w:val="24"/>
        </w:rPr>
        <w:t xml:space="preserve">gemist </w:t>
      </w:r>
      <w:bookmarkEnd w:id="109"/>
      <w:r w:rsidR="00654459" w:rsidRPr="00797585">
        <w:rPr>
          <w:rFonts w:ascii="Times New Roman" w:hAnsi="Times New Roman" w:cs="Times New Roman"/>
          <w:sz w:val="24"/>
          <w:szCs w:val="24"/>
        </w:rPr>
        <w:t xml:space="preserve">taotleb </w:t>
      </w:r>
      <w:bookmarkEnd w:id="108"/>
      <w:r w:rsidR="00654459" w:rsidRPr="00797585">
        <w:rPr>
          <w:rFonts w:ascii="Times New Roman" w:hAnsi="Times New Roman" w:cs="Times New Roman"/>
          <w:sz w:val="24"/>
          <w:szCs w:val="24"/>
        </w:rPr>
        <w:t>m</w:t>
      </w:r>
      <w:r w:rsidRPr="00797585">
        <w:rPr>
          <w:rFonts w:ascii="Times New Roman" w:hAnsi="Times New Roman" w:cs="Times New Roman"/>
          <w:sz w:val="24"/>
          <w:szCs w:val="24"/>
        </w:rPr>
        <w:t>aaparandussüsteemi omanik</w:t>
      </w:r>
      <w:r w:rsidR="00654459" w:rsidRPr="00797585">
        <w:rPr>
          <w:rFonts w:ascii="Times New Roman" w:hAnsi="Times New Roman" w:cs="Times New Roman"/>
          <w:sz w:val="24"/>
          <w:szCs w:val="24"/>
        </w:rPr>
        <w:t>,</w:t>
      </w:r>
      <w:r w:rsidRPr="00797585">
        <w:rPr>
          <w:rFonts w:ascii="Times New Roman" w:hAnsi="Times New Roman" w:cs="Times New Roman"/>
          <w:sz w:val="24"/>
          <w:szCs w:val="24"/>
        </w:rPr>
        <w:t xml:space="preserve"> esitab</w:t>
      </w:r>
      <w:r w:rsidR="00654459" w:rsidRPr="00797585">
        <w:rPr>
          <w:rFonts w:ascii="Times New Roman" w:hAnsi="Times New Roman" w:cs="Times New Roman"/>
          <w:sz w:val="24"/>
          <w:szCs w:val="24"/>
        </w:rPr>
        <w:t xml:space="preserve"> ta</w:t>
      </w:r>
      <w:r w:rsidRPr="00797585">
        <w:rPr>
          <w:rFonts w:ascii="Times New Roman" w:hAnsi="Times New Roman" w:cs="Times New Roman"/>
          <w:sz w:val="24"/>
          <w:szCs w:val="24"/>
        </w:rPr>
        <w:t xml:space="preserve"> </w:t>
      </w:r>
      <w:r w:rsidR="00D53C67" w:rsidRPr="00797585">
        <w:rPr>
          <w:rFonts w:ascii="Times New Roman" w:hAnsi="Times New Roman" w:cs="Times New Roman"/>
          <w:sz w:val="24"/>
          <w:szCs w:val="24"/>
        </w:rPr>
        <w:t>Maa- ja Ruumiametile</w:t>
      </w:r>
      <w:r w:rsidRPr="00797585">
        <w:rPr>
          <w:rFonts w:ascii="Times New Roman" w:hAnsi="Times New Roman" w:cs="Times New Roman"/>
          <w:sz w:val="24"/>
          <w:szCs w:val="24"/>
        </w:rPr>
        <w:t xml:space="preserve"> maaparandussüsteemi kasutusotstarbe lõppenuks lugemise taotluse.</w:t>
      </w:r>
    </w:p>
    <w:p w14:paraId="197196D9" w14:textId="77777777" w:rsidR="00823416" w:rsidRPr="00797585" w:rsidRDefault="00823416" w:rsidP="00D047E4">
      <w:pPr>
        <w:shd w:val="clear" w:color="auto" w:fill="FFFFFF" w:themeFill="background1"/>
        <w:spacing w:after="0" w:line="240" w:lineRule="auto"/>
        <w:jc w:val="both"/>
        <w:rPr>
          <w:rFonts w:ascii="Times New Roman" w:hAnsi="Times New Roman" w:cs="Times New Roman"/>
          <w:sz w:val="24"/>
          <w:szCs w:val="24"/>
        </w:rPr>
      </w:pPr>
    </w:p>
    <w:p w14:paraId="73785C00" w14:textId="4D177F0B" w:rsidR="00CE6DC2" w:rsidRPr="00797585" w:rsidRDefault="00CE6DC2" w:rsidP="00D047E4">
      <w:pPr>
        <w:shd w:val="clear" w:color="auto" w:fill="FFFFFF" w:themeFill="background1"/>
        <w:spacing w:after="0" w:line="240" w:lineRule="auto"/>
        <w:jc w:val="both"/>
        <w:rPr>
          <w:rFonts w:ascii="Times New Roman" w:hAnsi="Times New Roman" w:cs="Times New Roman"/>
          <w:sz w:val="24"/>
          <w:szCs w:val="24"/>
        </w:rPr>
      </w:pPr>
      <w:r w:rsidRPr="530FA28D">
        <w:rPr>
          <w:rFonts w:ascii="Times New Roman" w:hAnsi="Times New Roman" w:cs="Times New Roman"/>
          <w:sz w:val="24"/>
          <w:szCs w:val="24"/>
        </w:rPr>
        <w:t xml:space="preserve">(3) </w:t>
      </w:r>
      <w:r w:rsidR="00823416" w:rsidRPr="530FA28D">
        <w:rPr>
          <w:rFonts w:ascii="Times New Roman" w:hAnsi="Times New Roman" w:cs="Times New Roman"/>
          <w:sz w:val="24"/>
          <w:szCs w:val="24"/>
        </w:rPr>
        <w:t>Maa- ja Ruumiamet</w:t>
      </w:r>
      <w:r w:rsidRPr="530FA28D">
        <w:rPr>
          <w:rFonts w:ascii="Times New Roman" w:hAnsi="Times New Roman" w:cs="Times New Roman"/>
          <w:sz w:val="24"/>
          <w:szCs w:val="24"/>
        </w:rPr>
        <w:t xml:space="preserve"> kontrollib käesoleva paragrahvi lõikes 2 sätestatud juhul kohapeal samas lõikes nimetatud taotluse põhjendatust esimesel võimalusel, kuid hiljemalt ajaks, kui taotluse saamisest on möödunud kuus kuud.</w:t>
      </w:r>
    </w:p>
    <w:p w14:paraId="230574AD" w14:textId="77777777" w:rsidR="00CE6DC2" w:rsidRPr="00797585" w:rsidRDefault="00CE6DC2" w:rsidP="00D047E4">
      <w:pPr>
        <w:shd w:val="clear" w:color="auto" w:fill="FFFFFF" w:themeFill="background1"/>
        <w:spacing w:after="0" w:line="240" w:lineRule="auto"/>
        <w:jc w:val="both"/>
        <w:rPr>
          <w:rFonts w:ascii="Times New Roman" w:hAnsi="Times New Roman" w:cs="Times New Roman"/>
          <w:sz w:val="24"/>
          <w:szCs w:val="24"/>
        </w:rPr>
      </w:pPr>
    </w:p>
    <w:p w14:paraId="5EBD3C64" w14:textId="5D5BC78A" w:rsidR="00CE6DC2" w:rsidRPr="00797585" w:rsidRDefault="00CE6DC2"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(4</w:t>
      </w:r>
      <w:r w:rsidR="00131E86" w:rsidRPr="00797585">
        <w:rPr>
          <w:rFonts w:ascii="Times New Roman" w:hAnsi="Times New Roman" w:cs="Times New Roman"/>
          <w:sz w:val="24"/>
          <w:szCs w:val="24"/>
        </w:rPr>
        <w:t>) </w:t>
      </w:r>
      <w:r w:rsidR="00823416" w:rsidRPr="00797585">
        <w:rPr>
          <w:rFonts w:ascii="Times New Roman" w:hAnsi="Times New Roman" w:cs="Times New Roman"/>
          <w:sz w:val="24"/>
          <w:szCs w:val="24"/>
        </w:rPr>
        <w:t xml:space="preserve">Maa- ja Ruumiamet </w:t>
      </w:r>
      <w:r w:rsidRPr="00797585">
        <w:rPr>
          <w:rFonts w:ascii="Times New Roman" w:hAnsi="Times New Roman" w:cs="Times New Roman"/>
          <w:sz w:val="24"/>
          <w:szCs w:val="24"/>
        </w:rPr>
        <w:t xml:space="preserve">teeb käesoleva paragrahvi lõikes 2 sätestatud juhul maaparandussüsteemi </w:t>
      </w:r>
      <w:bookmarkStart w:id="110" w:name="_Hlk209789847"/>
      <w:r w:rsidRPr="00797585">
        <w:rPr>
          <w:rFonts w:ascii="Times New Roman" w:hAnsi="Times New Roman" w:cs="Times New Roman"/>
          <w:sz w:val="24"/>
          <w:szCs w:val="24"/>
        </w:rPr>
        <w:t>kasutusotstarbe lõppenuks lugemise või sellest keeldumise otsuse viie päeva jooksul lõikes 3 nimetatud kohapealse kontrolli tegemisest arvates</w:t>
      </w:r>
      <w:bookmarkEnd w:id="110"/>
      <w:r w:rsidRPr="00797585">
        <w:rPr>
          <w:rFonts w:ascii="Times New Roman" w:hAnsi="Times New Roman" w:cs="Times New Roman"/>
          <w:sz w:val="24"/>
          <w:szCs w:val="24"/>
        </w:rPr>
        <w:t>.</w:t>
      </w:r>
    </w:p>
    <w:p w14:paraId="1CC2AD7C" w14:textId="77777777" w:rsidR="00CE6DC2" w:rsidRPr="00797585" w:rsidRDefault="00CE6DC2" w:rsidP="00D047E4">
      <w:pPr>
        <w:shd w:val="clear" w:color="auto" w:fill="FFFFFF" w:themeFill="background1"/>
        <w:spacing w:after="0" w:line="240" w:lineRule="auto"/>
        <w:jc w:val="both"/>
        <w:rPr>
          <w:rFonts w:ascii="Times New Roman" w:hAnsi="Times New Roman" w:cs="Times New Roman"/>
          <w:sz w:val="24"/>
          <w:szCs w:val="24"/>
        </w:rPr>
      </w:pPr>
    </w:p>
    <w:p w14:paraId="09DC1C89" w14:textId="7C590809" w:rsidR="00CE6DC2" w:rsidRPr="00797585" w:rsidRDefault="00CE6DC2"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(5) Maaparandussüsteemi kasutusotstarbe lõppenuks lugemise korral võib </w:t>
      </w:r>
      <w:r w:rsidR="00823416" w:rsidRPr="00797585">
        <w:rPr>
          <w:rFonts w:ascii="Times New Roman" w:hAnsi="Times New Roman" w:cs="Times New Roman"/>
          <w:sz w:val="24"/>
          <w:szCs w:val="24"/>
        </w:rPr>
        <w:t xml:space="preserve">Maa- ja Ruumiamet </w:t>
      </w:r>
      <w:r w:rsidRPr="00797585">
        <w:rPr>
          <w:rFonts w:ascii="Times New Roman" w:hAnsi="Times New Roman" w:cs="Times New Roman"/>
          <w:sz w:val="24"/>
          <w:szCs w:val="24"/>
        </w:rPr>
        <w:t xml:space="preserve">käesoleva paragrahvi lõikes 2 sätestatud juhul </w:t>
      </w:r>
      <w:bookmarkStart w:id="111" w:name="_Hlk209790060"/>
      <w:r w:rsidR="007D1B8A" w:rsidRPr="00797585">
        <w:rPr>
          <w:rFonts w:ascii="Times New Roman" w:hAnsi="Times New Roman" w:cs="Times New Roman"/>
          <w:sz w:val="24"/>
          <w:szCs w:val="24"/>
        </w:rPr>
        <w:t xml:space="preserve">kehtestada </w:t>
      </w:r>
      <w:r w:rsidRPr="00797585">
        <w:rPr>
          <w:rFonts w:ascii="Times New Roman" w:hAnsi="Times New Roman" w:cs="Times New Roman"/>
          <w:sz w:val="24"/>
          <w:szCs w:val="24"/>
        </w:rPr>
        <w:t xml:space="preserve">maaparandussüsteemi omanikule </w:t>
      </w:r>
      <w:proofErr w:type="spellStart"/>
      <w:r w:rsidRPr="00797585">
        <w:rPr>
          <w:rFonts w:ascii="Times New Roman" w:hAnsi="Times New Roman" w:cs="Times New Roman"/>
          <w:sz w:val="24"/>
          <w:szCs w:val="24"/>
        </w:rPr>
        <w:t>kõrvaltingimusena</w:t>
      </w:r>
      <w:proofErr w:type="spellEnd"/>
      <w:r w:rsidRPr="00797585">
        <w:rPr>
          <w:rFonts w:ascii="Times New Roman" w:hAnsi="Times New Roman" w:cs="Times New Roman"/>
          <w:sz w:val="24"/>
          <w:szCs w:val="24"/>
        </w:rPr>
        <w:t xml:space="preserve"> kohustuse maaparandussüsteem lammutada, kui maaparandussüsteem võib põhjustada ohtu inimesele, varale või keskkonnale</w:t>
      </w:r>
      <w:bookmarkEnd w:id="111"/>
      <w:r w:rsidRPr="00797585">
        <w:rPr>
          <w:rFonts w:ascii="Times New Roman" w:hAnsi="Times New Roman" w:cs="Times New Roman"/>
          <w:sz w:val="24"/>
          <w:szCs w:val="24"/>
        </w:rPr>
        <w:t>.</w:t>
      </w:r>
      <w:r w:rsidR="00823416" w:rsidRPr="00797585">
        <w:rPr>
          <w:rFonts w:ascii="Times New Roman" w:hAnsi="Times New Roman" w:cs="Times New Roman"/>
          <w:sz w:val="24"/>
          <w:szCs w:val="24"/>
        </w:rPr>
        <w:t>“;</w:t>
      </w:r>
    </w:p>
    <w:p w14:paraId="33D765D0" w14:textId="77777777" w:rsidR="008A6701" w:rsidRPr="00797585" w:rsidRDefault="008A6701" w:rsidP="00D047E4">
      <w:pPr>
        <w:shd w:val="clear" w:color="auto" w:fill="FFFFFF" w:themeFill="background1"/>
        <w:spacing w:after="0" w:line="240" w:lineRule="auto"/>
        <w:jc w:val="both"/>
        <w:rPr>
          <w:rFonts w:ascii="Times New Roman" w:hAnsi="Times New Roman" w:cs="Times New Roman"/>
          <w:b/>
          <w:bCs/>
          <w:sz w:val="24"/>
          <w:szCs w:val="24"/>
        </w:rPr>
      </w:pPr>
    </w:p>
    <w:p w14:paraId="6A2EA217" w14:textId="1E39BBE1" w:rsidR="00F7721D" w:rsidRPr="00797585" w:rsidRDefault="00193D4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7</w:t>
      </w:r>
      <w:r w:rsidR="005C42CF" w:rsidRPr="00797585">
        <w:rPr>
          <w:rFonts w:ascii="Times New Roman" w:hAnsi="Times New Roman" w:cs="Times New Roman"/>
          <w:b/>
          <w:bCs/>
          <w:sz w:val="24"/>
          <w:szCs w:val="24"/>
        </w:rPr>
        <w:t>4</w:t>
      </w:r>
      <w:r w:rsidR="009F47D0" w:rsidRPr="00797585">
        <w:rPr>
          <w:rFonts w:ascii="Times New Roman" w:hAnsi="Times New Roman" w:cs="Times New Roman"/>
          <w:b/>
          <w:bCs/>
          <w:sz w:val="24"/>
          <w:szCs w:val="24"/>
        </w:rPr>
        <w:t>)</w:t>
      </w:r>
      <w:r w:rsidR="009F47D0" w:rsidRPr="00797585">
        <w:rPr>
          <w:rFonts w:ascii="Times New Roman" w:hAnsi="Times New Roman" w:cs="Times New Roman"/>
          <w:sz w:val="24"/>
          <w:szCs w:val="24"/>
        </w:rPr>
        <w:t xml:space="preserve"> </w:t>
      </w:r>
      <w:r w:rsidR="00F7721D" w:rsidRPr="00797585">
        <w:rPr>
          <w:rFonts w:ascii="Times New Roman" w:hAnsi="Times New Roman" w:cs="Times New Roman"/>
          <w:sz w:val="24"/>
          <w:szCs w:val="24"/>
        </w:rPr>
        <w:t>paragrahv</w:t>
      </w:r>
      <w:r w:rsidR="00E33017" w:rsidRPr="00797585">
        <w:rPr>
          <w:rFonts w:ascii="Times New Roman" w:hAnsi="Times New Roman" w:cs="Times New Roman"/>
          <w:sz w:val="24"/>
          <w:szCs w:val="24"/>
        </w:rPr>
        <w:t>id</w:t>
      </w:r>
      <w:r w:rsidR="00F7721D" w:rsidRPr="00797585">
        <w:rPr>
          <w:rFonts w:ascii="Times New Roman" w:hAnsi="Times New Roman" w:cs="Times New Roman"/>
          <w:sz w:val="24"/>
          <w:szCs w:val="24"/>
        </w:rPr>
        <w:t xml:space="preserve"> 55</w:t>
      </w:r>
      <w:r w:rsidR="00E33017" w:rsidRPr="00797585">
        <w:rPr>
          <w:rFonts w:ascii="Times New Roman" w:hAnsi="Times New Roman" w:cs="Times New Roman"/>
          <w:sz w:val="24"/>
          <w:szCs w:val="24"/>
        </w:rPr>
        <w:t>‒57</w:t>
      </w:r>
      <w:r w:rsidR="00F7721D" w:rsidRPr="00797585">
        <w:rPr>
          <w:rFonts w:ascii="Times New Roman" w:hAnsi="Times New Roman" w:cs="Times New Roman"/>
          <w:sz w:val="24"/>
          <w:szCs w:val="24"/>
        </w:rPr>
        <w:t xml:space="preserve"> tunnistatakse kehtetuks;</w:t>
      </w:r>
    </w:p>
    <w:p w14:paraId="71AC1CAA" w14:textId="77777777" w:rsidR="008A6701" w:rsidRPr="00797585" w:rsidRDefault="008A6701" w:rsidP="00D047E4">
      <w:pPr>
        <w:shd w:val="clear" w:color="auto" w:fill="FFFFFF" w:themeFill="background1"/>
        <w:spacing w:after="0" w:line="240" w:lineRule="auto"/>
        <w:jc w:val="both"/>
        <w:rPr>
          <w:rFonts w:ascii="Times New Roman" w:hAnsi="Times New Roman" w:cs="Times New Roman"/>
          <w:b/>
          <w:bCs/>
          <w:sz w:val="24"/>
          <w:szCs w:val="24"/>
        </w:rPr>
      </w:pPr>
    </w:p>
    <w:p w14:paraId="36E48BFA" w14:textId="27E96288" w:rsidR="00BA3DDA" w:rsidRPr="00797585" w:rsidRDefault="00193D4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7</w:t>
      </w:r>
      <w:r w:rsidR="005C42CF" w:rsidRPr="00797585">
        <w:rPr>
          <w:rFonts w:ascii="Times New Roman" w:hAnsi="Times New Roman" w:cs="Times New Roman"/>
          <w:b/>
          <w:bCs/>
          <w:sz w:val="24"/>
          <w:szCs w:val="24"/>
        </w:rPr>
        <w:t>5</w:t>
      </w:r>
      <w:r w:rsidR="009F47D0" w:rsidRPr="00797585">
        <w:rPr>
          <w:rFonts w:ascii="Times New Roman" w:hAnsi="Times New Roman" w:cs="Times New Roman"/>
          <w:b/>
          <w:bCs/>
          <w:sz w:val="24"/>
          <w:szCs w:val="24"/>
        </w:rPr>
        <w:t>)</w:t>
      </w:r>
      <w:r w:rsidR="009F47D0" w:rsidRPr="00797585">
        <w:rPr>
          <w:rFonts w:ascii="Times New Roman" w:hAnsi="Times New Roman" w:cs="Times New Roman"/>
          <w:sz w:val="24"/>
          <w:szCs w:val="24"/>
        </w:rPr>
        <w:t xml:space="preserve"> </w:t>
      </w:r>
      <w:r w:rsidR="00BA3DDA" w:rsidRPr="00797585">
        <w:rPr>
          <w:rFonts w:ascii="Times New Roman" w:hAnsi="Times New Roman" w:cs="Times New Roman"/>
          <w:sz w:val="24"/>
          <w:szCs w:val="24"/>
        </w:rPr>
        <w:t>paragrahv</w:t>
      </w:r>
      <w:r w:rsidR="002E7E5A" w:rsidRPr="00797585">
        <w:rPr>
          <w:rFonts w:ascii="Times New Roman" w:hAnsi="Times New Roman" w:cs="Times New Roman"/>
          <w:sz w:val="24"/>
          <w:szCs w:val="24"/>
        </w:rPr>
        <w:t>i</w:t>
      </w:r>
      <w:r w:rsidR="00BA3DDA" w:rsidRPr="00797585">
        <w:rPr>
          <w:rFonts w:ascii="Times New Roman" w:hAnsi="Times New Roman" w:cs="Times New Roman"/>
          <w:sz w:val="24"/>
          <w:szCs w:val="24"/>
        </w:rPr>
        <w:t xml:space="preserve"> 62 lõikest 2 jäetakse välja </w:t>
      </w:r>
      <w:r w:rsidR="002E7E5A" w:rsidRPr="00797585">
        <w:rPr>
          <w:rFonts w:ascii="Times New Roman" w:hAnsi="Times New Roman" w:cs="Times New Roman"/>
          <w:sz w:val="24"/>
          <w:szCs w:val="24"/>
        </w:rPr>
        <w:t xml:space="preserve">sõnad </w:t>
      </w:r>
      <w:r w:rsidR="00BA3DDA" w:rsidRPr="00797585">
        <w:rPr>
          <w:rFonts w:ascii="Times New Roman" w:hAnsi="Times New Roman" w:cs="Times New Roman"/>
          <w:sz w:val="24"/>
          <w:szCs w:val="24"/>
        </w:rPr>
        <w:t xml:space="preserve">„üle poole maaparandussüsteemi omanikest või kui </w:t>
      </w:r>
      <w:proofErr w:type="spellStart"/>
      <w:r w:rsidR="00BA3DDA" w:rsidRPr="00797585">
        <w:rPr>
          <w:rFonts w:ascii="Times New Roman" w:hAnsi="Times New Roman" w:cs="Times New Roman"/>
          <w:sz w:val="24"/>
          <w:szCs w:val="24"/>
        </w:rPr>
        <w:t>korduvasutamiskoosolekul</w:t>
      </w:r>
      <w:proofErr w:type="spellEnd"/>
      <w:r w:rsidR="00BA3DDA" w:rsidRPr="00797585">
        <w:rPr>
          <w:rFonts w:ascii="Times New Roman" w:hAnsi="Times New Roman" w:cs="Times New Roman"/>
          <w:sz w:val="24"/>
          <w:szCs w:val="24"/>
        </w:rPr>
        <w:t xml:space="preserve"> on selle poolt“;</w:t>
      </w:r>
    </w:p>
    <w:p w14:paraId="73E9B233" w14:textId="77777777" w:rsidR="008A6701" w:rsidRPr="00797585" w:rsidRDefault="008A6701" w:rsidP="00D047E4">
      <w:pPr>
        <w:shd w:val="clear" w:color="auto" w:fill="FFFFFF" w:themeFill="background1"/>
        <w:spacing w:after="0" w:line="240" w:lineRule="auto"/>
        <w:jc w:val="both"/>
        <w:rPr>
          <w:rFonts w:ascii="Times New Roman" w:hAnsi="Times New Roman" w:cs="Times New Roman"/>
          <w:b/>
          <w:bCs/>
          <w:sz w:val="24"/>
          <w:szCs w:val="24"/>
        </w:rPr>
      </w:pPr>
    </w:p>
    <w:p w14:paraId="2A3705A6" w14:textId="3F75D34C" w:rsidR="00B03059" w:rsidRPr="00797585" w:rsidRDefault="00193D4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7</w:t>
      </w:r>
      <w:r w:rsidR="005C42CF" w:rsidRPr="00797585">
        <w:rPr>
          <w:rFonts w:ascii="Times New Roman" w:hAnsi="Times New Roman" w:cs="Times New Roman"/>
          <w:b/>
          <w:bCs/>
          <w:sz w:val="24"/>
          <w:szCs w:val="24"/>
        </w:rPr>
        <w:t>6</w:t>
      </w:r>
      <w:r w:rsidR="009F47D0" w:rsidRPr="00797585">
        <w:rPr>
          <w:rFonts w:ascii="Times New Roman" w:hAnsi="Times New Roman" w:cs="Times New Roman"/>
          <w:b/>
          <w:bCs/>
          <w:sz w:val="24"/>
          <w:szCs w:val="24"/>
        </w:rPr>
        <w:t>)</w:t>
      </w:r>
      <w:r w:rsidR="009F47D0" w:rsidRPr="00797585">
        <w:rPr>
          <w:rFonts w:ascii="Times New Roman" w:hAnsi="Times New Roman" w:cs="Times New Roman"/>
          <w:sz w:val="24"/>
          <w:szCs w:val="24"/>
        </w:rPr>
        <w:t xml:space="preserve"> </w:t>
      </w:r>
      <w:r w:rsidR="00B03059" w:rsidRPr="00797585">
        <w:rPr>
          <w:rFonts w:ascii="Times New Roman" w:hAnsi="Times New Roman" w:cs="Times New Roman"/>
          <w:sz w:val="24"/>
          <w:szCs w:val="24"/>
        </w:rPr>
        <w:t>paragrahv</w:t>
      </w:r>
      <w:r w:rsidR="002E7E5A" w:rsidRPr="00797585">
        <w:rPr>
          <w:rFonts w:ascii="Times New Roman" w:hAnsi="Times New Roman" w:cs="Times New Roman"/>
          <w:sz w:val="24"/>
          <w:szCs w:val="24"/>
        </w:rPr>
        <w:t>i</w:t>
      </w:r>
      <w:r w:rsidR="00B03059" w:rsidRPr="00797585">
        <w:rPr>
          <w:rFonts w:ascii="Times New Roman" w:hAnsi="Times New Roman" w:cs="Times New Roman"/>
          <w:sz w:val="24"/>
          <w:szCs w:val="24"/>
        </w:rPr>
        <w:t xml:space="preserve"> 63 lõike 2 punktist </w:t>
      </w:r>
      <w:r w:rsidR="002E7E5A" w:rsidRPr="00797585">
        <w:rPr>
          <w:rFonts w:ascii="Times New Roman" w:hAnsi="Times New Roman" w:cs="Times New Roman"/>
          <w:sz w:val="24"/>
          <w:szCs w:val="24"/>
        </w:rPr>
        <w:t xml:space="preserve">1 </w:t>
      </w:r>
      <w:r w:rsidR="00B03059" w:rsidRPr="00797585">
        <w:rPr>
          <w:rFonts w:ascii="Times New Roman" w:hAnsi="Times New Roman" w:cs="Times New Roman"/>
          <w:sz w:val="24"/>
          <w:szCs w:val="24"/>
        </w:rPr>
        <w:t>jäetakse välja tekstiosa „valgala piir</w:t>
      </w:r>
      <w:r w:rsidR="002E7E5A" w:rsidRPr="00797585">
        <w:rPr>
          <w:rFonts w:ascii="Times New Roman" w:hAnsi="Times New Roman" w:cs="Times New Roman"/>
          <w:sz w:val="24"/>
          <w:szCs w:val="24"/>
        </w:rPr>
        <w:t>,</w:t>
      </w:r>
      <w:r w:rsidR="00B03059" w:rsidRPr="00797585">
        <w:rPr>
          <w:rFonts w:ascii="Times New Roman" w:hAnsi="Times New Roman" w:cs="Times New Roman"/>
          <w:sz w:val="24"/>
          <w:szCs w:val="24"/>
        </w:rPr>
        <w:t>“;</w:t>
      </w:r>
    </w:p>
    <w:p w14:paraId="59A964D0" w14:textId="77777777" w:rsidR="00462CF5" w:rsidRPr="00797585" w:rsidRDefault="00462CF5" w:rsidP="00D047E4">
      <w:pPr>
        <w:shd w:val="clear" w:color="auto" w:fill="FFFFFF" w:themeFill="background1"/>
        <w:spacing w:after="0" w:line="240" w:lineRule="auto"/>
        <w:jc w:val="both"/>
        <w:rPr>
          <w:rFonts w:ascii="Times New Roman" w:hAnsi="Times New Roman" w:cs="Times New Roman"/>
          <w:b/>
          <w:bCs/>
          <w:sz w:val="24"/>
          <w:szCs w:val="24"/>
        </w:rPr>
      </w:pPr>
    </w:p>
    <w:p w14:paraId="34EFB788" w14:textId="2637E6EC" w:rsidR="003A58B3" w:rsidRPr="00797585" w:rsidRDefault="00193D4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7</w:t>
      </w:r>
      <w:r w:rsidR="005C42CF" w:rsidRPr="00797585">
        <w:rPr>
          <w:rFonts w:ascii="Times New Roman" w:hAnsi="Times New Roman" w:cs="Times New Roman"/>
          <w:b/>
          <w:bCs/>
          <w:sz w:val="24"/>
          <w:szCs w:val="24"/>
        </w:rPr>
        <w:t>7</w:t>
      </w:r>
      <w:r w:rsidR="009F47D0" w:rsidRPr="00797585">
        <w:rPr>
          <w:rFonts w:ascii="Times New Roman" w:hAnsi="Times New Roman" w:cs="Times New Roman"/>
          <w:b/>
          <w:bCs/>
          <w:sz w:val="24"/>
          <w:szCs w:val="24"/>
        </w:rPr>
        <w:t>)</w:t>
      </w:r>
      <w:r w:rsidR="009F47D0" w:rsidRPr="00797585">
        <w:rPr>
          <w:rFonts w:ascii="Times New Roman" w:hAnsi="Times New Roman" w:cs="Times New Roman"/>
          <w:sz w:val="24"/>
          <w:szCs w:val="24"/>
        </w:rPr>
        <w:t xml:space="preserve"> </w:t>
      </w:r>
      <w:r w:rsidR="008A0FF0" w:rsidRPr="00797585">
        <w:rPr>
          <w:rFonts w:ascii="Times New Roman" w:hAnsi="Times New Roman" w:cs="Times New Roman"/>
          <w:sz w:val="24"/>
          <w:szCs w:val="24"/>
        </w:rPr>
        <w:t>paragrahv</w:t>
      </w:r>
      <w:r w:rsidR="00E034A5" w:rsidRPr="00797585">
        <w:rPr>
          <w:rFonts w:ascii="Times New Roman" w:hAnsi="Times New Roman" w:cs="Times New Roman"/>
          <w:sz w:val="24"/>
          <w:szCs w:val="24"/>
        </w:rPr>
        <w:t>i</w:t>
      </w:r>
      <w:r w:rsidR="008A0FF0" w:rsidRPr="00797585">
        <w:rPr>
          <w:rFonts w:ascii="Times New Roman" w:hAnsi="Times New Roman" w:cs="Times New Roman"/>
          <w:sz w:val="24"/>
          <w:szCs w:val="24"/>
        </w:rPr>
        <w:t xml:space="preserve"> 64 lõi</w:t>
      </w:r>
      <w:r w:rsidR="0058222B" w:rsidRPr="00797585">
        <w:rPr>
          <w:rFonts w:ascii="Times New Roman" w:hAnsi="Times New Roman" w:cs="Times New Roman"/>
          <w:sz w:val="24"/>
          <w:szCs w:val="24"/>
        </w:rPr>
        <w:t>ked</w:t>
      </w:r>
      <w:r w:rsidR="008A0FF0" w:rsidRPr="00797585">
        <w:rPr>
          <w:rFonts w:ascii="Times New Roman" w:hAnsi="Times New Roman" w:cs="Times New Roman"/>
          <w:sz w:val="24"/>
          <w:szCs w:val="24"/>
        </w:rPr>
        <w:t xml:space="preserve"> 3 </w:t>
      </w:r>
      <w:r w:rsidR="0058222B" w:rsidRPr="00797585">
        <w:rPr>
          <w:rFonts w:ascii="Times New Roman" w:hAnsi="Times New Roman" w:cs="Times New Roman"/>
          <w:sz w:val="24"/>
          <w:szCs w:val="24"/>
        </w:rPr>
        <w:t xml:space="preserve">ja 4 </w:t>
      </w:r>
      <w:r w:rsidR="003A58B3" w:rsidRPr="00797585">
        <w:rPr>
          <w:rFonts w:ascii="Times New Roman" w:hAnsi="Times New Roman" w:cs="Times New Roman"/>
          <w:sz w:val="24"/>
          <w:szCs w:val="24"/>
        </w:rPr>
        <w:t xml:space="preserve">muudetakse </w:t>
      </w:r>
      <w:r w:rsidR="0058222B" w:rsidRPr="00797585">
        <w:rPr>
          <w:rFonts w:ascii="Times New Roman" w:hAnsi="Times New Roman" w:cs="Times New Roman"/>
          <w:sz w:val="24"/>
          <w:szCs w:val="24"/>
        </w:rPr>
        <w:t xml:space="preserve">ning </w:t>
      </w:r>
      <w:r w:rsidR="003A58B3" w:rsidRPr="00797585">
        <w:rPr>
          <w:rFonts w:ascii="Times New Roman" w:hAnsi="Times New Roman" w:cs="Times New Roman"/>
          <w:sz w:val="24"/>
          <w:szCs w:val="24"/>
        </w:rPr>
        <w:t>sõnastatakse järgmiselt:</w:t>
      </w:r>
    </w:p>
    <w:p w14:paraId="1487F1A0" w14:textId="403526EF" w:rsidR="003A58B3" w:rsidRPr="00797585" w:rsidRDefault="003A58B3"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„(3) </w:t>
      </w:r>
      <w:bookmarkStart w:id="112" w:name="_Hlk209792624"/>
      <w:r w:rsidRPr="00797585">
        <w:rPr>
          <w:rFonts w:ascii="Times New Roman" w:hAnsi="Times New Roman" w:cs="Times New Roman"/>
          <w:sz w:val="24"/>
          <w:szCs w:val="24"/>
        </w:rPr>
        <w:t xml:space="preserve">Asutamiskoosolek on otsustusvõimeline, kui sellel osalevad asutatava maaparandusühistu põhiliikmed, kelle kinnisasjadel paikneb kokku üle poole maaparandussüsteemi maa-ala pindalast või üle poole </w:t>
      </w:r>
      <w:proofErr w:type="spellStart"/>
      <w:r w:rsidRPr="00797585">
        <w:rPr>
          <w:rFonts w:ascii="Times New Roman" w:hAnsi="Times New Roman" w:cs="Times New Roman"/>
          <w:sz w:val="24"/>
          <w:szCs w:val="24"/>
        </w:rPr>
        <w:t>ühiseesvoolu</w:t>
      </w:r>
      <w:proofErr w:type="spellEnd"/>
      <w:r w:rsidRPr="00797585">
        <w:rPr>
          <w:rFonts w:ascii="Times New Roman" w:hAnsi="Times New Roman" w:cs="Times New Roman"/>
          <w:sz w:val="24"/>
          <w:szCs w:val="24"/>
        </w:rPr>
        <w:t xml:space="preserve"> pikkusest</w:t>
      </w:r>
      <w:bookmarkEnd w:id="112"/>
      <w:r w:rsidRPr="00797585">
        <w:rPr>
          <w:rFonts w:ascii="Times New Roman" w:hAnsi="Times New Roman" w:cs="Times New Roman"/>
          <w:sz w:val="24"/>
          <w:szCs w:val="24"/>
        </w:rPr>
        <w:t>.</w:t>
      </w:r>
    </w:p>
    <w:p w14:paraId="1CD67DDF" w14:textId="77777777" w:rsidR="008A6701" w:rsidRPr="00797585" w:rsidRDefault="008A6701" w:rsidP="00D047E4">
      <w:pPr>
        <w:shd w:val="clear" w:color="auto" w:fill="FFFFFF" w:themeFill="background1"/>
        <w:spacing w:after="0" w:line="240" w:lineRule="auto"/>
        <w:jc w:val="both"/>
        <w:rPr>
          <w:rFonts w:ascii="Times New Roman" w:hAnsi="Times New Roman" w:cs="Times New Roman"/>
          <w:b/>
          <w:bCs/>
          <w:sz w:val="24"/>
          <w:szCs w:val="24"/>
        </w:rPr>
      </w:pPr>
    </w:p>
    <w:p w14:paraId="65B6215C" w14:textId="08364354" w:rsidR="00BF07FD" w:rsidRPr="00797585" w:rsidRDefault="008A0FF0" w:rsidP="00D047E4">
      <w:pPr>
        <w:shd w:val="clear" w:color="auto" w:fill="FFFFFF" w:themeFill="background1"/>
        <w:spacing w:after="0" w:line="240" w:lineRule="auto"/>
        <w:jc w:val="both"/>
        <w:rPr>
          <w:szCs w:val="24"/>
        </w:rPr>
      </w:pPr>
      <w:r w:rsidRPr="00797585">
        <w:rPr>
          <w:rFonts w:ascii="Times New Roman" w:hAnsi="Times New Roman" w:cs="Times New Roman"/>
          <w:sz w:val="24"/>
          <w:szCs w:val="24"/>
        </w:rPr>
        <w:t>(4</w:t>
      </w:r>
      <w:r w:rsidR="00B045B0" w:rsidRPr="00797585">
        <w:rPr>
          <w:rFonts w:ascii="Times New Roman" w:hAnsi="Times New Roman" w:cs="Times New Roman"/>
          <w:sz w:val="24"/>
          <w:szCs w:val="24"/>
        </w:rPr>
        <w:t>) </w:t>
      </w:r>
      <w:r w:rsidRPr="00797585">
        <w:rPr>
          <w:rFonts w:ascii="Times New Roman" w:hAnsi="Times New Roman" w:cs="Times New Roman"/>
          <w:sz w:val="24"/>
          <w:szCs w:val="24"/>
        </w:rPr>
        <w:t xml:space="preserve">Maaparandusühistu asutatakse, kui asutamise poolt hääletavad asutatava maaparandusühistu põhiliikmed, kelle kinnisasjadel paikneb kokku üle poole maaparandussüsteemi maa-ala pindalast või üle poole </w:t>
      </w:r>
      <w:proofErr w:type="spellStart"/>
      <w:r w:rsidRPr="00797585">
        <w:rPr>
          <w:rFonts w:ascii="Times New Roman" w:hAnsi="Times New Roman" w:cs="Times New Roman"/>
          <w:sz w:val="24"/>
          <w:szCs w:val="24"/>
        </w:rPr>
        <w:t>ühiseesvoolu</w:t>
      </w:r>
      <w:proofErr w:type="spellEnd"/>
      <w:r w:rsidRPr="00797585">
        <w:rPr>
          <w:rFonts w:ascii="Times New Roman" w:hAnsi="Times New Roman" w:cs="Times New Roman"/>
          <w:sz w:val="24"/>
          <w:szCs w:val="24"/>
        </w:rPr>
        <w:t xml:space="preserve"> pikkusest.</w:t>
      </w:r>
      <w:r w:rsidR="00E034A5" w:rsidRPr="00797585">
        <w:rPr>
          <w:rFonts w:ascii="Times New Roman" w:hAnsi="Times New Roman" w:cs="Times New Roman"/>
          <w:sz w:val="24"/>
          <w:szCs w:val="24"/>
        </w:rPr>
        <w:t>“</w:t>
      </w:r>
      <w:r w:rsidR="005F08BD" w:rsidRPr="00797585">
        <w:rPr>
          <w:rFonts w:ascii="Times New Roman" w:hAnsi="Times New Roman" w:cs="Times New Roman"/>
          <w:sz w:val="24"/>
          <w:szCs w:val="24"/>
        </w:rPr>
        <w:t>;</w:t>
      </w:r>
    </w:p>
    <w:p w14:paraId="551A98F7" w14:textId="77777777" w:rsidR="008A6701" w:rsidRPr="00797585" w:rsidRDefault="008A6701" w:rsidP="00D047E4">
      <w:pPr>
        <w:shd w:val="clear" w:color="auto" w:fill="FFFFFF" w:themeFill="background1"/>
        <w:spacing w:after="0" w:line="240" w:lineRule="auto"/>
        <w:jc w:val="both"/>
        <w:rPr>
          <w:rFonts w:ascii="Times New Roman" w:hAnsi="Times New Roman" w:cs="Times New Roman"/>
          <w:b/>
          <w:bCs/>
          <w:sz w:val="24"/>
          <w:szCs w:val="24"/>
        </w:rPr>
      </w:pPr>
    </w:p>
    <w:p w14:paraId="46E048B8" w14:textId="49A2BD2E" w:rsidR="00BF07FD" w:rsidRPr="00797585" w:rsidRDefault="00193D4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7</w:t>
      </w:r>
      <w:r w:rsidR="005C42CF" w:rsidRPr="00797585">
        <w:rPr>
          <w:rFonts w:ascii="Times New Roman" w:hAnsi="Times New Roman" w:cs="Times New Roman"/>
          <w:b/>
          <w:bCs/>
          <w:sz w:val="24"/>
          <w:szCs w:val="24"/>
        </w:rPr>
        <w:t>8</w:t>
      </w:r>
      <w:r w:rsidR="009F47D0" w:rsidRPr="00797585">
        <w:rPr>
          <w:rFonts w:ascii="Times New Roman" w:hAnsi="Times New Roman" w:cs="Times New Roman"/>
          <w:b/>
          <w:bCs/>
          <w:sz w:val="24"/>
          <w:szCs w:val="24"/>
        </w:rPr>
        <w:t>)</w:t>
      </w:r>
      <w:r w:rsidR="009F47D0" w:rsidRPr="00797585">
        <w:rPr>
          <w:rFonts w:ascii="Times New Roman" w:hAnsi="Times New Roman" w:cs="Times New Roman"/>
          <w:sz w:val="24"/>
          <w:szCs w:val="24"/>
        </w:rPr>
        <w:t xml:space="preserve"> </w:t>
      </w:r>
      <w:r w:rsidR="008A0FF0" w:rsidRPr="00797585">
        <w:rPr>
          <w:rFonts w:ascii="Times New Roman" w:hAnsi="Times New Roman" w:cs="Times New Roman"/>
          <w:sz w:val="24"/>
          <w:szCs w:val="24"/>
        </w:rPr>
        <w:t>paragrahv</w:t>
      </w:r>
      <w:r w:rsidR="00B77DF0" w:rsidRPr="00797585">
        <w:rPr>
          <w:rFonts w:ascii="Times New Roman" w:hAnsi="Times New Roman" w:cs="Times New Roman"/>
          <w:sz w:val="24"/>
          <w:szCs w:val="24"/>
        </w:rPr>
        <w:t>i</w:t>
      </w:r>
      <w:r w:rsidR="008A0FF0" w:rsidRPr="00797585">
        <w:rPr>
          <w:rFonts w:ascii="Times New Roman" w:hAnsi="Times New Roman" w:cs="Times New Roman"/>
          <w:sz w:val="24"/>
          <w:szCs w:val="24"/>
        </w:rPr>
        <w:t xml:space="preserve"> 64 lõiked 9</w:t>
      </w:r>
      <w:bookmarkStart w:id="113" w:name="_Hlk191627397"/>
      <w:r w:rsidR="00B773E0" w:rsidRPr="00797585">
        <w:rPr>
          <w:rFonts w:ascii="Times New Roman" w:hAnsi="Times New Roman" w:cs="Times New Roman"/>
          <w:sz w:val="24"/>
          <w:szCs w:val="24"/>
        </w:rPr>
        <w:t>–</w:t>
      </w:r>
      <w:bookmarkEnd w:id="113"/>
      <w:r w:rsidR="00B773E0" w:rsidRPr="00797585">
        <w:rPr>
          <w:rFonts w:ascii="Times New Roman" w:hAnsi="Times New Roman" w:cs="Times New Roman"/>
          <w:sz w:val="24"/>
          <w:szCs w:val="24"/>
        </w:rPr>
        <w:t>11 t</w:t>
      </w:r>
      <w:r w:rsidR="008A0FF0" w:rsidRPr="00797585">
        <w:rPr>
          <w:rFonts w:ascii="Times New Roman" w:hAnsi="Times New Roman" w:cs="Times New Roman"/>
          <w:sz w:val="24"/>
          <w:szCs w:val="24"/>
        </w:rPr>
        <w:t>unnistatakse kehtetuks</w:t>
      </w:r>
      <w:r w:rsidR="00B773E0" w:rsidRPr="00797585">
        <w:rPr>
          <w:rFonts w:ascii="Times New Roman" w:hAnsi="Times New Roman" w:cs="Times New Roman"/>
          <w:sz w:val="24"/>
          <w:szCs w:val="24"/>
        </w:rPr>
        <w:t>;</w:t>
      </w:r>
    </w:p>
    <w:p w14:paraId="4AA2FD65" w14:textId="77777777" w:rsidR="004D7861" w:rsidRPr="00797585" w:rsidRDefault="004D7861" w:rsidP="00D047E4">
      <w:pPr>
        <w:shd w:val="clear" w:color="auto" w:fill="FFFFFF" w:themeFill="background1"/>
        <w:spacing w:after="0" w:line="240" w:lineRule="auto"/>
        <w:jc w:val="both"/>
        <w:rPr>
          <w:rFonts w:ascii="Times New Roman" w:hAnsi="Times New Roman" w:cs="Times New Roman"/>
          <w:b/>
          <w:bCs/>
          <w:sz w:val="24"/>
          <w:szCs w:val="24"/>
        </w:rPr>
      </w:pPr>
    </w:p>
    <w:p w14:paraId="2270C324" w14:textId="17AFF2A4" w:rsidR="00F370DF" w:rsidRPr="00797585" w:rsidRDefault="005C42CF" w:rsidP="00D047E4">
      <w:pPr>
        <w:shd w:val="clear" w:color="auto" w:fill="FFFFFF" w:themeFill="background1"/>
        <w:spacing w:after="0" w:line="240" w:lineRule="auto"/>
        <w:jc w:val="both"/>
        <w:rPr>
          <w:rFonts w:ascii="Times New Roman" w:hAnsi="Times New Roman" w:cs="Times New Roman"/>
          <w:sz w:val="24"/>
          <w:szCs w:val="24"/>
        </w:rPr>
      </w:pPr>
      <w:r w:rsidRPr="49D98A0D">
        <w:rPr>
          <w:rFonts w:ascii="Times New Roman" w:hAnsi="Times New Roman" w:cs="Times New Roman"/>
          <w:b/>
          <w:bCs/>
          <w:sz w:val="24"/>
          <w:szCs w:val="24"/>
        </w:rPr>
        <w:t>79</w:t>
      </w:r>
      <w:r w:rsidR="009F47D0" w:rsidRPr="49D98A0D">
        <w:rPr>
          <w:rFonts w:ascii="Times New Roman" w:hAnsi="Times New Roman" w:cs="Times New Roman"/>
          <w:b/>
          <w:bCs/>
          <w:sz w:val="24"/>
          <w:szCs w:val="24"/>
        </w:rPr>
        <w:t>)</w:t>
      </w:r>
      <w:r w:rsidR="009F47D0" w:rsidRPr="49D98A0D">
        <w:rPr>
          <w:rFonts w:ascii="Times New Roman" w:hAnsi="Times New Roman" w:cs="Times New Roman"/>
          <w:sz w:val="24"/>
          <w:szCs w:val="24"/>
        </w:rPr>
        <w:t xml:space="preserve"> </w:t>
      </w:r>
      <w:r w:rsidR="003F2716" w:rsidRPr="49D98A0D">
        <w:rPr>
          <w:rFonts w:ascii="Times New Roman" w:hAnsi="Times New Roman" w:cs="Times New Roman"/>
          <w:sz w:val="24"/>
          <w:szCs w:val="24"/>
        </w:rPr>
        <w:t>paragrahv</w:t>
      </w:r>
      <w:r w:rsidR="00B77DF0" w:rsidRPr="49D98A0D">
        <w:rPr>
          <w:rFonts w:ascii="Times New Roman" w:hAnsi="Times New Roman" w:cs="Times New Roman"/>
          <w:sz w:val="24"/>
          <w:szCs w:val="24"/>
        </w:rPr>
        <w:t>i</w:t>
      </w:r>
      <w:r w:rsidR="003F2716" w:rsidRPr="49D98A0D">
        <w:rPr>
          <w:rFonts w:ascii="Times New Roman" w:hAnsi="Times New Roman" w:cs="Times New Roman"/>
          <w:sz w:val="24"/>
          <w:szCs w:val="24"/>
        </w:rPr>
        <w:t xml:space="preserve"> </w:t>
      </w:r>
      <w:bookmarkStart w:id="114" w:name="_Hlk209792853"/>
      <w:r w:rsidR="003F2716" w:rsidRPr="49D98A0D">
        <w:rPr>
          <w:rFonts w:ascii="Times New Roman" w:hAnsi="Times New Roman" w:cs="Times New Roman"/>
          <w:sz w:val="24"/>
          <w:szCs w:val="24"/>
        </w:rPr>
        <w:t>66 lõike</w:t>
      </w:r>
      <w:del w:id="115" w:author="Maarja-Liis Lall - JUSTDIGI" w:date="2026-02-18T15:40:00Z" w16du:dateUtc="2026-02-18T15:40:11Z">
        <w:r w:rsidRPr="49D98A0D" w:rsidDel="003F2716">
          <w:rPr>
            <w:rFonts w:ascii="Times New Roman" w:hAnsi="Times New Roman" w:cs="Times New Roman"/>
            <w:sz w:val="24"/>
            <w:szCs w:val="24"/>
          </w:rPr>
          <w:delText>st</w:delText>
        </w:r>
      </w:del>
      <w:r w:rsidR="003F2716" w:rsidRPr="49D98A0D">
        <w:rPr>
          <w:rFonts w:ascii="Times New Roman" w:hAnsi="Times New Roman" w:cs="Times New Roman"/>
          <w:sz w:val="24"/>
          <w:szCs w:val="24"/>
        </w:rPr>
        <w:t xml:space="preserve"> 1 </w:t>
      </w:r>
      <w:del w:id="116" w:author="Maarja-Liis Lall - JUSTDIGI" w:date="2026-02-18T15:40:00Z" w16du:dateUtc="2026-02-18T15:40:14Z">
        <w:r w:rsidRPr="49D98A0D" w:rsidDel="003F2716">
          <w:rPr>
            <w:rFonts w:ascii="Times New Roman" w:hAnsi="Times New Roman" w:cs="Times New Roman"/>
            <w:sz w:val="24"/>
            <w:szCs w:val="24"/>
          </w:rPr>
          <w:delText xml:space="preserve">jäetakse välja </w:delText>
        </w:r>
      </w:del>
      <w:r w:rsidR="003F2716" w:rsidRPr="49D98A0D">
        <w:rPr>
          <w:rFonts w:ascii="Times New Roman" w:hAnsi="Times New Roman" w:cs="Times New Roman"/>
          <w:sz w:val="24"/>
          <w:szCs w:val="24"/>
        </w:rPr>
        <w:t>teine lause</w:t>
      </w:r>
      <w:ins w:id="117" w:author="Maarja-Liis Lall - JUSTDIGI" w:date="2026-02-18T15:40:00Z" w16du:dateUtc="2026-02-18T15:40:26Z">
        <w:r w:rsidR="61F67C94" w:rsidRPr="49D98A0D">
          <w:rPr>
            <w:rFonts w:ascii="Times New Roman" w:hAnsi="Times New Roman" w:cs="Times New Roman"/>
            <w:sz w:val="24"/>
            <w:szCs w:val="24"/>
          </w:rPr>
          <w:t xml:space="preserve"> tunnistatakse kehtetuks</w:t>
        </w:r>
      </w:ins>
      <w:bookmarkEnd w:id="114"/>
      <w:r w:rsidR="003F2716" w:rsidRPr="49D98A0D">
        <w:rPr>
          <w:rFonts w:ascii="Times New Roman" w:hAnsi="Times New Roman" w:cs="Times New Roman"/>
          <w:sz w:val="24"/>
          <w:szCs w:val="24"/>
        </w:rPr>
        <w:t>;</w:t>
      </w:r>
    </w:p>
    <w:p w14:paraId="49FB73FB" w14:textId="77777777" w:rsidR="00F370DF" w:rsidRPr="00797585" w:rsidRDefault="00F370DF" w:rsidP="00D047E4">
      <w:pPr>
        <w:shd w:val="clear" w:color="auto" w:fill="FFFFFF" w:themeFill="background1"/>
        <w:spacing w:after="0" w:line="240" w:lineRule="auto"/>
        <w:jc w:val="both"/>
        <w:rPr>
          <w:rFonts w:ascii="Times New Roman" w:hAnsi="Times New Roman" w:cs="Times New Roman"/>
          <w:sz w:val="24"/>
          <w:szCs w:val="24"/>
        </w:rPr>
      </w:pPr>
    </w:p>
    <w:p w14:paraId="7DCC1214" w14:textId="5B5DE089" w:rsidR="00EF1792" w:rsidRPr="00797585" w:rsidRDefault="00193D4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8</w:t>
      </w:r>
      <w:r w:rsidR="005C42CF" w:rsidRPr="00797585">
        <w:rPr>
          <w:rFonts w:ascii="Times New Roman" w:hAnsi="Times New Roman" w:cs="Times New Roman"/>
          <w:b/>
          <w:bCs/>
          <w:sz w:val="24"/>
          <w:szCs w:val="24"/>
        </w:rPr>
        <w:t>0</w:t>
      </w:r>
      <w:r w:rsidR="009F47D0" w:rsidRPr="00797585">
        <w:rPr>
          <w:rFonts w:ascii="Times New Roman" w:hAnsi="Times New Roman" w:cs="Times New Roman"/>
          <w:b/>
          <w:bCs/>
          <w:sz w:val="24"/>
          <w:szCs w:val="24"/>
        </w:rPr>
        <w:t>)</w:t>
      </w:r>
      <w:r w:rsidR="009F47D0" w:rsidRPr="00797585">
        <w:rPr>
          <w:rFonts w:ascii="Times New Roman" w:hAnsi="Times New Roman" w:cs="Times New Roman"/>
          <w:sz w:val="24"/>
          <w:szCs w:val="24"/>
        </w:rPr>
        <w:t xml:space="preserve"> </w:t>
      </w:r>
      <w:r w:rsidR="00EF1792" w:rsidRPr="00797585">
        <w:rPr>
          <w:rFonts w:ascii="Times New Roman" w:hAnsi="Times New Roman" w:cs="Times New Roman"/>
          <w:sz w:val="24"/>
          <w:szCs w:val="24"/>
        </w:rPr>
        <w:t>paragrahv</w:t>
      </w:r>
      <w:r w:rsidR="00182675" w:rsidRPr="00797585">
        <w:rPr>
          <w:rFonts w:ascii="Times New Roman" w:hAnsi="Times New Roman" w:cs="Times New Roman"/>
          <w:sz w:val="24"/>
          <w:szCs w:val="24"/>
        </w:rPr>
        <w:t>i</w:t>
      </w:r>
      <w:r w:rsidR="00EF1792" w:rsidRPr="00797585">
        <w:rPr>
          <w:rFonts w:ascii="Times New Roman" w:hAnsi="Times New Roman" w:cs="Times New Roman"/>
          <w:sz w:val="24"/>
          <w:szCs w:val="24"/>
        </w:rPr>
        <w:t xml:space="preserve"> 69 lõike 5 esimeses lauses</w:t>
      </w:r>
      <w:r w:rsidR="00852D1A" w:rsidRPr="00797585">
        <w:rPr>
          <w:rFonts w:ascii="Times New Roman" w:hAnsi="Times New Roman" w:cs="Times New Roman"/>
          <w:sz w:val="24"/>
          <w:szCs w:val="24"/>
        </w:rPr>
        <w:t xml:space="preserve"> asendatakse</w:t>
      </w:r>
      <w:r w:rsidR="00EF1792" w:rsidRPr="00797585">
        <w:rPr>
          <w:rFonts w:ascii="Times New Roman" w:hAnsi="Times New Roman" w:cs="Times New Roman"/>
          <w:sz w:val="24"/>
          <w:szCs w:val="24"/>
        </w:rPr>
        <w:t xml:space="preserve"> </w:t>
      </w:r>
      <w:r w:rsidR="00182675" w:rsidRPr="00797585">
        <w:rPr>
          <w:rFonts w:ascii="Times New Roman" w:hAnsi="Times New Roman" w:cs="Times New Roman"/>
          <w:sz w:val="24"/>
          <w:szCs w:val="24"/>
        </w:rPr>
        <w:t>sõnad</w:t>
      </w:r>
      <w:r w:rsidR="00EF1792" w:rsidRPr="00797585">
        <w:rPr>
          <w:rFonts w:ascii="Times New Roman" w:hAnsi="Times New Roman" w:cs="Times New Roman"/>
          <w:sz w:val="24"/>
          <w:szCs w:val="24"/>
        </w:rPr>
        <w:t xml:space="preserve"> „ning maaparandussüsteemi piiri muutumisel ja maakorraldustoimingu tegemisel“</w:t>
      </w:r>
      <w:r w:rsidR="001932B3" w:rsidRPr="00797585">
        <w:rPr>
          <w:rFonts w:ascii="Times New Roman" w:hAnsi="Times New Roman" w:cs="Times New Roman"/>
          <w:sz w:val="24"/>
          <w:szCs w:val="24"/>
        </w:rPr>
        <w:t xml:space="preserve"> sõnaga „vajaliku“</w:t>
      </w:r>
      <w:r w:rsidR="00EF1792" w:rsidRPr="00797585">
        <w:rPr>
          <w:rFonts w:ascii="Times New Roman" w:hAnsi="Times New Roman" w:cs="Times New Roman"/>
          <w:sz w:val="24"/>
          <w:szCs w:val="24"/>
        </w:rPr>
        <w:t>;</w:t>
      </w:r>
    </w:p>
    <w:p w14:paraId="425675E6" w14:textId="77777777" w:rsidR="008A6701" w:rsidRPr="00797585" w:rsidRDefault="008A6701" w:rsidP="00D047E4">
      <w:pPr>
        <w:shd w:val="clear" w:color="auto" w:fill="FFFFFF" w:themeFill="background1"/>
        <w:spacing w:after="0" w:line="240" w:lineRule="auto"/>
        <w:jc w:val="both"/>
        <w:rPr>
          <w:rFonts w:ascii="Times New Roman" w:hAnsi="Times New Roman" w:cs="Times New Roman"/>
          <w:b/>
          <w:bCs/>
          <w:sz w:val="24"/>
          <w:szCs w:val="24"/>
        </w:rPr>
      </w:pPr>
    </w:p>
    <w:p w14:paraId="3584241D" w14:textId="3B7BD8C4" w:rsidR="00986744" w:rsidRPr="00797585" w:rsidRDefault="00193D4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8</w:t>
      </w:r>
      <w:r w:rsidR="005C42CF" w:rsidRPr="00797585">
        <w:rPr>
          <w:rFonts w:ascii="Times New Roman" w:hAnsi="Times New Roman" w:cs="Times New Roman"/>
          <w:b/>
          <w:bCs/>
          <w:sz w:val="24"/>
          <w:szCs w:val="24"/>
        </w:rPr>
        <w:t>1</w:t>
      </w:r>
      <w:r w:rsidR="009F47D0" w:rsidRPr="00797585">
        <w:rPr>
          <w:rFonts w:ascii="Times New Roman" w:hAnsi="Times New Roman" w:cs="Times New Roman"/>
          <w:b/>
          <w:bCs/>
          <w:sz w:val="24"/>
          <w:szCs w:val="24"/>
        </w:rPr>
        <w:t>)</w:t>
      </w:r>
      <w:r w:rsidR="009F47D0" w:rsidRPr="00797585">
        <w:rPr>
          <w:rFonts w:ascii="Times New Roman" w:hAnsi="Times New Roman" w:cs="Times New Roman"/>
          <w:sz w:val="24"/>
          <w:szCs w:val="24"/>
        </w:rPr>
        <w:t xml:space="preserve"> </w:t>
      </w:r>
      <w:r w:rsidR="00986744" w:rsidRPr="00797585">
        <w:rPr>
          <w:rFonts w:ascii="Times New Roman" w:hAnsi="Times New Roman" w:cs="Times New Roman"/>
          <w:sz w:val="24"/>
          <w:szCs w:val="24"/>
        </w:rPr>
        <w:t>paragrahv</w:t>
      </w:r>
      <w:r w:rsidR="00182675" w:rsidRPr="00797585">
        <w:rPr>
          <w:rFonts w:ascii="Times New Roman" w:hAnsi="Times New Roman" w:cs="Times New Roman"/>
          <w:sz w:val="24"/>
          <w:szCs w:val="24"/>
        </w:rPr>
        <w:t>i</w:t>
      </w:r>
      <w:r w:rsidR="00986744" w:rsidRPr="00797585">
        <w:rPr>
          <w:rFonts w:ascii="Times New Roman" w:hAnsi="Times New Roman" w:cs="Times New Roman"/>
          <w:sz w:val="24"/>
          <w:szCs w:val="24"/>
        </w:rPr>
        <w:t xml:space="preserve"> 73 lõige 2 tunnistatakse kehtetuks;</w:t>
      </w:r>
    </w:p>
    <w:p w14:paraId="12EBDFA3" w14:textId="77777777" w:rsidR="008A6701" w:rsidRPr="00797585" w:rsidRDefault="008A6701" w:rsidP="00D047E4">
      <w:pPr>
        <w:shd w:val="clear" w:color="auto" w:fill="FFFFFF" w:themeFill="background1"/>
        <w:spacing w:after="0" w:line="240" w:lineRule="auto"/>
        <w:jc w:val="both"/>
        <w:rPr>
          <w:rFonts w:ascii="Times New Roman" w:hAnsi="Times New Roman" w:cs="Times New Roman"/>
          <w:b/>
          <w:bCs/>
          <w:sz w:val="24"/>
          <w:szCs w:val="24"/>
        </w:rPr>
      </w:pPr>
    </w:p>
    <w:p w14:paraId="3E523DCD" w14:textId="19379E63" w:rsidR="00FC6B55" w:rsidRPr="00797585" w:rsidRDefault="00193D4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8</w:t>
      </w:r>
      <w:r w:rsidR="005C42CF" w:rsidRPr="00797585">
        <w:rPr>
          <w:rFonts w:ascii="Times New Roman" w:hAnsi="Times New Roman" w:cs="Times New Roman"/>
          <w:b/>
          <w:bCs/>
          <w:sz w:val="24"/>
          <w:szCs w:val="24"/>
        </w:rPr>
        <w:t>2</w:t>
      </w:r>
      <w:r w:rsidR="00C42101" w:rsidRPr="00797585">
        <w:rPr>
          <w:rFonts w:ascii="Times New Roman" w:hAnsi="Times New Roman" w:cs="Times New Roman"/>
          <w:b/>
          <w:bCs/>
          <w:sz w:val="24"/>
          <w:szCs w:val="24"/>
        </w:rPr>
        <w:t>)</w:t>
      </w:r>
      <w:r w:rsidR="009F47D0" w:rsidRPr="00797585">
        <w:rPr>
          <w:rFonts w:ascii="Times New Roman" w:hAnsi="Times New Roman" w:cs="Times New Roman"/>
          <w:sz w:val="24"/>
          <w:szCs w:val="24"/>
        </w:rPr>
        <w:t xml:space="preserve"> </w:t>
      </w:r>
      <w:r w:rsidR="00FC6B55" w:rsidRPr="00797585">
        <w:rPr>
          <w:rFonts w:ascii="Times New Roman" w:hAnsi="Times New Roman" w:cs="Times New Roman"/>
          <w:sz w:val="24"/>
          <w:szCs w:val="24"/>
        </w:rPr>
        <w:t>paragrahv</w:t>
      </w:r>
      <w:r w:rsidR="00421E38" w:rsidRPr="00797585">
        <w:rPr>
          <w:rFonts w:ascii="Times New Roman" w:hAnsi="Times New Roman" w:cs="Times New Roman"/>
          <w:sz w:val="24"/>
          <w:szCs w:val="24"/>
        </w:rPr>
        <w:t>i</w:t>
      </w:r>
      <w:r w:rsidR="00FC6B55" w:rsidRPr="00797585">
        <w:rPr>
          <w:rFonts w:ascii="Times New Roman" w:hAnsi="Times New Roman" w:cs="Times New Roman"/>
          <w:sz w:val="24"/>
          <w:szCs w:val="24"/>
        </w:rPr>
        <w:t xml:space="preserve"> 80 lõige 2 muudetakse ja sõnastatakse järgmiselt:</w:t>
      </w:r>
    </w:p>
    <w:p w14:paraId="3CE8DC10" w14:textId="6F3ABEC9" w:rsidR="00FC6B55" w:rsidRPr="00797585" w:rsidRDefault="00FC6B55"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„(2) Üldkoosolekul on maaparandusühistu lõpetamise otsus vastu võetud, kui selle poolt on hääletanud maaparandusühistu põhiliikmed, kelle kinnisasjadel paikneb kokku üle poole maaparandussüsteemi maa-ala pindalast või üle poole </w:t>
      </w:r>
      <w:proofErr w:type="spellStart"/>
      <w:r w:rsidRPr="00797585">
        <w:rPr>
          <w:rFonts w:ascii="Times New Roman" w:hAnsi="Times New Roman" w:cs="Times New Roman"/>
          <w:sz w:val="24"/>
          <w:szCs w:val="24"/>
        </w:rPr>
        <w:t>ühiseesvoolu</w:t>
      </w:r>
      <w:proofErr w:type="spellEnd"/>
      <w:r w:rsidRPr="00797585">
        <w:rPr>
          <w:rFonts w:ascii="Times New Roman" w:hAnsi="Times New Roman" w:cs="Times New Roman"/>
          <w:sz w:val="24"/>
          <w:szCs w:val="24"/>
        </w:rPr>
        <w:t xml:space="preserve"> pikkusest.“;</w:t>
      </w:r>
    </w:p>
    <w:p w14:paraId="48F523C4" w14:textId="77777777" w:rsidR="000A1853" w:rsidRPr="00797585" w:rsidRDefault="000A1853" w:rsidP="00D047E4">
      <w:pPr>
        <w:shd w:val="clear" w:color="auto" w:fill="FFFFFF" w:themeFill="background1"/>
        <w:spacing w:after="0" w:line="240" w:lineRule="auto"/>
        <w:jc w:val="both"/>
        <w:rPr>
          <w:rFonts w:ascii="Times New Roman" w:hAnsi="Times New Roman" w:cs="Times New Roman"/>
          <w:sz w:val="24"/>
          <w:szCs w:val="24"/>
        </w:rPr>
      </w:pPr>
    </w:p>
    <w:p w14:paraId="33B3E5F9" w14:textId="40233668" w:rsidR="000A1853" w:rsidRPr="00797585" w:rsidRDefault="00193D4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8</w:t>
      </w:r>
      <w:r w:rsidR="005C42CF" w:rsidRPr="00797585">
        <w:rPr>
          <w:rFonts w:ascii="Times New Roman" w:hAnsi="Times New Roman" w:cs="Times New Roman"/>
          <w:b/>
          <w:bCs/>
          <w:sz w:val="24"/>
          <w:szCs w:val="24"/>
        </w:rPr>
        <w:t>3</w:t>
      </w:r>
      <w:r w:rsidR="000A1853" w:rsidRPr="00797585">
        <w:rPr>
          <w:rFonts w:ascii="Times New Roman" w:hAnsi="Times New Roman" w:cs="Times New Roman"/>
          <w:b/>
          <w:bCs/>
          <w:sz w:val="24"/>
          <w:szCs w:val="24"/>
        </w:rPr>
        <w:t>)</w:t>
      </w:r>
      <w:r w:rsidR="000A1853" w:rsidRPr="00797585">
        <w:rPr>
          <w:rFonts w:ascii="Times New Roman" w:hAnsi="Times New Roman" w:cs="Times New Roman"/>
          <w:sz w:val="24"/>
          <w:szCs w:val="24"/>
        </w:rPr>
        <w:t xml:space="preserve"> paragrahvi 87 lõiget 1 täiendatakse pärast sõnu „poolt maaparandussüsteemi“ sõnadega „ehitusteatise</w:t>
      </w:r>
      <w:r w:rsidR="00503A94" w:rsidRPr="00797585">
        <w:rPr>
          <w:rFonts w:ascii="Times New Roman" w:hAnsi="Times New Roman" w:cs="Times New Roman"/>
          <w:sz w:val="24"/>
          <w:szCs w:val="24"/>
        </w:rPr>
        <w:t>ta</w:t>
      </w:r>
      <w:r w:rsidR="000A1853" w:rsidRPr="00797585">
        <w:rPr>
          <w:rFonts w:ascii="Times New Roman" w:hAnsi="Times New Roman" w:cs="Times New Roman"/>
          <w:sz w:val="24"/>
          <w:szCs w:val="24"/>
        </w:rPr>
        <w:t xml:space="preserve"> või“;</w:t>
      </w:r>
    </w:p>
    <w:p w14:paraId="13232B00" w14:textId="77777777" w:rsidR="000A1853" w:rsidRPr="00797585" w:rsidRDefault="000A1853" w:rsidP="00D047E4">
      <w:pPr>
        <w:shd w:val="clear" w:color="auto" w:fill="FFFFFF" w:themeFill="background1"/>
        <w:spacing w:after="0" w:line="240" w:lineRule="auto"/>
        <w:jc w:val="both"/>
        <w:rPr>
          <w:rFonts w:ascii="Times New Roman" w:hAnsi="Times New Roman" w:cs="Times New Roman"/>
          <w:sz w:val="24"/>
          <w:szCs w:val="24"/>
        </w:rPr>
      </w:pPr>
    </w:p>
    <w:p w14:paraId="00B0DD8B" w14:textId="6E09465F" w:rsidR="000A1853" w:rsidRPr="00797585" w:rsidRDefault="00193D4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8</w:t>
      </w:r>
      <w:r w:rsidR="005C42CF" w:rsidRPr="00797585">
        <w:rPr>
          <w:rFonts w:ascii="Times New Roman" w:hAnsi="Times New Roman" w:cs="Times New Roman"/>
          <w:b/>
          <w:bCs/>
          <w:sz w:val="24"/>
          <w:szCs w:val="24"/>
        </w:rPr>
        <w:t>4</w:t>
      </w:r>
      <w:r w:rsidR="000A1853" w:rsidRPr="00797585">
        <w:rPr>
          <w:rFonts w:ascii="Times New Roman" w:hAnsi="Times New Roman" w:cs="Times New Roman"/>
          <w:b/>
          <w:bCs/>
          <w:sz w:val="24"/>
          <w:szCs w:val="24"/>
        </w:rPr>
        <w:t>)</w:t>
      </w:r>
      <w:r w:rsidR="000A1853" w:rsidRPr="00797585">
        <w:rPr>
          <w:rFonts w:ascii="Times New Roman" w:hAnsi="Times New Roman" w:cs="Times New Roman"/>
          <w:sz w:val="24"/>
          <w:szCs w:val="24"/>
        </w:rPr>
        <w:t xml:space="preserve"> paragrahvi 88 lõige 1 muudetakse ja sõnastatakse järgmiselt:</w:t>
      </w:r>
    </w:p>
    <w:p w14:paraId="35BED30E" w14:textId="7B404CCE" w:rsidR="000A1853" w:rsidRPr="00797585" w:rsidRDefault="000A1853" w:rsidP="000A1853">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„(1) Ehitusprojekti või -kava koostamise eest, kui see on põhjustanud projekti või kava järgi ehitatud maaparandussüsteemi mittenõuetekohase toimimise, –</w:t>
      </w:r>
    </w:p>
    <w:p w14:paraId="27763B90" w14:textId="41661156" w:rsidR="000A1853" w:rsidRPr="00797585" w:rsidRDefault="000A1853" w:rsidP="000A1853">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karistatakse rahatrahviga kuni 300 trahviühikut.“;</w:t>
      </w:r>
    </w:p>
    <w:p w14:paraId="09F122B7" w14:textId="77777777" w:rsidR="003A7398" w:rsidRPr="00797585" w:rsidRDefault="003A7398" w:rsidP="00D047E4">
      <w:pPr>
        <w:shd w:val="clear" w:color="auto" w:fill="FFFFFF" w:themeFill="background1"/>
        <w:spacing w:after="0" w:line="240" w:lineRule="auto"/>
        <w:jc w:val="both"/>
        <w:rPr>
          <w:rFonts w:ascii="Times New Roman" w:hAnsi="Times New Roman" w:cs="Times New Roman"/>
          <w:sz w:val="24"/>
          <w:szCs w:val="24"/>
        </w:rPr>
      </w:pPr>
    </w:p>
    <w:p w14:paraId="66A21E1F" w14:textId="3DE18FBE" w:rsidR="003A7398" w:rsidRPr="00797585" w:rsidRDefault="00193D46" w:rsidP="00D047E4">
      <w:pPr>
        <w:shd w:val="clear" w:color="auto" w:fill="FFFFFF" w:themeFill="background1"/>
        <w:spacing w:after="0" w:line="240" w:lineRule="auto"/>
        <w:jc w:val="both"/>
        <w:rPr>
          <w:rFonts w:ascii="Times New Roman" w:hAnsi="Times New Roman" w:cs="Times New Roman"/>
          <w:sz w:val="24"/>
          <w:szCs w:val="24"/>
        </w:rPr>
      </w:pPr>
      <w:r w:rsidRPr="05D257D6">
        <w:rPr>
          <w:rFonts w:ascii="Times New Roman" w:hAnsi="Times New Roman" w:cs="Times New Roman"/>
          <w:b/>
          <w:bCs/>
          <w:sz w:val="24"/>
          <w:szCs w:val="24"/>
        </w:rPr>
        <w:t>8</w:t>
      </w:r>
      <w:r w:rsidR="005C42CF" w:rsidRPr="05D257D6">
        <w:rPr>
          <w:rFonts w:ascii="Times New Roman" w:hAnsi="Times New Roman" w:cs="Times New Roman"/>
          <w:b/>
          <w:bCs/>
          <w:sz w:val="24"/>
          <w:szCs w:val="24"/>
        </w:rPr>
        <w:t>5</w:t>
      </w:r>
      <w:r w:rsidR="003A7398" w:rsidRPr="05D257D6">
        <w:rPr>
          <w:rFonts w:ascii="Times New Roman" w:hAnsi="Times New Roman" w:cs="Times New Roman"/>
          <w:b/>
          <w:bCs/>
          <w:sz w:val="24"/>
          <w:szCs w:val="24"/>
        </w:rPr>
        <w:t>)</w:t>
      </w:r>
      <w:r w:rsidR="003A7398" w:rsidRPr="05D257D6">
        <w:rPr>
          <w:rFonts w:ascii="Times New Roman" w:hAnsi="Times New Roman" w:cs="Times New Roman"/>
          <w:sz w:val="24"/>
          <w:szCs w:val="24"/>
        </w:rPr>
        <w:t xml:space="preserve"> paragrahvi 92 pealkirjas asendatakse tekstiosa </w:t>
      </w:r>
      <w:commentRangeStart w:id="118"/>
      <w:r w:rsidR="003A7398" w:rsidRPr="05D257D6">
        <w:rPr>
          <w:rFonts w:ascii="Times New Roman" w:hAnsi="Times New Roman" w:cs="Times New Roman"/>
          <w:sz w:val="24"/>
          <w:szCs w:val="24"/>
        </w:rPr>
        <w:t>„50, 51“ tekstiosaga „50</w:t>
      </w:r>
      <w:r w:rsidR="003A7398" w:rsidRPr="05D257D6">
        <w:rPr>
          <w:rFonts w:ascii="Times New Roman" w:hAnsi="Times New Roman" w:cs="Times New Roman"/>
          <w:sz w:val="24"/>
          <w:szCs w:val="24"/>
          <w:vertAlign w:val="superscript"/>
        </w:rPr>
        <w:t>2</w:t>
      </w:r>
      <w:r w:rsidR="003A7398" w:rsidRPr="05D257D6">
        <w:rPr>
          <w:rFonts w:ascii="Times New Roman" w:hAnsi="Times New Roman" w:cs="Times New Roman"/>
          <w:sz w:val="24"/>
          <w:szCs w:val="24"/>
        </w:rPr>
        <w:t>, 50</w:t>
      </w:r>
      <w:r w:rsidR="003A7398" w:rsidRPr="05D257D6">
        <w:rPr>
          <w:rFonts w:ascii="Times New Roman" w:hAnsi="Times New Roman" w:cs="Times New Roman"/>
          <w:sz w:val="24"/>
          <w:szCs w:val="24"/>
          <w:vertAlign w:val="superscript"/>
        </w:rPr>
        <w:t>3</w:t>
      </w:r>
      <w:r w:rsidR="003A7398" w:rsidRPr="05D257D6">
        <w:rPr>
          <w:rFonts w:ascii="Times New Roman" w:hAnsi="Times New Roman" w:cs="Times New Roman"/>
          <w:sz w:val="24"/>
          <w:szCs w:val="24"/>
        </w:rPr>
        <w:t>“;</w:t>
      </w:r>
      <w:commentRangeEnd w:id="118"/>
      <w:r>
        <w:commentReference w:id="118"/>
      </w:r>
    </w:p>
    <w:p w14:paraId="0744FDB4" w14:textId="77777777" w:rsidR="002A09CD" w:rsidRPr="00797585" w:rsidRDefault="002A09CD" w:rsidP="00D047E4">
      <w:pPr>
        <w:shd w:val="clear" w:color="auto" w:fill="FFFFFF" w:themeFill="background1"/>
        <w:spacing w:after="0" w:line="240" w:lineRule="auto"/>
        <w:jc w:val="both"/>
        <w:rPr>
          <w:rFonts w:ascii="Times New Roman" w:hAnsi="Times New Roman" w:cs="Times New Roman"/>
          <w:sz w:val="24"/>
          <w:szCs w:val="24"/>
        </w:rPr>
      </w:pPr>
    </w:p>
    <w:p w14:paraId="360A8C75" w14:textId="74E4BE45" w:rsidR="00A2156C" w:rsidRPr="00797585" w:rsidRDefault="00193D46" w:rsidP="002A09CD">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8</w:t>
      </w:r>
      <w:r w:rsidR="005C42CF" w:rsidRPr="00797585">
        <w:rPr>
          <w:rFonts w:ascii="Times New Roman" w:hAnsi="Times New Roman" w:cs="Times New Roman"/>
          <w:b/>
          <w:bCs/>
          <w:sz w:val="24"/>
          <w:szCs w:val="24"/>
        </w:rPr>
        <w:t>6</w:t>
      </w:r>
      <w:r w:rsidR="002A09CD" w:rsidRPr="00797585">
        <w:rPr>
          <w:rFonts w:ascii="Times New Roman" w:hAnsi="Times New Roman" w:cs="Times New Roman"/>
          <w:b/>
          <w:bCs/>
          <w:sz w:val="24"/>
          <w:szCs w:val="24"/>
        </w:rPr>
        <w:t>)</w:t>
      </w:r>
      <w:r w:rsidR="002A09CD" w:rsidRPr="00797585">
        <w:rPr>
          <w:rFonts w:ascii="Times New Roman" w:hAnsi="Times New Roman" w:cs="Times New Roman"/>
          <w:sz w:val="24"/>
          <w:szCs w:val="24"/>
        </w:rPr>
        <w:t xml:space="preserve"> paragrahvi 94 pealkir</w:t>
      </w:r>
      <w:r w:rsidR="00A2156C" w:rsidRPr="00797585">
        <w:rPr>
          <w:rFonts w:ascii="Times New Roman" w:hAnsi="Times New Roman" w:cs="Times New Roman"/>
          <w:sz w:val="24"/>
          <w:szCs w:val="24"/>
        </w:rPr>
        <w:t>jas asendatakse sõnad „ettevõtjate register“ sõnadega „ettevõtjate registri andmed“;</w:t>
      </w:r>
    </w:p>
    <w:p w14:paraId="20ABB117" w14:textId="77777777" w:rsidR="00A2156C" w:rsidRPr="00797585" w:rsidRDefault="00A2156C" w:rsidP="002A09CD">
      <w:pPr>
        <w:shd w:val="clear" w:color="auto" w:fill="FFFFFF" w:themeFill="background1"/>
        <w:spacing w:after="0" w:line="240" w:lineRule="auto"/>
        <w:jc w:val="both"/>
        <w:rPr>
          <w:rFonts w:ascii="Times New Roman" w:hAnsi="Times New Roman" w:cs="Times New Roman"/>
          <w:sz w:val="24"/>
          <w:szCs w:val="24"/>
        </w:rPr>
      </w:pPr>
    </w:p>
    <w:p w14:paraId="33745715" w14:textId="25A10882" w:rsidR="00A2156C" w:rsidRPr="00797585" w:rsidRDefault="00193D46" w:rsidP="002A09CD">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8</w:t>
      </w:r>
      <w:r w:rsidR="005C42CF" w:rsidRPr="00797585">
        <w:rPr>
          <w:rFonts w:ascii="Times New Roman" w:hAnsi="Times New Roman" w:cs="Times New Roman"/>
          <w:b/>
          <w:bCs/>
          <w:sz w:val="24"/>
          <w:szCs w:val="24"/>
        </w:rPr>
        <w:t>7</w:t>
      </w:r>
      <w:r w:rsidR="00A2156C" w:rsidRPr="00797585">
        <w:rPr>
          <w:rFonts w:ascii="Times New Roman" w:hAnsi="Times New Roman" w:cs="Times New Roman"/>
          <w:b/>
          <w:bCs/>
          <w:sz w:val="24"/>
          <w:szCs w:val="24"/>
        </w:rPr>
        <w:t>)</w:t>
      </w:r>
      <w:r w:rsidR="00A2156C" w:rsidRPr="00797585">
        <w:rPr>
          <w:rFonts w:ascii="Times New Roman" w:hAnsi="Times New Roman" w:cs="Times New Roman"/>
          <w:sz w:val="24"/>
          <w:szCs w:val="24"/>
        </w:rPr>
        <w:t xml:space="preserve"> paragrahvi 94 lõige 1 tunnistatakse kehtetuks;</w:t>
      </w:r>
    </w:p>
    <w:p w14:paraId="36D8A194" w14:textId="77777777" w:rsidR="00A2156C" w:rsidRPr="00797585" w:rsidRDefault="00A2156C" w:rsidP="002A09CD">
      <w:pPr>
        <w:shd w:val="clear" w:color="auto" w:fill="FFFFFF" w:themeFill="background1"/>
        <w:spacing w:after="0" w:line="240" w:lineRule="auto"/>
        <w:jc w:val="both"/>
        <w:rPr>
          <w:rFonts w:ascii="Times New Roman" w:hAnsi="Times New Roman" w:cs="Times New Roman"/>
          <w:sz w:val="24"/>
          <w:szCs w:val="24"/>
        </w:rPr>
      </w:pPr>
    </w:p>
    <w:p w14:paraId="3D389CF4" w14:textId="0B196E5F" w:rsidR="00A2156C" w:rsidRPr="00797585" w:rsidRDefault="00193D46" w:rsidP="002A09CD">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8</w:t>
      </w:r>
      <w:r w:rsidR="005C42CF" w:rsidRPr="00797585">
        <w:rPr>
          <w:rFonts w:ascii="Times New Roman" w:hAnsi="Times New Roman" w:cs="Times New Roman"/>
          <w:b/>
          <w:bCs/>
          <w:sz w:val="24"/>
          <w:szCs w:val="24"/>
        </w:rPr>
        <w:t>8</w:t>
      </w:r>
      <w:r w:rsidR="00A2156C" w:rsidRPr="00797585">
        <w:rPr>
          <w:rFonts w:ascii="Times New Roman" w:hAnsi="Times New Roman" w:cs="Times New Roman"/>
          <w:b/>
          <w:bCs/>
          <w:sz w:val="24"/>
          <w:szCs w:val="24"/>
        </w:rPr>
        <w:t>)</w:t>
      </w:r>
      <w:r w:rsidR="00A2156C" w:rsidRPr="00797585">
        <w:rPr>
          <w:rFonts w:ascii="Times New Roman" w:hAnsi="Times New Roman" w:cs="Times New Roman"/>
          <w:sz w:val="24"/>
          <w:szCs w:val="24"/>
        </w:rPr>
        <w:t xml:space="preserve"> paragrahvi 94 täiendatakse lõikega 1</w:t>
      </w:r>
      <w:r w:rsidR="00A2156C" w:rsidRPr="00797585">
        <w:rPr>
          <w:rFonts w:ascii="Times New Roman" w:hAnsi="Times New Roman" w:cs="Times New Roman"/>
          <w:sz w:val="24"/>
          <w:szCs w:val="24"/>
          <w:vertAlign w:val="superscript"/>
        </w:rPr>
        <w:t>1</w:t>
      </w:r>
      <w:r w:rsidR="00A2156C" w:rsidRPr="00797585">
        <w:rPr>
          <w:rFonts w:ascii="Times New Roman" w:hAnsi="Times New Roman" w:cs="Times New Roman"/>
          <w:sz w:val="24"/>
          <w:szCs w:val="24"/>
        </w:rPr>
        <w:t xml:space="preserve"> järgmises sõnastuses:</w:t>
      </w:r>
    </w:p>
    <w:p w14:paraId="544C24A1" w14:textId="0FD3C864" w:rsidR="008A6701" w:rsidRPr="00797585" w:rsidRDefault="5C150EDA" w:rsidP="00D047E4">
      <w:pPr>
        <w:shd w:val="clear" w:color="auto" w:fill="FFFFFF" w:themeFill="background1"/>
        <w:spacing w:after="0" w:line="240" w:lineRule="auto"/>
        <w:jc w:val="both"/>
        <w:rPr>
          <w:rFonts w:ascii="Times New Roman" w:hAnsi="Times New Roman" w:cs="Times New Roman"/>
          <w:b/>
          <w:bCs/>
          <w:sz w:val="24"/>
          <w:szCs w:val="24"/>
        </w:rPr>
      </w:pPr>
      <w:commentRangeStart w:id="119"/>
      <w:ins w:id="120" w:author="Maarja-Liis Lall - JUSTDIGI" w:date="2026-02-18T15:36:00Z" w16du:dateUtc="2026-02-18T15:36:57Z">
        <w:r w:rsidRPr="49D98A0D">
          <w:rPr>
            <w:rFonts w:ascii="Times New Roman" w:hAnsi="Times New Roman" w:cs="Times New Roman"/>
            <w:sz w:val="24"/>
            <w:szCs w:val="24"/>
          </w:rPr>
          <w:t>“</w:t>
        </w:r>
      </w:ins>
      <w:commentRangeEnd w:id="119"/>
      <w:r w:rsidR="002A09CD">
        <w:commentReference w:id="119"/>
      </w:r>
      <w:r w:rsidR="002A09CD" w:rsidRPr="49D98A0D">
        <w:rPr>
          <w:rFonts w:ascii="Times New Roman" w:hAnsi="Times New Roman" w:cs="Times New Roman"/>
          <w:sz w:val="24"/>
          <w:szCs w:val="24"/>
        </w:rPr>
        <w:t>(1</w:t>
      </w:r>
      <w:r w:rsidR="00A2156C" w:rsidRPr="49D98A0D">
        <w:rPr>
          <w:rFonts w:ascii="Times New Roman" w:hAnsi="Times New Roman" w:cs="Times New Roman"/>
          <w:sz w:val="24"/>
          <w:szCs w:val="24"/>
          <w:vertAlign w:val="superscript"/>
        </w:rPr>
        <w:t>1</w:t>
      </w:r>
      <w:r w:rsidR="002A09CD" w:rsidRPr="49D98A0D">
        <w:rPr>
          <w:rFonts w:ascii="Times New Roman" w:hAnsi="Times New Roman" w:cs="Times New Roman"/>
          <w:sz w:val="24"/>
          <w:szCs w:val="24"/>
        </w:rPr>
        <w:t xml:space="preserve">) </w:t>
      </w:r>
      <w:r w:rsidR="005E7252" w:rsidRPr="49D98A0D">
        <w:rPr>
          <w:rFonts w:ascii="Times New Roman" w:hAnsi="Times New Roman" w:cs="Times New Roman"/>
          <w:sz w:val="24"/>
          <w:szCs w:val="24"/>
        </w:rPr>
        <w:t>E</w:t>
      </w:r>
      <w:r w:rsidR="002A09CD" w:rsidRPr="49D98A0D">
        <w:rPr>
          <w:rFonts w:ascii="Times New Roman" w:hAnsi="Times New Roman" w:cs="Times New Roman"/>
          <w:sz w:val="24"/>
          <w:szCs w:val="24"/>
        </w:rPr>
        <w:t xml:space="preserve">nne käesoleva lõike jõustumist kehtinud </w:t>
      </w:r>
      <w:commentRangeStart w:id="121"/>
      <w:r w:rsidR="002A09CD" w:rsidRPr="49D98A0D">
        <w:rPr>
          <w:rFonts w:ascii="Times New Roman" w:hAnsi="Times New Roman" w:cs="Times New Roman"/>
          <w:sz w:val="24"/>
          <w:szCs w:val="24"/>
        </w:rPr>
        <w:t>õigusaktide</w:t>
      </w:r>
      <w:commentRangeEnd w:id="121"/>
      <w:r w:rsidR="002A09CD">
        <w:commentReference w:id="121"/>
      </w:r>
      <w:r w:rsidR="002A09CD" w:rsidRPr="49D98A0D">
        <w:rPr>
          <w:rFonts w:ascii="Times New Roman" w:hAnsi="Times New Roman" w:cs="Times New Roman"/>
          <w:sz w:val="24"/>
          <w:szCs w:val="24"/>
        </w:rPr>
        <w:t xml:space="preserve"> alusel asutatud maaparandusalal tegutsevate ettevõtjate registri andmeid</w:t>
      </w:r>
      <w:r w:rsidR="005E7252" w:rsidRPr="49D98A0D">
        <w:rPr>
          <w:rFonts w:ascii="Times New Roman" w:hAnsi="Times New Roman" w:cs="Times New Roman"/>
          <w:sz w:val="24"/>
          <w:szCs w:val="24"/>
        </w:rPr>
        <w:t xml:space="preserve"> käsitatakse käesoleva lõike jõustumisest alates majandustegevuse registri andmetena</w:t>
      </w:r>
      <w:r w:rsidR="002A09CD" w:rsidRPr="49D98A0D">
        <w:rPr>
          <w:rFonts w:ascii="Times New Roman" w:hAnsi="Times New Roman" w:cs="Times New Roman"/>
          <w:sz w:val="24"/>
          <w:szCs w:val="24"/>
        </w:rPr>
        <w:t>.</w:t>
      </w:r>
      <w:r w:rsidR="00935FAE" w:rsidRPr="49D98A0D">
        <w:rPr>
          <w:rFonts w:ascii="Times New Roman" w:hAnsi="Times New Roman" w:cs="Times New Roman"/>
          <w:sz w:val="24"/>
          <w:szCs w:val="24"/>
        </w:rPr>
        <w:t>“;</w:t>
      </w:r>
    </w:p>
    <w:p w14:paraId="68409F11" w14:textId="77777777" w:rsidR="00954BD4" w:rsidRPr="00797585" w:rsidRDefault="00954BD4" w:rsidP="00D047E4">
      <w:pPr>
        <w:shd w:val="clear" w:color="auto" w:fill="FFFFFF" w:themeFill="background1"/>
        <w:spacing w:after="0" w:line="240" w:lineRule="auto"/>
        <w:jc w:val="both"/>
        <w:rPr>
          <w:rFonts w:ascii="Times New Roman" w:hAnsi="Times New Roman" w:cs="Times New Roman"/>
          <w:b/>
          <w:bCs/>
          <w:sz w:val="24"/>
          <w:szCs w:val="24"/>
        </w:rPr>
      </w:pPr>
    </w:p>
    <w:p w14:paraId="5462CADD" w14:textId="116B4654" w:rsidR="006C6CF3" w:rsidRPr="00797585" w:rsidRDefault="005C42CF"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b/>
          <w:bCs/>
          <w:sz w:val="24"/>
          <w:szCs w:val="24"/>
        </w:rPr>
        <w:t>89</w:t>
      </w:r>
      <w:r w:rsidR="006C6CF3" w:rsidRPr="00797585">
        <w:rPr>
          <w:rFonts w:ascii="Times New Roman" w:hAnsi="Times New Roman" w:cs="Times New Roman"/>
          <w:b/>
          <w:bCs/>
          <w:sz w:val="24"/>
          <w:szCs w:val="24"/>
        </w:rPr>
        <w:t>)</w:t>
      </w:r>
      <w:r w:rsidR="006C6CF3" w:rsidRPr="00797585">
        <w:rPr>
          <w:rFonts w:ascii="Times New Roman" w:hAnsi="Times New Roman" w:cs="Times New Roman"/>
          <w:sz w:val="24"/>
          <w:szCs w:val="24"/>
        </w:rPr>
        <w:t xml:space="preserve"> seadust täiendatakse §-</w:t>
      </w:r>
      <w:r w:rsidR="00234521" w:rsidRPr="00797585">
        <w:rPr>
          <w:rFonts w:ascii="Times New Roman" w:hAnsi="Times New Roman" w:cs="Times New Roman"/>
          <w:sz w:val="24"/>
          <w:szCs w:val="24"/>
        </w:rPr>
        <w:t>de</w:t>
      </w:r>
      <w:r w:rsidR="006C6CF3" w:rsidRPr="00797585">
        <w:rPr>
          <w:rFonts w:ascii="Times New Roman" w:hAnsi="Times New Roman" w:cs="Times New Roman"/>
          <w:sz w:val="24"/>
          <w:szCs w:val="24"/>
        </w:rPr>
        <w:t>ga 110</w:t>
      </w:r>
      <w:r w:rsidR="006C6CF3" w:rsidRPr="00797585">
        <w:rPr>
          <w:rFonts w:ascii="Times New Roman" w:hAnsi="Times New Roman" w:cs="Times New Roman"/>
          <w:sz w:val="24"/>
          <w:szCs w:val="24"/>
          <w:vertAlign w:val="superscript"/>
        </w:rPr>
        <w:t>1</w:t>
      </w:r>
      <w:r w:rsidR="00D065D1" w:rsidRPr="00797585">
        <w:rPr>
          <w:rFonts w:ascii="Times New Roman" w:hAnsi="Times New Roman" w:cs="Times New Roman"/>
          <w:sz w:val="24"/>
          <w:szCs w:val="24"/>
        </w:rPr>
        <w:t>–</w:t>
      </w:r>
      <w:r w:rsidR="00234521" w:rsidRPr="00797585">
        <w:rPr>
          <w:rFonts w:ascii="Times New Roman" w:hAnsi="Times New Roman" w:cs="Times New Roman"/>
          <w:sz w:val="24"/>
          <w:szCs w:val="24"/>
        </w:rPr>
        <w:t>110</w:t>
      </w:r>
      <w:r w:rsidR="00761BA1" w:rsidRPr="00797585">
        <w:rPr>
          <w:rFonts w:ascii="Times New Roman" w:hAnsi="Times New Roman" w:cs="Times New Roman"/>
          <w:sz w:val="24"/>
          <w:szCs w:val="24"/>
          <w:vertAlign w:val="superscript"/>
        </w:rPr>
        <w:t>5</w:t>
      </w:r>
      <w:r w:rsidR="00234521" w:rsidRPr="00797585">
        <w:rPr>
          <w:rFonts w:ascii="Times New Roman" w:hAnsi="Times New Roman" w:cs="Times New Roman"/>
          <w:sz w:val="24"/>
          <w:szCs w:val="24"/>
        </w:rPr>
        <w:t xml:space="preserve"> </w:t>
      </w:r>
      <w:r w:rsidR="006C6CF3" w:rsidRPr="00797585">
        <w:rPr>
          <w:rFonts w:ascii="Times New Roman" w:hAnsi="Times New Roman" w:cs="Times New Roman"/>
          <w:sz w:val="24"/>
          <w:szCs w:val="24"/>
        </w:rPr>
        <w:t>järgmises sõnastuses:</w:t>
      </w:r>
    </w:p>
    <w:p w14:paraId="11662681" w14:textId="4D6D7845" w:rsidR="00E936F2" w:rsidRPr="00797585" w:rsidRDefault="00E936F2" w:rsidP="00D047E4">
      <w:pPr>
        <w:shd w:val="clear" w:color="auto" w:fill="FFFFFF" w:themeFill="background1"/>
        <w:spacing w:after="0" w:line="240" w:lineRule="auto"/>
        <w:jc w:val="both"/>
        <w:rPr>
          <w:rFonts w:ascii="Times New Roman" w:eastAsia="Aptos" w:hAnsi="Times New Roman" w:cs="Times New Roman"/>
          <w:b/>
          <w:bCs/>
          <w:sz w:val="24"/>
          <w:szCs w:val="24"/>
        </w:rPr>
      </w:pPr>
      <w:commentRangeStart w:id="122"/>
      <w:r w:rsidRPr="63EF9360">
        <w:rPr>
          <w:rFonts w:ascii="Times New Roman" w:eastAsia="Aptos" w:hAnsi="Times New Roman" w:cs="Times New Roman"/>
          <w:sz w:val="24"/>
          <w:szCs w:val="24"/>
        </w:rPr>
        <w:t>„</w:t>
      </w:r>
      <w:commentRangeEnd w:id="122"/>
      <w:r>
        <w:commentReference w:id="122"/>
      </w:r>
      <w:r w:rsidRPr="63EF9360">
        <w:rPr>
          <w:rFonts w:ascii="Times New Roman" w:eastAsia="Aptos" w:hAnsi="Times New Roman" w:cs="Times New Roman"/>
          <w:b/>
          <w:bCs/>
          <w:sz w:val="24"/>
          <w:szCs w:val="24"/>
        </w:rPr>
        <w:t>§ 110</w:t>
      </w:r>
      <w:r w:rsidRPr="63EF9360">
        <w:rPr>
          <w:rFonts w:ascii="Times New Roman" w:eastAsia="Aptos" w:hAnsi="Times New Roman" w:cs="Times New Roman"/>
          <w:b/>
          <w:bCs/>
          <w:sz w:val="24"/>
          <w:szCs w:val="24"/>
          <w:vertAlign w:val="superscript"/>
        </w:rPr>
        <w:t>1</w:t>
      </w:r>
      <w:r w:rsidRPr="63EF9360">
        <w:rPr>
          <w:rFonts w:ascii="Times New Roman" w:eastAsia="Aptos" w:hAnsi="Times New Roman" w:cs="Times New Roman"/>
          <w:b/>
          <w:bCs/>
          <w:sz w:val="24"/>
          <w:szCs w:val="24"/>
        </w:rPr>
        <w:t xml:space="preserve">. </w:t>
      </w:r>
      <w:r w:rsidRPr="63EF9360">
        <w:rPr>
          <w:rFonts w:ascii="Times New Roman" w:hAnsi="Times New Roman" w:cs="Times New Roman"/>
          <w:b/>
          <w:bCs/>
          <w:sz w:val="24"/>
          <w:szCs w:val="24"/>
        </w:rPr>
        <w:t>Maaparandussüsteemide registrisse kantud üksikust veejuhtmest koosnev maaparandussüsteem</w:t>
      </w:r>
    </w:p>
    <w:p w14:paraId="16DFCED9" w14:textId="77777777" w:rsidR="00E936F2" w:rsidRPr="00797585" w:rsidRDefault="00E936F2" w:rsidP="00D047E4">
      <w:pPr>
        <w:shd w:val="clear" w:color="auto" w:fill="FFFFFF" w:themeFill="background1"/>
        <w:spacing w:after="0" w:line="240" w:lineRule="auto"/>
        <w:jc w:val="both"/>
        <w:rPr>
          <w:rFonts w:ascii="Times New Roman" w:eastAsia="Aptos" w:hAnsi="Times New Roman" w:cs="Times New Roman"/>
          <w:sz w:val="24"/>
          <w:szCs w:val="24"/>
        </w:rPr>
      </w:pPr>
    </w:p>
    <w:p w14:paraId="230F2636" w14:textId="0A939FC5" w:rsidR="00E936F2" w:rsidRPr="00797585" w:rsidRDefault="00E936F2" w:rsidP="00D047E4">
      <w:pPr>
        <w:shd w:val="clear" w:color="auto" w:fill="FFFFFF" w:themeFill="background1"/>
        <w:spacing w:after="0" w:line="240" w:lineRule="auto"/>
        <w:jc w:val="both"/>
        <w:rPr>
          <w:rFonts w:ascii="Times New Roman" w:eastAsia="Aptos" w:hAnsi="Times New Roman" w:cs="Times New Roman"/>
          <w:sz w:val="24"/>
          <w:szCs w:val="24"/>
        </w:rPr>
      </w:pPr>
      <w:r w:rsidRPr="530FA28D">
        <w:rPr>
          <w:rFonts w:ascii="Times New Roman" w:eastAsia="Aptos" w:hAnsi="Times New Roman" w:cs="Times New Roman"/>
          <w:sz w:val="24"/>
          <w:szCs w:val="24"/>
        </w:rPr>
        <w:t xml:space="preserve">Enne </w:t>
      </w:r>
      <w:commentRangeStart w:id="123"/>
      <w:r w:rsidRPr="530FA28D">
        <w:rPr>
          <w:rFonts w:ascii="Times New Roman" w:eastAsia="Aptos" w:hAnsi="Times New Roman" w:cs="Times New Roman"/>
          <w:sz w:val="24"/>
          <w:szCs w:val="24"/>
        </w:rPr>
        <w:t xml:space="preserve">käesoleva seaduse § 4 lõike 1 muudatuse jõustumist </w:t>
      </w:r>
      <w:commentRangeEnd w:id="123"/>
      <w:r>
        <w:commentReference w:id="123"/>
      </w:r>
      <w:r w:rsidRPr="530FA28D">
        <w:rPr>
          <w:rFonts w:ascii="Times New Roman" w:eastAsia="Aptos" w:hAnsi="Times New Roman" w:cs="Times New Roman"/>
          <w:sz w:val="24"/>
          <w:szCs w:val="24"/>
        </w:rPr>
        <w:t xml:space="preserve">maaparandussüsteemide registrisse kantud maaparandussüsteem, mis koosneb üksikust veejuhtmest, loetakse pärast </w:t>
      </w:r>
      <w:commentRangeStart w:id="124"/>
      <w:r w:rsidRPr="530FA28D">
        <w:rPr>
          <w:rFonts w:ascii="Times New Roman" w:eastAsia="Aptos" w:hAnsi="Times New Roman" w:cs="Times New Roman"/>
          <w:sz w:val="24"/>
          <w:szCs w:val="24"/>
        </w:rPr>
        <w:t>nimetatud muudatuse jõustumist</w:t>
      </w:r>
      <w:commentRangeEnd w:id="124"/>
      <w:r>
        <w:commentReference w:id="124"/>
      </w:r>
      <w:r w:rsidRPr="530FA28D">
        <w:rPr>
          <w:rFonts w:ascii="Times New Roman" w:eastAsia="Aptos" w:hAnsi="Times New Roman" w:cs="Times New Roman"/>
          <w:sz w:val="24"/>
          <w:szCs w:val="24"/>
        </w:rPr>
        <w:t xml:space="preserve"> § 4 lõikes 1 nimetatud reguleerivaks võrguks seni, kuni reguleeriva võrgu omanik ei ole taotlenud selle </w:t>
      </w:r>
      <w:r w:rsidR="006754CD" w:rsidRPr="530FA28D">
        <w:rPr>
          <w:rFonts w:ascii="Times New Roman" w:eastAsia="Aptos" w:hAnsi="Times New Roman" w:cs="Times New Roman"/>
          <w:sz w:val="24"/>
          <w:szCs w:val="24"/>
        </w:rPr>
        <w:t>maaparandussüsteemi</w:t>
      </w:r>
      <w:r w:rsidRPr="530FA28D">
        <w:rPr>
          <w:rFonts w:ascii="Times New Roman" w:eastAsia="Aptos" w:hAnsi="Times New Roman" w:cs="Times New Roman"/>
          <w:sz w:val="24"/>
          <w:szCs w:val="24"/>
        </w:rPr>
        <w:t xml:space="preserve"> andmete </w:t>
      </w:r>
      <w:r w:rsidR="00CE34BB" w:rsidRPr="530FA28D">
        <w:rPr>
          <w:rFonts w:ascii="Times New Roman" w:eastAsia="Aptos" w:hAnsi="Times New Roman" w:cs="Times New Roman"/>
          <w:sz w:val="24"/>
          <w:szCs w:val="24"/>
        </w:rPr>
        <w:t xml:space="preserve">kustutamist </w:t>
      </w:r>
      <w:r w:rsidRPr="530FA28D">
        <w:rPr>
          <w:rFonts w:ascii="Times New Roman" w:eastAsia="Aptos" w:hAnsi="Times New Roman" w:cs="Times New Roman"/>
          <w:sz w:val="24"/>
          <w:szCs w:val="24"/>
        </w:rPr>
        <w:t>maaparandussüsteemide registrist.</w:t>
      </w:r>
    </w:p>
    <w:p w14:paraId="1739B51E" w14:textId="77777777" w:rsidR="00E936F2" w:rsidRPr="00797585" w:rsidRDefault="00E936F2" w:rsidP="00D047E4">
      <w:pPr>
        <w:shd w:val="clear" w:color="auto" w:fill="FFFFFF" w:themeFill="background1"/>
        <w:spacing w:after="0" w:line="240" w:lineRule="auto"/>
        <w:jc w:val="both"/>
        <w:rPr>
          <w:rFonts w:ascii="Times New Roman" w:eastAsia="Aptos" w:hAnsi="Times New Roman" w:cs="Times New Roman"/>
          <w:sz w:val="24"/>
          <w:szCs w:val="24"/>
        </w:rPr>
      </w:pPr>
    </w:p>
    <w:p w14:paraId="1BE60F06" w14:textId="0A6BF8D1" w:rsidR="00E936F2" w:rsidRPr="00797585" w:rsidRDefault="00E936F2" w:rsidP="00D047E4">
      <w:pPr>
        <w:shd w:val="clear" w:color="auto" w:fill="FFFFFF" w:themeFill="background1"/>
        <w:spacing w:after="0" w:line="240" w:lineRule="auto"/>
        <w:jc w:val="both"/>
        <w:rPr>
          <w:rFonts w:ascii="Times New Roman" w:eastAsia="Aptos" w:hAnsi="Times New Roman" w:cs="Times New Roman"/>
          <w:b/>
          <w:bCs/>
          <w:sz w:val="24"/>
          <w:szCs w:val="24"/>
        </w:rPr>
      </w:pPr>
      <w:r w:rsidRPr="00797585">
        <w:rPr>
          <w:rFonts w:ascii="Times New Roman" w:eastAsia="Aptos" w:hAnsi="Times New Roman" w:cs="Times New Roman"/>
          <w:b/>
          <w:bCs/>
          <w:sz w:val="24"/>
          <w:szCs w:val="24"/>
        </w:rPr>
        <w:t>§ 110</w:t>
      </w:r>
      <w:r w:rsidRPr="00797585">
        <w:rPr>
          <w:rFonts w:ascii="Times New Roman" w:eastAsia="Aptos" w:hAnsi="Times New Roman" w:cs="Times New Roman"/>
          <w:b/>
          <w:bCs/>
          <w:sz w:val="24"/>
          <w:szCs w:val="24"/>
          <w:vertAlign w:val="superscript"/>
        </w:rPr>
        <w:t>2</w:t>
      </w:r>
      <w:r w:rsidRPr="00797585">
        <w:rPr>
          <w:rFonts w:ascii="Times New Roman" w:eastAsia="Aptos" w:hAnsi="Times New Roman" w:cs="Times New Roman"/>
          <w:b/>
          <w:bCs/>
          <w:sz w:val="24"/>
          <w:szCs w:val="24"/>
        </w:rPr>
        <w:t xml:space="preserve">. Lisavett juhtiva isiku </w:t>
      </w:r>
      <w:r w:rsidR="0058222B" w:rsidRPr="00797585">
        <w:rPr>
          <w:rFonts w:ascii="Times New Roman" w:eastAsia="Aptos" w:hAnsi="Times New Roman" w:cs="Times New Roman"/>
          <w:b/>
          <w:bCs/>
          <w:sz w:val="24"/>
          <w:szCs w:val="24"/>
        </w:rPr>
        <w:t>maaparandus</w:t>
      </w:r>
      <w:r w:rsidRPr="00797585">
        <w:rPr>
          <w:rFonts w:ascii="Times New Roman" w:eastAsia="Aptos" w:hAnsi="Times New Roman" w:cs="Times New Roman"/>
          <w:b/>
          <w:bCs/>
          <w:sz w:val="24"/>
          <w:szCs w:val="24"/>
        </w:rPr>
        <w:t>hoiukulude katmisel osalemise erisus</w:t>
      </w:r>
    </w:p>
    <w:p w14:paraId="63DB2BD3" w14:textId="77777777" w:rsidR="00E936F2" w:rsidRPr="00797585" w:rsidRDefault="00E936F2" w:rsidP="00D047E4">
      <w:pPr>
        <w:shd w:val="clear" w:color="auto" w:fill="FFFFFF" w:themeFill="background1"/>
        <w:spacing w:after="0" w:line="240" w:lineRule="auto"/>
        <w:jc w:val="both"/>
        <w:rPr>
          <w:rFonts w:ascii="Times New Roman" w:eastAsia="Aptos" w:hAnsi="Times New Roman" w:cs="Times New Roman"/>
          <w:sz w:val="24"/>
          <w:szCs w:val="24"/>
        </w:rPr>
      </w:pPr>
    </w:p>
    <w:p w14:paraId="3BD610E5" w14:textId="5B75CACC" w:rsidR="00D065D1" w:rsidRPr="00797585" w:rsidRDefault="00E936F2" w:rsidP="00D047E4">
      <w:pPr>
        <w:shd w:val="clear" w:color="auto" w:fill="FFFFFF" w:themeFill="background1"/>
        <w:spacing w:after="0" w:line="240" w:lineRule="auto"/>
        <w:jc w:val="both"/>
        <w:rPr>
          <w:rFonts w:ascii="Times New Roman" w:eastAsia="Aptos" w:hAnsi="Times New Roman" w:cs="Times New Roman"/>
          <w:sz w:val="24"/>
          <w:szCs w:val="24"/>
        </w:rPr>
      </w:pPr>
      <w:r w:rsidRPr="530FA28D">
        <w:rPr>
          <w:rFonts w:ascii="Times New Roman" w:eastAsia="Aptos" w:hAnsi="Times New Roman" w:cs="Times New Roman"/>
          <w:sz w:val="24"/>
          <w:szCs w:val="24"/>
        </w:rPr>
        <w:t>Enne käesoleva seaduse § 53 lõike 8</w:t>
      </w:r>
      <w:r w:rsidRPr="530FA28D">
        <w:rPr>
          <w:rFonts w:ascii="Times New Roman" w:eastAsia="Aptos" w:hAnsi="Times New Roman" w:cs="Times New Roman"/>
          <w:sz w:val="24"/>
          <w:szCs w:val="24"/>
          <w:vertAlign w:val="superscript"/>
        </w:rPr>
        <w:t>1</w:t>
      </w:r>
      <w:r w:rsidRPr="530FA28D">
        <w:rPr>
          <w:rFonts w:ascii="Times New Roman" w:eastAsia="Aptos" w:hAnsi="Times New Roman" w:cs="Times New Roman"/>
          <w:sz w:val="24"/>
          <w:szCs w:val="24"/>
        </w:rPr>
        <w:t xml:space="preserve"> jõustumist avatud eesvoolu või kuivenduskraavi </w:t>
      </w:r>
      <w:r w:rsidR="00B640CA" w:rsidRPr="530FA28D">
        <w:rPr>
          <w:rFonts w:ascii="Times New Roman" w:eastAsia="Aptos" w:hAnsi="Times New Roman" w:cs="Times New Roman"/>
          <w:sz w:val="24"/>
          <w:szCs w:val="24"/>
        </w:rPr>
        <w:t xml:space="preserve">lisavee juhtimise korral </w:t>
      </w:r>
      <w:r w:rsidR="005663C5" w:rsidRPr="530FA28D">
        <w:rPr>
          <w:rFonts w:ascii="Times New Roman" w:eastAsia="Aptos" w:hAnsi="Times New Roman" w:cs="Times New Roman"/>
          <w:sz w:val="24"/>
          <w:szCs w:val="24"/>
        </w:rPr>
        <w:t xml:space="preserve">osaleb </w:t>
      </w:r>
      <w:r w:rsidRPr="530FA28D">
        <w:rPr>
          <w:rFonts w:ascii="Times New Roman" w:eastAsia="Aptos" w:hAnsi="Times New Roman" w:cs="Times New Roman"/>
          <w:sz w:val="24"/>
          <w:szCs w:val="24"/>
        </w:rPr>
        <w:t>lisavett juhtiv isik nende maaparandussüsteemi hoiukulude katmisel, mis tekivad pärast nimetatud sätte jõustumist.</w:t>
      </w:r>
    </w:p>
    <w:p w14:paraId="6AA9B21F" w14:textId="77777777" w:rsidR="00D065D1" w:rsidRPr="00797585" w:rsidRDefault="00D065D1" w:rsidP="00D047E4">
      <w:pPr>
        <w:shd w:val="clear" w:color="auto" w:fill="FFFFFF" w:themeFill="background1"/>
        <w:spacing w:after="0" w:line="240" w:lineRule="auto"/>
        <w:jc w:val="both"/>
        <w:rPr>
          <w:rFonts w:ascii="Times New Roman" w:eastAsia="Aptos" w:hAnsi="Times New Roman" w:cs="Times New Roman"/>
          <w:sz w:val="24"/>
          <w:szCs w:val="24"/>
        </w:rPr>
      </w:pPr>
    </w:p>
    <w:p w14:paraId="6A62F4BA" w14:textId="0D0428F0" w:rsidR="00D065D1" w:rsidRPr="00797585" w:rsidRDefault="00D065D1" w:rsidP="00D047E4">
      <w:pPr>
        <w:shd w:val="clear" w:color="auto" w:fill="FFFFFF" w:themeFill="background1"/>
        <w:spacing w:after="0" w:line="240" w:lineRule="auto"/>
        <w:jc w:val="both"/>
        <w:rPr>
          <w:rFonts w:ascii="Times New Roman" w:eastAsia="Aptos" w:hAnsi="Times New Roman" w:cs="Times New Roman"/>
          <w:b/>
          <w:bCs/>
          <w:color w:val="000000" w:themeColor="text1"/>
          <w:sz w:val="24"/>
          <w:szCs w:val="24"/>
        </w:rPr>
      </w:pPr>
      <w:bookmarkStart w:id="125" w:name="_Hlk198217053"/>
      <w:r w:rsidRPr="00797585">
        <w:rPr>
          <w:rFonts w:ascii="Times New Roman" w:eastAsia="Aptos" w:hAnsi="Times New Roman" w:cs="Times New Roman"/>
          <w:b/>
          <w:bCs/>
          <w:color w:val="000000" w:themeColor="text1"/>
          <w:sz w:val="24"/>
          <w:szCs w:val="24"/>
        </w:rPr>
        <w:t>§ 110</w:t>
      </w:r>
      <w:r w:rsidRPr="00797585">
        <w:rPr>
          <w:rFonts w:ascii="Times New Roman" w:eastAsia="Aptos" w:hAnsi="Times New Roman" w:cs="Times New Roman"/>
          <w:b/>
          <w:bCs/>
          <w:color w:val="000000" w:themeColor="text1"/>
          <w:sz w:val="24"/>
          <w:szCs w:val="24"/>
          <w:vertAlign w:val="superscript"/>
        </w:rPr>
        <w:t>3</w:t>
      </w:r>
      <w:r w:rsidRPr="00797585">
        <w:rPr>
          <w:rFonts w:ascii="Times New Roman" w:eastAsia="Aptos" w:hAnsi="Times New Roman" w:cs="Times New Roman"/>
          <w:b/>
          <w:bCs/>
          <w:color w:val="000000" w:themeColor="text1"/>
          <w:sz w:val="24"/>
          <w:szCs w:val="24"/>
        </w:rPr>
        <w:t xml:space="preserve">. </w:t>
      </w:r>
      <w:r w:rsidR="00E04A7F" w:rsidRPr="00797585">
        <w:rPr>
          <w:rFonts w:ascii="Times New Roman" w:eastAsia="Aptos" w:hAnsi="Times New Roman" w:cs="Times New Roman"/>
          <w:b/>
          <w:bCs/>
          <w:color w:val="000000" w:themeColor="text1"/>
          <w:sz w:val="24"/>
          <w:szCs w:val="24"/>
        </w:rPr>
        <w:t>Vastutava spetsialisti kolmeaastase töökogemuse nõude</w:t>
      </w:r>
      <w:r w:rsidRPr="00797585">
        <w:rPr>
          <w:rFonts w:ascii="Times New Roman" w:eastAsia="Aptos" w:hAnsi="Times New Roman" w:cs="Times New Roman"/>
          <w:b/>
          <w:bCs/>
          <w:color w:val="000000" w:themeColor="text1"/>
          <w:sz w:val="24"/>
          <w:szCs w:val="24"/>
        </w:rPr>
        <w:t xml:space="preserve"> erisus</w:t>
      </w:r>
    </w:p>
    <w:p w14:paraId="0ADA2873" w14:textId="77777777" w:rsidR="00D065D1" w:rsidRPr="00797585" w:rsidRDefault="00D065D1" w:rsidP="00D047E4">
      <w:pPr>
        <w:shd w:val="clear" w:color="auto" w:fill="FFFFFF" w:themeFill="background1"/>
        <w:spacing w:after="0" w:line="240" w:lineRule="auto"/>
        <w:jc w:val="both"/>
        <w:rPr>
          <w:rFonts w:ascii="Times New Roman" w:eastAsia="Aptos" w:hAnsi="Times New Roman" w:cs="Times New Roman"/>
          <w:color w:val="000000" w:themeColor="text1"/>
          <w:sz w:val="24"/>
          <w:szCs w:val="24"/>
        </w:rPr>
      </w:pPr>
    </w:p>
    <w:p w14:paraId="01153847" w14:textId="6A2A6769" w:rsidR="00890C63" w:rsidRPr="00797585" w:rsidRDefault="00890C63" w:rsidP="00D047E4">
      <w:pPr>
        <w:shd w:val="clear" w:color="auto" w:fill="FFFFFF" w:themeFill="background1"/>
        <w:spacing w:after="0" w:line="240" w:lineRule="auto"/>
        <w:jc w:val="both"/>
        <w:rPr>
          <w:rFonts w:ascii="Times New Roman" w:eastAsia="Aptos" w:hAnsi="Times New Roman" w:cs="Times New Roman"/>
          <w:color w:val="000000" w:themeColor="text1"/>
          <w:sz w:val="24"/>
          <w:szCs w:val="24"/>
        </w:rPr>
      </w:pPr>
      <w:commentRangeStart w:id="126"/>
      <w:r w:rsidRPr="530FA28D">
        <w:rPr>
          <w:rFonts w:ascii="Times New Roman" w:eastAsia="Times New Roman" w:hAnsi="Times New Roman" w:cs="Times New Roman"/>
          <w:color w:val="000000" w:themeColor="text1"/>
          <w:sz w:val="24"/>
          <w:szCs w:val="24"/>
        </w:rPr>
        <w:t>Vähem kui kolm aastat enne käesoleva seaduse § 36 lõigete 2 ja 3 muudatuste jõustumist</w:t>
      </w:r>
      <w:commentRangeEnd w:id="126"/>
      <w:r>
        <w:commentReference w:id="126"/>
      </w:r>
      <w:r w:rsidRPr="530FA28D">
        <w:rPr>
          <w:rFonts w:ascii="Times New Roman" w:eastAsia="Times New Roman" w:hAnsi="Times New Roman" w:cs="Times New Roman"/>
          <w:color w:val="000000" w:themeColor="text1"/>
          <w:sz w:val="24"/>
          <w:szCs w:val="24"/>
        </w:rPr>
        <w:t xml:space="preserve"> vastutava spetsialistina tegutsemist alustanud isik, kellel ei ole nimetatud muudatuste jõustumise ajaks asjaomasel alal kolmeaastast töökogemust viimase 15 aasta jooksul, võib pärast nimetatud muudatuste jõustumist tegutsemist jätkata, </w:t>
      </w:r>
      <w:commentRangeStart w:id="127"/>
      <w:r w:rsidRPr="530FA28D">
        <w:rPr>
          <w:rFonts w:ascii="Times New Roman" w:eastAsia="Times New Roman" w:hAnsi="Times New Roman" w:cs="Times New Roman"/>
          <w:color w:val="000000" w:themeColor="text1"/>
          <w:sz w:val="24"/>
          <w:szCs w:val="24"/>
        </w:rPr>
        <w:t>kui ta tegutseb katkematult kolm aastat alates vastutava spetsialistina tegutsema hakkamisest.</w:t>
      </w:r>
      <w:commentRangeEnd w:id="127"/>
      <w:r>
        <w:commentReference w:id="127"/>
      </w:r>
    </w:p>
    <w:bookmarkEnd w:id="125"/>
    <w:p w14:paraId="68FB4C98" w14:textId="77777777" w:rsidR="00C1122B" w:rsidRPr="00797585" w:rsidRDefault="00C1122B" w:rsidP="00D047E4">
      <w:pPr>
        <w:shd w:val="clear" w:color="auto" w:fill="FFFFFF" w:themeFill="background1"/>
        <w:spacing w:after="0" w:line="240" w:lineRule="auto"/>
        <w:jc w:val="both"/>
        <w:rPr>
          <w:rFonts w:ascii="Times New Roman" w:eastAsia="Aptos" w:hAnsi="Times New Roman" w:cs="Times New Roman"/>
          <w:sz w:val="24"/>
          <w:szCs w:val="24"/>
        </w:rPr>
      </w:pPr>
    </w:p>
    <w:p w14:paraId="685DE86D" w14:textId="7AD40258" w:rsidR="00C1122B" w:rsidRPr="00797585" w:rsidRDefault="00C1122B" w:rsidP="00D047E4">
      <w:pPr>
        <w:shd w:val="clear" w:color="auto" w:fill="FFFFFF" w:themeFill="background1"/>
        <w:spacing w:after="0" w:line="240" w:lineRule="auto"/>
        <w:jc w:val="both"/>
        <w:rPr>
          <w:rFonts w:ascii="Times New Roman" w:eastAsia="Aptos" w:hAnsi="Times New Roman" w:cs="Times New Roman"/>
          <w:b/>
          <w:bCs/>
          <w:sz w:val="24"/>
          <w:szCs w:val="24"/>
        </w:rPr>
      </w:pPr>
      <w:r w:rsidRPr="00797585">
        <w:rPr>
          <w:rFonts w:ascii="Times New Roman" w:eastAsia="Aptos" w:hAnsi="Times New Roman" w:cs="Times New Roman"/>
          <w:b/>
          <w:bCs/>
          <w:sz w:val="24"/>
          <w:szCs w:val="24"/>
        </w:rPr>
        <w:t>§ 110</w:t>
      </w:r>
      <w:r w:rsidRPr="00797585">
        <w:rPr>
          <w:rFonts w:ascii="Times New Roman" w:eastAsia="Aptos" w:hAnsi="Times New Roman" w:cs="Times New Roman"/>
          <w:b/>
          <w:bCs/>
          <w:sz w:val="24"/>
          <w:szCs w:val="24"/>
          <w:vertAlign w:val="superscript"/>
        </w:rPr>
        <w:t>4</w:t>
      </w:r>
      <w:r w:rsidRPr="00797585">
        <w:rPr>
          <w:rFonts w:ascii="Times New Roman" w:eastAsia="Aptos" w:hAnsi="Times New Roman" w:cs="Times New Roman"/>
          <w:b/>
          <w:bCs/>
          <w:sz w:val="24"/>
          <w:szCs w:val="24"/>
        </w:rPr>
        <w:t>. Maaparandushoiukava</w:t>
      </w:r>
      <w:r w:rsidR="00382462" w:rsidRPr="00797585">
        <w:rPr>
          <w:rFonts w:ascii="Times New Roman" w:eastAsia="Aptos" w:hAnsi="Times New Roman" w:cs="Times New Roman"/>
          <w:b/>
          <w:bCs/>
          <w:sz w:val="24"/>
          <w:szCs w:val="24"/>
        </w:rPr>
        <w:t xml:space="preserve"> kehtivus</w:t>
      </w:r>
    </w:p>
    <w:p w14:paraId="0750D95A" w14:textId="77777777" w:rsidR="00C1122B" w:rsidRPr="00797585" w:rsidRDefault="00C1122B" w:rsidP="00D047E4">
      <w:pPr>
        <w:shd w:val="clear" w:color="auto" w:fill="FFFFFF" w:themeFill="background1"/>
        <w:spacing w:after="0" w:line="240" w:lineRule="auto"/>
        <w:jc w:val="both"/>
        <w:rPr>
          <w:rFonts w:ascii="Times New Roman" w:eastAsia="Aptos" w:hAnsi="Times New Roman" w:cs="Times New Roman"/>
          <w:b/>
          <w:bCs/>
          <w:sz w:val="24"/>
          <w:szCs w:val="24"/>
        </w:rPr>
      </w:pPr>
    </w:p>
    <w:p w14:paraId="4560F5E3" w14:textId="65318E32" w:rsidR="00046346" w:rsidRPr="00797585" w:rsidRDefault="00046346" w:rsidP="00D047E4">
      <w:pPr>
        <w:shd w:val="clear" w:color="auto" w:fill="FFFFFF" w:themeFill="background1"/>
        <w:spacing w:after="0" w:line="240" w:lineRule="auto"/>
        <w:jc w:val="both"/>
        <w:rPr>
          <w:rFonts w:ascii="Times New Roman" w:hAnsi="Times New Roman" w:cs="Times New Roman"/>
          <w:sz w:val="24"/>
          <w:szCs w:val="24"/>
        </w:rPr>
      </w:pPr>
      <w:r w:rsidRPr="530FA28D">
        <w:rPr>
          <w:rFonts w:ascii="Times New Roman" w:hAnsi="Times New Roman" w:cs="Times New Roman"/>
          <w:sz w:val="24"/>
          <w:szCs w:val="24"/>
        </w:rPr>
        <w:t>(1)</w:t>
      </w:r>
      <w:r>
        <w:tab/>
      </w:r>
      <w:r w:rsidRPr="530FA28D">
        <w:rPr>
          <w:rFonts w:ascii="Times New Roman" w:hAnsi="Times New Roman" w:cs="Times New Roman"/>
          <w:sz w:val="24"/>
          <w:szCs w:val="24"/>
        </w:rPr>
        <w:t xml:space="preserve">Maaparandusseaduse </w:t>
      </w:r>
      <w:commentRangeStart w:id="128"/>
      <w:r w:rsidRPr="530FA28D">
        <w:rPr>
          <w:rFonts w:ascii="Times New Roman" w:hAnsi="Times New Roman" w:cs="Times New Roman"/>
          <w:sz w:val="24"/>
          <w:szCs w:val="24"/>
        </w:rPr>
        <w:t>(RT I, 31.05.2018, 3)</w:t>
      </w:r>
      <w:commentRangeEnd w:id="128"/>
      <w:r>
        <w:commentReference w:id="128"/>
      </w:r>
      <w:r w:rsidRPr="530FA28D">
        <w:rPr>
          <w:rFonts w:ascii="Times New Roman" w:hAnsi="Times New Roman" w:cs="Times New Roman"/>
          <w:sz w:val="24"/>
          <w:szCs w:val="24"/>
        </w:rPr>
        <w:t xml:space="preserve"> § 57 lõike 7 alusel kehtestatud maaparandushoiukava kehtib kuni maaparandushoiukava kehtetuks tunnistamiseni, kuid mitte kauem kui 2027. aasta 31. detsembrini. </w:t>
      </w:r>
    </w:p>
    <w:p w14:paraId="3D9A62B0" w14:textId="77777777" w:rsidR="00046346" w:rsidRPr="00797585" w:rsidRDefault="00046346" w:rsidP="00D047E4">
      <w:pPr>
        <w:shd w:val="clear" w:color="auto" w:fill="FFFFFF" w:themeFill="background1"/>
        <w:spacing w:after="0" w:line="240" w:lineRule="auto"/>
        <w:jc w:val="both"/>
        <w:rPr>
          <w:rFonts w:ascii="Times New Roman" w:hAnsi="Times New Roman" w:cs="Times New Roman"/>
          <w:sz w:val="24"/>
          <w:szCs w:val="24"/>
        </w:rPr>
      </w:pPr>
    </w:p>
    <w:p w14:paraId="76AEB967" w14:textId="07096B7B" w:rsidR="00C1122B" w:rsidRPr="00797585" w:rsidRDefault="00C1122B" w:rsidP="00D047E4">
      <w:pPr>
        <w:shd w:val="clear" w:color="auto" w:fill="FFFFFF" w:themeFill="background1"/>
        <w:spacing w:after="0" w:line="240" w:lineRule="auto"/>
        <w:jc w:val="both"/>
        <w:rPr>
          <w:rFonts w:ascii="Times New Roman" w:eastAsia="Aptos" w:hAnsi="Times New Roman" w:cs="Times New Roman"/>
          <w:sz w:val="24"/>
          <w:szCs w:val="24"/>
        </w:rPr>
      </w:pPr>
      <w:r w:rsidRPr="00797585">
        <w:rPr>
          <w:rFonts w:ascii="Times New Roman" w:eastAsia="Aptos" w:hAnsi="Times New Roman" w:cs="Times New Roman"/>
          <w:sz w:val="24"/>
          <w:szCs w:val="24"/>
        </w:rPr>
        <w:t>(</w:t>
      </w:r>
      <w:r w:rsidR="00046346" w:rsidRPr="00797585">
        <w:rPr>
          <w:rFonts w:ascii="Times New Roman" w:eastAsia="Aptos" w:hAnsi="Times New Roman" w:cs="Times New Roman"/>
          <w:sz w:val="24"/>
          <w:szCs w:val="24"/>
        </w:rPr>
        <w:t>2</w:t>
      </w:r>
      <w:r w:rsidRPr="00797585">
        <w:rPr>
          <w:rFonts w:ascii="Times New Roman" w:eastAsia="Aptos" w:hAnsi="Times New Roman" w:cs="Times New Roman"/>
          <w:sz w:val="24"/>
          <w:szCs w:val="24"/>
        </w:rPr>
        <w:t xml:space="preserve">) Maa- ja Ruumiamet kontrollib </w:t>
      </w:r>
      <w:r w:rsidR="00046346" w:rsidRPr="00797585">
        <w:rPr>
          <w:rFonts w:ascii="Times New Roman" w:eastAsia="Aptos" w:hAnsi="Times New Roman" w:cs="Times New Roman"/>
          <w:sz w:val="24"/>
          <w:szCs w:val="24"/>
        </w:rPr>
        <w:t xml:space="preserve">käesoleva paragrahvi lõikes 1 nimetatud </w:t>
      </w:r>
      <w:r w:rsidR="0072387D" w:rsidRPr="00797585">
        <w:rPr>
          <w:rFonts w:ascii="Times New Roman" w:eastAsia="Aptos" w:hAnsi="Times New Roman" w:cs="Times New Roman"/>
          <w:sz w:val="24"/>
          <w:szCs w:val="24"/>
        </w:rPr>
        <w:t xml:space="preserve">maaparandushoiukava </w:t>
      </w:r>
      <w:r w:rsidRPr="00797585">
        <w:rPr>
          <w:rFonts w:ascii="Times New Roman" w:eastAsia="Aptos" w:hAnsi="Times New Roman" w:cs="Times New Roman"/>
          <w:sz w:val="24"/>
          <w:szCs w:val="24"/>
        </w:rPr>
        <w:t xml:space="preserve">täitmist kuni </w:t>
      </w:r>
      <w:r w:rsidR="0072387D" w:rsidRPr="00797585">
        <w:rPr>
          <w:rFonts w:ascii="Times New Roman" w:eastAsia="Aptos" w:hAnsi="Times New Roman" w:cs="Times New Roman"/>
          <w:sz w:val="24"/>
          <w:szCs w:val="24"/>
        </w:rPr>
        <w:t>selle</w:t>
      </w:r>
      <w:r w:rsidRPr="00797585">
        <w:rPr>
          <w:rFonts w:ascii="Times New Roman" w:eastAsia="Aptos" w:hAnsi="Times New Roman" w:cs="Times New Roman"/>
          <w:sz w:val="24"/>
          <w:szCs w:val="24"/>
        </w:rPr>
        <w:t xml:space="preserve"> kehtetuks tunnistamiseni, kuid mitte kauem kui 2027. aasta 31. detsembrini. </w:t>
      </w:r>
    </w:p>
    <w:p w14:paraId="2AC7ED61" w14:textId="77777777" w:rsidR="00C1122B" w:rsidRPr="00797585" w:rsidRDefault="00C1122B" w:rsidP="00D047E4">
      <w:pPr>
        <w:shd w:val="clear" w:color="auto" w:fill="FFFFFF" w:themeFill="background1"/>
        <w:spacing w:after="0" w:line="240" w:lineRule="auto"/>
        <w:jc w:val="both"/>
        <w:rPr>
          <w:rFonts w:ascii="Times New Roman" w:eastAsia="Aptos" w:hAnsi="Times New Roman" w:cs="Times New Roman"/>
          <w:sz w:val="24"/>
          <w:szCs w:val="24"/>
        </w:rPr>
      </w:pPr>
    </w:p>
    <w:p w14:paraId="3BC28416" w14:textId="77777777" w:rsidR="0064314C" w:rsidRPr="00797585" w:rsidRDefault="00C1122B" w:rsidP="00D047E4">
      <w:pPr>
        <w:shd w:val="clear" w:color="auto" w:fill="FFFFFF" w:themeFill="background1"/>
        <w:spacing w:after="0" w:line="240" w:lineRule="auto"/>
        <w:jc w:val="both"/>
        <w:rPr>
          <w:rFonts w:ascii="Times New Roman" w:eastAsia="Aptos" w:hAnsi="Times New Roman" w:cs="Times New Roman"/>
          <w:sz w:val="24"/>
          <w:szCs w:val="24"/>
        </w:rPr>
      </w:pPr>
      <w:r w:rsidRPr="63EF9360">
        <w:rPr>
          <w:rFonts w:ascii="Times New Roman" w:eastAsia="Aptos" w:hAnsi="Times New Roman" w:cs="Times New Roman"/>
          <w:sz w:val="24"/>
          <w:szCs w:val="24"/>
        </w:rPr>
        <w:t>(</w:t>
      </w:r>
      <w:r w:rsidR="00046346" w:rsidRPr="63EF9360">
        <w:rPr>
          <w:rFonts w:ascii="Times New Roman" w:eastAsia="Aptos" w:hAnsi="Times New Roman" w:cs="Times New Roman"/>
          <w:sz w:val="24"/>
          <w:szCs w:val="24"/>
        </w:rPr>
        <w:t>3</w:t>
      </w:r>
      <w:r w:rsidRPr="63EF9360">
        <w:rPr>
          <w:rFonts w:ascii="Times New Roman" w:eastAsia="Aptos" w:hAnsi="Times New Roman" w:cs="Times New Roman"/>
          <w:sz w:val="24"/>
          <w:szCs w:val="24"/>
        </w:rPr>
        <w:t xml:space="preserve">) Maaparandusühistu tegevuskava peab olema kooskõlas </w:t>
      </w:r>
      <w:r w:rsidR="007203B2" w:rsidRPr="63EF9360">
        <w:rPr>
          <w:rFonts w:ascii="Times New Roman" w:eastAsia="Aptos" w:hAnsi="Times New Roman" w:cs="Times New Roman"/>
          <w:sz w:val="24"/>
          <w:szCs w:val="24"/>
        </w:rPr>
        <w:t xml:space="preserve">käesoleva paragrahvi </w:t>
      </w:r>
      <w:r w:rsidRPr="63EF9360">
        <w:rPr>
          <w:rFonts w:ascii="Times New Roman" w:eastAsia="Aptos" w:hAnsi="Times New Roman" w:cs="Times New Roman"/>
          <w:sz w:val="24"/>
          <w:szCs w:val="24"/>
        </w:rPr>
        <w:t xml:space="preserve">lõikes 1 nimetatud maaparandushoiukavaga kuni </w:t>
      </w:r>
      <w:commentRangeStart w:id="129"/>
      <w:r w:rsidRPr="63EF9360">
        <w:rPr>
          <w:rFonts w:ascii="Times New Roman" w:eastAsia="Aptos" w:hAnsi="Times New Roman" w:cs="Times New Roman"/>
          <w:sz w:val="24"/>
          <w:szCs w:val="24"/>
        </w:rPr>
        <w:t>selle</w:t>
      </w:r>
      <w:commentRangeEnd w:id="129"/>
      <w:r>
        <w:commentReference w:id="129"/>
      </w:r>
      <w:r w:rsidRPr="63EF9360">
        <w:rPr>
          <w:rFonts w:ascii="Times New Roman" w:eastAsia="Aptos" w:hAnsi="Times New Roman" w:cs="Times New Roman"/>
          <w:sz w:val="24"/>
          <w:szCs w:val="24"/>
        </w:rPr>
        <w:t xml:space="preserve"> kehtetuks tunnistamiseni, kuid mitte kauem kui 2027. aasta 31. detsembrini.</w:t>
      </w:r>
    </w:p>
    <w:p w14:paraId="42865C1E" w14:textId="77777777" w:rsidR="0064314C" w:rsidRPr="00797585" w:rsidRDefault="0064314C" w:rsidP="00D047E4">
      <w:pPr>
        <w:shd w:val="clear" w:color="auto" w:fill="FFFFFF" w:themeFill="background1"/>
        <w:spacing w:after="0" w:line="240" w:lineRule="auto"/>
        <w:jc w:val="both"/>
        <w:rPr>
          <w:rFonts w:ascii="Times New Roman" w:eastAsia="Aptos" w:hAnsi="Times New Roman" w:cs="Times New Roman"/>
          <w:sz w:val="24"/>
          <w:szCs w:val="24"/>
        </w:rPr>
      </w:pPr>
    </w:p>
    <w:p w14:paraId="4580478D" w14:textId="6A90EC30" w:rsidR="0064314C" w:rsidRPr="00797585" w:rsidRDefault="0064314C" w:rsidP="0064314C">
      <w:pPr>
        <w:shd w:val="clear" w:color="auto" w:fill="FFFFFF" w:themeFill="background1"/>
        <w:spacing w:after="0" w:line="240" w:lineRule="auto"/>
        <w:jc w:val="both"/>
        <w:rPr>
          <w:rFonts w:ascii="Times New Roman" w:eastAsia="Aptos" w:hAnsi="Times New Roman" w:cs="Times New Roman"/>
          <w:b/>
          <w:bCs/>
          <w:sz w:val="24"/>
          <w:szCs w:val="24"/>
        </w:rPr>
      </w:pPr>
      <w:r w:rsidRPr="00797585">
        <w:rPr>
          <w:rFonts w:ascii="Times New Roman" w:eastAsia="Aptos" w:hAnsi="Times New Roman" w:cs="Times New Roman"/>
          <w:b/>
          <w:bCs/>
          <w:sz w:val="24"/>
          <w:szCs w:val="24"/>
        </w:rPr>
        <w:t>§ 110</w:t>
      </w:r>
      <w:r w:rsidRPr="00797585">
        <w:rPr>
          <w:rFonts w:ascii="Times New Roman" w:eastAsia="Aptos" w:hAnsi="Times New Roman" w:cs="Times New Roman"/>
          <w:b/>
          <w:bCs/>
          <w:sz w:val="24"/>
          <w:szCs w:val="24"/>
          <w:vertAlign w:val="superscript"/>
        </w:rPr>
        <w:t>5</w:t>
      </w:r>
      <w:r w:rsidRPr="00797585">
        <w:rPr>
          <w:rFonts w:ascii="Times New Roman" w:eastAsia="Aptos" w:hAnsi="Times New Roman" w:cs="Times New Roman"/>
          <w:b/>
          <w:bCs/>
          <w:sz w:val="24"/>
          <w:szCs w:val="24"/>
        </w:rPr>
        <w:t>.</w:t>
      </w:r>
      <w:r w:rsidR="005E07F9" w:rsidRPr="00797585">
        <w:rPr>
          <w:rFonts w:ascii="Times New Roman" w:eastAsia="Aptos" w:hAnsi="Times New Roman" w:cs="Times New Roman"/>
          <w:b/>
          <w:bCs/>
          <w:sz w:val="24"/>
          <w:szCs w:val="24"/>
        </w:rPr>
        <w:t xml:space="preserve"> Enne käesoleva paragrahvi jõustumist alustatud ehitus- ja kasutus</w:t>
      </w:r>
      <w:r w:rsidR="00A61225" w:rsidRPr="00797585">
        <w:rPr>
          <w:rFonts w:ascii="Times New Roman" w:eastAsia="Aptos" w:hAnsi="Times New Roman" w:cs="Times New Roman"/>
          <w:b/>
          <w:bCs/>
          <w:sz w:val="24"/>
          <w:szCs w:val="24"/>
        </w:rPr>
        <w:t>loa</w:t>
      </w:r>
      <w:r w:rsidR="005E07F9" w:rsidRPr="00797585">
        <w:rPr>
          <w:rFonts w:ascii="Times New Roman" w:eastAsia="Aptos" w:hAnsi="Times New Roman" w:cs="Times New Roman"/>
          <w:b/>
          <w:bCs/>
          <w:sz w:val="24"/>
          <w:szCs w:val="24"/>
        </w:rPr>
        <w:t xml:space="preserve"> ning muu tegevuse kavandamise l</w:t>
      </w:r>
      <w:r w:rsidR="00A61225" w:rsidRPr="00797585">
        <w:rPr>
          <w:rFonts w:ascii="Times New Roman" w:eastAsia="Aptos" w:hAnsi="Times New Roman" w:cs="Times New Roman"/>
          <w:b/>
          <w:bCs/>
          <w:sz w:val="24"/>
          <w:szCs w:val="24"/>
        </w:rPr>
        <w:t>oa</w:t>
      </w:r>
      <w:r w:rsidR="005E07F9" w:rsidRPr="00797585">
        <w:rPr>
          <w:rFonts w:ascii="Times New Roman" w:eastAsia="Aptos" w:hAnsi="Times New Roman" w:cs="Times New Roman"/>
          <w:b/>
          <w:bCs/>
          <w:sz w:val="24"/>
          <w:szCs w:val="24"/>
        </w:rPr>
        <w:t xml:space="preserve"> menetluse </w:t>
      </w:r>
      <w:r w:rsidR="00615B72" w:rsidRPr="00797585">
        <w:rPr>
          <w:rFonts w:ascii="Times New Roman" w:eastAsia="Aptos" w:hAnsi="Times New Roman" w:cs="Times New Roman"/>
          <w:b/>
          <w:bCs/>
          <w:sz w:val="24"/>
          <w:szCs w:val="24"/>
        </w:rPr>
        <w:t xml:space="preserve">ja loanõude rikkumise </w:t>
      </w:r>
      <w:r w:rsidR="005E07F9" w:rsidRPr="00797585">
        <w:rPr>
          <w:rFonts w:ascii="Times New Roman" w:eastAsia="Aptos" w:hAnsi="Times New Roman" w:cs="Times New Roman"/>
          <w:b/>
          <w:bCs/>
          <w:sz w:val="24"/>
          <w:szCs w:val="24"/>
        </w:rPr>
        <w:t>erisus</w:t>
      </w:r>
    </w:p>
    <w:p w14:paraId="4154CC5F" w14:textId="77777777" w:rsidR="005E07F9" w:rsidRPr="00797585" w:rsidRDefault="005E07F9" w:rsidP="0064314C">
      <w:pPr>
        <w:shd w:val="clear" w:color="auto" w:fill="FFFFFF" w:themeFill="background1"/>
        <w:spacing w:after="0" w:line="240" w:lineRule="auto"/>
        <w:jc w:val="both"/>
        <w:rPr>
          <w:rFonts w:ascii="Times New Roman" w:eastAsia="Aptos" w:hAnsi="Times New Roman" w:cs="Times New Roman"/>
          <w:b/>
          <w:bCs/>
          <w:sz w:val="24"/>
          <w:szCs w:val="24"/>
        </w:rPr>
      </w:pPr>
    </w:p>
    <w:p w14:paraId="6A2D24E7" w14:textId="438B73E2" w:rsidR="00E936F2" w:rsidRPr="00797585" w:rsidRDefault="0064314C" w:rsidP="00D047E4">
      <w:pPr>
        <w:shd w:val="clear" w:color="auto" w:fill="FFFFFF" w:themeFill="background1"/>
        <w:spacing w:after="0" w:line="240" w:lineRule="auto"/>
        <w:jc w:val="both"/>
        <w:rPr>
          <w:rFonts w:ascii="Times New Roman" w:eastAsia="Aptos" w:hAnsi="Times New Roman" w:cs="Times New Roman"/>
          <w:sz w:val="24"/>
          <w:szCs w:val="24"/>
        </w:rPr>
      </w:pPr>
      <w:bookmarkStart w:id="130" w:name="_Hlk214874448"/>
      <w:commentRangeStart w:id="131"/>
      <w:r w:rsidRPr="530FA28D">
        <w:rPr>
          <w:rFonts w:ascii="Times New Roman" w:eastAsia="Aptos" w:hAnsi="Times New Roman" w:cs="Times New Roman"/>
          <w:sz w:val="24"/>
          <w:szCs w:val="24"/>
        </w:rPr>
        <w:t>Enne käesoleva paragrahvi jõustumist</w:t>
      </w:r>
      <w:commentRangeEnd w:id="131"/>
      <w:r>
        <w:commentReference w:id="131"/>
      </w:r>
      <w:r w:rsidRPr="530FA28D">
        <w:rPr>
          <w:rFonts w:ascii="Times New Roman" w:eastAsia="Aptos" w:hAnsi="Times New Roman" w:cs="Times New Roman"/>
          <w:sz w:val="24"/>
          <w:szCs w:val="24"/>
        </w:rPr>
        <w:t xml:space="preserve"> alustatud ehitus- ja kasutusl</w:t>
      </w:r>
      <w:r w:rsidR="0057778B" w:rsidRPr="530FA28D">
        <w:rPr>
          <w:rFonts w:ascii="Times New Roman" w:eastAsia="Aptos" w:hAnsi="Times New Roman" w:cs="Times New Roman"/>
          <w:sz w:val="24"/>
          <w:szCs w:val="24"/>
        </w:rPr>
        <w:t>oa</w:t>
      </w:r>
      <w:r w:rsidRPr="530FA28D">
        <w:rPr>
          <w:rFonts w:ascii="Times New Roman" w:eastAsia="Aptos" w:hAnsi="Times New Roman" w:cs="Times New Roman"/>
          <w:sz w:val="24"/>
          <w:szCs w:val="24"/>
        </w:rPr>
        <w:t xml:space="preserve"> ning </w:t>
      </w:r>
      <w:r w:rsidR="005242A4" w:rsidRPr="530FA28D">
        <w:rPr>
          <w:rFonts w:ascii="Times New Roman" w:eastAsia="Aptos" w:hAnsi="Times New Roman" w:cs="Times New Roman"/>
          <w:sz w:val="24"/>
          <w:szCs w:val="24"/>
        </w:rPr>
        <w:t xml:space="preserve">maaparandussüsteemi mõjutava </w:t>
      </w:r>
      <w:r w:rsidRPr="530FA28D">
        <w:rPr>
          <w:rFonts w:ascii="Times New Roman" w:eastAsia="Aptos" w:hAnsi="Times New Roman" w:cs="Times New Roman"/>
          <w:sz w:val="24"/>
          <w:szCs w:val="24"/>
        </w:rPr>
        <w:t>muu tegevuse kavandamise l</w:t>
      </w:r>
      <w:r w:rsidR="0057778B" w:rsidRPr="530FA28D">
        <w:rPr>
          <w:rFonts w:ascii="Times New Roman" w:eastAsia="Aptos" w:hAnsi="Times New Roman" w:cs="Times New Roman"/>
          <w:sz w:val="24"/>
          <w:szCs w:val="24"/>
        </w:rPr>
        <w:t>oa</w:t>
      </w:r>
      <w:r w:rsidRPr="530FA28D">
        <w:rPr>
          <w:rFonts w:ascii="Times New Roman" w:eastAsia="Aptos" w:hAnsi="Times New Roman" w:cs="Times New Roman"/>
          <w:sz w:val="24"/>
          <w:szCs w:val="24"/>
        </w:rPr>
        <w:t xml:space="preserve"> menetlus</w:t>
      </w:r>
      <w:bookmarkEnd w:id="130"/>
      <w:r w:rsidRPr="530FA28D">
        <w:rPr>
          <w:rFonts w:ascii="Times New Roman" w:eastAsia="Aptos" w:hAnsi="Times New Roman" w:cs="Times New Roman"/>
          <w:sz w:val="24"/>
          <w:szCs w:val="24"/>
        </w:rPr>
        <w:t xml:space="preserve">ele </w:t>
      </w:r>
      <w:r w:rsidR="00615B72" w:rsidRPr="530FA28D">
        <w:rPr>
          <w:rFonts w:ascii="Times New Roman" w:eastAsia="Aptos" w:hAnsi="Times New Roman" w:cs="Times New Roman"/>
          <w:sz w:val="24"/>
          <w:szCs w:val="24"/>
        </w:rPr>
        <w:t xml:space="preserve">ja loanõude rikkumisele </w:t>
      </w:r>
      <w:r w:rsidRPr="530FA28D">
        <w:rPr>
          <w:rFonts w:ascii="Times New Roman" w:eastAsia="Aptos" w:hAnsi="Times New Roman" w:cs="Times New Roman"/>
          <w:sz w:val="24"/>
          <w:szCs w:val="24"/>
        </w:rPr>
        <w:t xml:space="preserve">kohaldatakse enne selle paragrahvi jõustumist kehtinud </w:t>
      </w:r>
      <w:commentRangeStart w:id="132"/>
      <w:r w:rsidRPr="530FA28D">
        <w:rPr>
          <w:rFonts w:ascii="Times New Roman" w:eastAsia="Aptos" w:hAnsi="Times New Roman" w:cs="Times New Roman"/>
          <w:sz w:val="24"/>
          <w:szCs w:val="24"/>
        </w:rPr>
        <w:t>õigusnorme</w:t>
      </w:r>
      <w:commentRangeEnd w:id="132"/>
      <w:r>
        <w:commentReference w:id="132"/>
      </w:r>
      <w:r w:rsidR="00761BA1" w:rsidRPr="530FA28D">
        <w:rPr>
          <w:rFonts w:ascii="Times New Roman" w:eastAsia="Aptos" w:hAnsi="Times New Roman" w:cs="Times New Roman"/>
          <w:sz w:val="24"/>
          <w:szCs w:val="24"/>
        </w:rPr>
        <w:t>.</w:t>
      </w:r>
      <w:r w:rsidR="00E936F2" w:rsidRPr="530FA28D">
        <w:rPr>
          <w:rFonts w:ascii="Times New Roman" w:eastAsia="Aptos" w:hAnsi="Times New Roman" w:cs="Times New Roman"/>
          <w:sz w:val="24"/>
          <w:szCs w:val="24"/>
        </w:rPr>
        <w:t>“.</w:t>
      </w:r>
    </w:p>
    <w:p w14:paraId="25A885C6" w14:textId="77777777" w:rsidR="00753201" w:rsidRPr="00797585" w:rsidRDefault="00753201" w:rsidP="00D047E4">
      <w:pPr>
        <w:shd w:val="clear" w:color="auto" w:fill="FFFFFF" w:themeFill="background1"/>
        <w:spacing w:after="0" w:line="240" w:lineRule="auto"/>
        <w:jc w:val="both"/>
        <w:rPr>
          <w:rFonts w:ascii="Times New Roman" w:eastAsia="Aptos" w:hAnsi="Times New Roman" w:cs="Times New Roman"/>
          <w:sz w:val="24"/>
          <w:szCs w:val="24"/>
        </w:rPr>
      </w:pPr>
    </w:p>
    <w:p w14:paraId="7DD1BC5A" w14:textId="6BF470EA" w:rsidR="007624B4" w:rsidRPr="00797585" w:rsidRDefault="007624B4" w:rsidP="00D047E4">
      <w:pPr>
        <w:shd w:val="clear" w:color="auto" w:fill="FFFFFF" w:themeFill="background1"/>
        <w:spacing w:after="0" w:line="240" w:lineRule="auto"/>
        <w:jc w:val="both"/>
        <w:rPr>
          <w:rFonts w:ascii="Times New Roman" w:hAnsi="Times New Roman" w:cs="Times New Roman"/>
          <w:b/>
          <w:bCs/>
          <w:sz w:val="24"/>
          <w:szCs w:val="24"/>
        </w:rPr>
      </w:pPr>
      <w:r w:rsidRPr="00797585">
        <w:rPr>
          <w:rFonts w:ascii="Times New Roman" w:hAnsi="Times New Roman" w:cs="Times New Roman"/>
          <w:b/>
          <w:bCs/>
          <w:sz w:val="24"/>
          <w:szCs w:val="24"/>
        </w:rPr>
        <w:t xml:space="preserve">§ 2. Keskkonnaseadustiku üldosa seaduse muutmine </w:t>
      </w:r>
    </w:p>
    <w:p w14:paraId="1DDBE44E" w14:textId="77777777" w:rsidR="00860D68" w:rsidRPr="00797585" w:rsidRDefault="00860D68" w:rsidP="00D047E4">
      <w:pPr>
        <w:shd w:val="clear" w:color="auto" w:fill="FFFFFF" w:themeFill="background1"/>
        <w:spacing w:after="0" w:line="240" w:lineRule="auto"/>
        <w:jc w:val="both"/>
        <w:rPr>
          <w:rFonts w:ascii="Times New Roman" w:hAnsi="Times New Roman" w:cs="Times New Roman"/>
          <w:sz w:val="24"/>
          <w:szCs w:val="24"/>
        </w:rPr>
      </w:pPr>
    </w:p>
    <w:p w14:paraId="567DC7D4" w14:textId="1FFA12EB" w:rsidR="007624B4" w:rsidRPr="00797585" w:rsidRDefault="007203B2"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Keskkonnaseadustiku üldosa seaduse §</w:t>
      </w:r>
      <w:r w:rsidR="007624B4" w:rsidRPr="00797585">
        <w:rPr>
          <w:rFonts w:ascii="Times New Roman" w:hAnsi="Times New Roman" w:cs="Times New Roman"/>
          <w:sz w:val="24"/>
          <w:szCs w:val="24"/>
        </w:rPr>
        <w:t xml:space="preserve"> 38 lõikest 5 jäetakse välja tekstiosa „või </w:t>
      </w:r>
      <w:r w:rsidR="00FA36D5" w:rsidRPr="00797585">
        <w:rPr>
          <w:rFonts w:ascii="Times New Roman" w:hAnsi="Times New Roman" w:cs="Times New Roman"/>
          <w:sz w:val="24"/>
          <w:szCs w:val="24"/>
        </w:rPr>
        <w:t>Maa- ja Ruumiameti</w:t>
      </w:r>
      <w:r w:rsidR="007624B4" w:rsidRPr="00797585">
        <w:rPr>
          <w:rFonts w:ascii="Times New Roman" w:hAnsi="Times New Roman" w:cs="Times New Roman"/>
          <w:sz w:val="24"/>
          <w:szCs w:val="24"/>
        </w:rPr>
        <w:t>“.</w:t>
      </w:r>
    </w:p>
    <w:p w14:paraId="60F253F4" w14:textId="77777777" w:rsidR="00DF4526" w:rsidRPr="00797585" w:rsidRDefault="00DF4526" w:rsidP="00D047E4">
      <w:pPr>
        <w:shd w:val="clear" w:color="auto" w:fill="FFFFFF" w:themeFill="background1"/>
        <w:spacing w:after="0" w:line="240" w:lineRule="auto"/>
        <w:jc w:val="both"/>
        <w:rPr>
          <w:rFonts w:ascii="Times New Roman" w:hAnsi="Times New Roman" w:cs="Times New Roman"/>
          <w:sz w:val="24"/>
          <w:szCs w:val="24"/>
        </w:rPr>
      </w:pPr>
    </w:p>
    <w:p w14:paraId="3F4D4CED" w14:textId="7C3C87EF" w:rsidR="00DF4526" w:rsidRPr="00797585" w:rsidRDefault="00DF4526" w:rsidP="00D047E4">
      <w:pPr>
        <w:shd w:val="clear" w:color="auto" w:fill="FFFFFF" w:themeFill="background1"/>
        <w:spacing w:after="0" w:line="240" w:lineRule="auto"/>
        <w:jc w:val="both"/>
        <w:rPr>
          <w:rFonts w:ascii="Times New Roman" w:hAnsi="Times New Roman" w:cs="Times New Roman"/>
          <w:b/>
          <w:bCs/>
          <w:sz w:val="24"/>
          <w:szCs w:val="24"/>
        </w:rPr>
      </w:pPr>
      <w:r w:rsidRPr="00797585">
        <w:rPr>
          <w:rFonts w:ascii="Times New Roman" w:hAnsi="Times New Roman" w:cs="Times New Roman"/>
          <w:b/>
          <w:bCs/>
          <w:sz w:val="24"/>
          <w:szCs w:val="24"/>
        </w:rPr>
        <w:t>§ 3</w:t>
      </w:r>
      <w:r w:rsidR="00C777F9" w:rsidRPr="00797585">
        <w:rPr>
          <w:rFonts w:ascii="Times New Roman" w:hAnsi="Times New Roman" w:cs="Times New Roman"/>
          <w:b/>
          <w:bCs/>
          <w:sz w:val="24"/>
          <w:szCs w:val="24"/>
        </w:rPr>
        <w:t>.</w:t>
      </w:r>
      <w:r w:rsidRPr="00797585">
        <w:rPr>
          <w:rFonts w:ascii="Times New Roman" w:hAnsi="Times New Roman" w:cs="Times New Roman"/>
          <w:b/>
          <w:bCs/>
          <w:sz w:val="24"/>
          <w:szCs w:val="24"/>
        </w:rPr>
        <w:t xml:space="preserve"> Veeseaduse muutmine</w:t>
      </w:r>
    </w:p>
    <w:p w14:paraId="7F661C7C" w14:textId="77777777" w:rsidR="00DF4526" w:rsidRPr="00797585" w:rsidRDefault="00DF4526" w:rsidP="00D047E4">
      <w:pPr>
        <w:shd w:val="clear" w:color="auto" w:fill="FFFFFF" w:themeFill="background1"/>
        <w:spacing w:after="0" w:line="240" w:lineRule="auto"/>
        <w:jc w:val="both"/>
        <w:rPr>
          <w:rFonts w:ascii="Times New Roman" w:hAnsi="Times New Roman" w:cs="Times New Roman"/>
          <w:b/>
          <w:bCs/>
          <w:sz w:val="24"/>
          <w:szCs w:val="24"/>
        </w:rPr>
      </w:pPr>
    </w:p>
    <w:p w14:paraId="7576CF8C" w14:textId="22660EB2" w:rsidR="00DF4526" w:rsidRPr="00797585" w:rsidRDefault="00DF4526" w:rsidP="00D047E4">
      <w:pPr>
        <w:shd w:val="clear" w:color="auto" w:fill="FFFFFF" w:themeFill="background1"/>
        <w:spacing w:after="0" w:line="240" w:lineRule="auto"/>
        <w:jc w:val="both"/>
        <w:rPr>
          <w:rFonts w:ascii="Times New Roman" w:hAnsi="Times New Roman" w:cs="Times New Roman"/>
          <w:sz w:val="24"/>
          <w:szCs w:val="24"/>
        </w:rPr>
      </w:pPr>
      <w:r w:rsidRPr="00797585">
        <w:rPr>
          <w:rFonts w:ascii="Times New Roman" w:hAnsi="Times New Roman" w:cs="Times New Roman"/>
          <w:sz w:val="24"/>
          <w:szCs w:val="24"/>
        </w:rPr>
        <w:t xml:space="preserve">Veeseaduse § 112 lõikest 5 jäetakse välja </w:t>
      </w:r>
      <w:r w:rsidR="006122E4" w:rsidRPr="00797585">
        <w:rPr>
          <w:rFonts w:ascii="Times New Roman" w:hAnsi="Times New Roman" w:cs="Times New Roman"/>
          <w:sz w:val="24"/>
          <w:szCs w:val="24"/>
        </w:rPr>
        <w:t>tekstiosa</w:t>
      </w:r>
      <w:r w:rsidRPr="00797585">
        <w:rPr>
          <w:rFonts w:ascii="Times New Roman" w:hAnsi="Times New Roman" w:cs="Times New Roman"/>
          <w:sz w:val="24"/>
          <w:szCs w:val="24"/>
        </w:rPr>
        <w:t xml:space="preserve"> „maaparandushoiukava</w:t>
      </w:r>
      <w:r w:rsidR="006122E4" w:rsidRPr="00797585">
        <w:rPr>
          <w:rFonts w:ascii="Times New Roman" w:hAnsi="Times New Roman" w:cs="Times New Roman"/>
          <w:sz w:val="24"/>
          <w:szCs w:val="24"/>
        </w:rPr>
        <w:t>,</w:t>
      </w:r>
      <w:r w:rsidRPr="00797585">
        <w:rPr>
          <w:rFonts w:ascii="Times New Roman" w:hAnsi="Times New Roman" w:cs="Times New Roman"/>
          <w:sz w:val="24"/>
          <w:szCs w:val="24"/>
        </w:rPr>
        <w:t>“.</w:t>
      </w:r>
    </w:p>
    <w:p w14:paraId="0B7E12BC" w14:textId="261BAB52" w:rsidR="000172F1" w:rsidRPr="00797585" w:rsidRDefault="000172F1" w:rsidP="00D047E4">
      <w:pPr>
        <w:shd w:val="clear" w:color="auto" w:fill="FFFFFF" w:themeFill="background1"/>
        <w:spacing w:after="0" w:line="240" w:lineRule="auto"/>
        <w:jc w:val="both"/>
        <w:rPr>
          <w:ins w:id="133" w:author="Maarja-Liis Lall - JUSTDIGI" w:date="2026-02-13T13:10:00Z" w16du:dateUtc="2026-02-13T13:10:56Z"/>
          <w:rFonts w:ascii="Times New Roman" w:hAnsi="Times New Roman" w:cs="Times New Roman"/>
          <w:sz w:val="24"/>
          <w:szCs w:val="24"/>
        </w:rPr>
      </w:pPr>
    </w:p>
    <w:p w14:paraId="1C993649" w14:textId="315D7CA6" w:rsidR="3C3100FB" w:rsidRDefault="3C3100FB" w:rsidP="3C3100FB">
      <w:pPr>
        <w:shd w:val="clear" w:color="auto" w:fill="FFFFFF" w:themeFill="background1"/>
        <w:spacing w:after="0" w:line="240" w:lineRule="auto"/>
        <w:jc w:val="both"/>
        <w:rPr>
          <w:rFonts w:ascii="Times New Roman" w:hAnsi="Times New Roman" w:cs="Times New Roman"/>
          <w:sz w:val="24"/>
          <w:szCs w:val="24"/>
        </w:rPr>
      </w:pPr>
    </w:p>
    <w:p w14:paraId="7A3A2DF6" w14:textId="77777777" w:rsidR="00524A04" w:rsidRPr="00797585" w:rsidRDefault="00524A04" w:rsidP="00D047E4">
      <w:pPr>
        <w:shd w:val="clear" w:color="auto" w:fill="FFFFFF" w:themeFill="background1"/>
        <w:spacing w:after="0" w:line="240" w:lineRule="auto"/>
        <w:jc w:val="both"/>
        <w:rPr>
          <w:rFonts w:ascii="Times New Roman" w:hAnsi="Times New Roman" w:cs="Times New Roman"/>
          <w:sz w:val="24"/>
          <w:szCs w:val="24"/>
        </w:rPr>
      </w:pPr>
    </w:p>
    <w:p w14:paraId="031DEE6F" w14:textId="77777777" w:rsidR="00725D89" w:rsidRPr="00797585" w:rsidRDefault="00725D89" w:rsidP="00D047E4">
      <w:pPr>
        <w:framePr w:w="8665" w:hSpace="180" w:wrap="around" w:vAnchor="text" w:hAnchor="text" w:y="5"/>
        <w:shd w:val="clear" w:color="auto" w:fill="FFFFFF" w:themeFill="background1"/>
        <w:spacing w:after="0" w:line="240" w:lineRule="auto"/>
        <w:jc w:val="both"/>
        <w:rPr>
          <w:rFonts w:ascii="Times New Roman" w:eastAsia="Times New Roman" w:hAnsi="Times New Roman" w:cs="Times New Roman"/>
          <w:sz w:val="24"/>
          <w:szCs w:val="20"/>
        </w:rPr>
      </w:pPr>
      <w:r w:rsidRPr="00797585">
        <w:rPr>
          <w:rFonts w:ascii="Times New Roman" w:eastAsia="Times New Roman" w:hAnsi="Times New Roman" w:cs="Times New Roman"/>
          <w:sz w:val="24"/>
          <w:szCs w:val="20"/>
        </w:rPr>
        <w:t>Lauri Hussar</w:t>
      </w:r>
    </w:p>
    <w:p w14:paraId="2E50DAB6" w14:textId="77777777" w:rsidR="00725D89" w:rsidRPr="00797585" w:rsidRDefault="00725D89" w:rsidP="00D047E4">
      <w:pPr>
        <w:framePr w:w="8665" w:hSpace="180" w:wrap="around" w:vAnchor="text" w:hAnchor="text" w:y="5"/>
        <w:shd w:val="clear" w:color="auto" w:fill="FFFFFF" w:themeFill="background1"/>
        <w:spacing w:after="0" w:line="240" w:lineRule="auto"/>
        <w:jc w:val="both"/>
        <w:rPr>
          <w:rFonts w:ascii="Times New Roman" w:eastAsia="Times New Roman" w:hAnsi="Times New Roman" w:cs="Times New Roman"/>
          <w:sz w:val="24"/>
          <w:szCs w:val="20"/>
        </w:rPr>
      </w:pPr>
      <w:r w:rsidRPr="00797585">
        <w:rPr>
          <w:rFonts w:ascii="Times New Roman" w:eastAsia="Times New Roman" w:hAnsi="Times New Roman" w:cs="Times New Roman"/>
          <w:sz w:val="24"/>
          <w:szCs w:val="20"/>
        </w:rPr>
        <w:t>Riigikogu esimees</w:t>
      </w:r>
    </w:p>
    <w:p w14:paraId="6EE34F69" w14:textId="77777777" w:rsidR="00725D89" w:rsidRPr="00797585" w:rsidRDefault="00725D89" w:rsidP="00D047E4">
      <w:pPr>
        <w:framePr w:w="8665" w:hSpace="180" w:wrap="around" w:vAnchor="text" w:hAnchor="text" w:y="5"/>
        <w:shd w:val="clear" w:color="auto" w:fill="FFFFFF" w:themeFill="background1"/>
        <w:spacing w:after="0" w:line="240" w:lineRule="auto"/>
        <w:jc w:val="both"/>
        <w:rPr>
          <w:rFonts w:ascii="Times New Roman" w:eastAsia="Times New Roman" w:hAnsi="Times New Roman" w:cs="Times New Roman"/>
          <w:sz w:val="24"/>
          <w:szCs w:val="20"/>
        </w:rPr>
      </w:pPr>
    </w:p>
    <w:p w14:paraId="216A5114" w14:textId="73C112CF" w:rsidR="00725D89" w:rsidRPr="00797585" w:rsidRDefault="00725D89" w:rsidP="00D047E4">
      <w:pPr>
        <w:framePr w:w="8665" w:hSpace="180" w:wrap="around" w:vAnchor="text" w:hAnchor="text" w:y="5"/>
        <w:shd w:val="clear" w:color="auto" w:fill="FFFFFF" w:themeFill="background1"/>
        <w:spacing w:after="0" w:line="240" w:lineRule="auto"/>
        <w:jc w:val="both"/>
        <w:rPr>
          <w:rFonts w:ascii="Times New Roman" w:eastAsia="Times New Roman" w:hAnsi="Times New Roman" w:cs="Times New Roman"/>
          <w:sz w:val="24"/>
          <w:szCs w:val="20"/>
        </w:rPr>
      </w:pPr>
      <w:r w:rsidRPr="00797585">
        <w:rPr>
          <w:rFonts w:ascii="Times New Roman" w:eastAsia="Times New Roman" w:hAnsi="Times New Roman" w:cs="Times New Roman"/>
          <w:sz w:val="24"/>
          <w:szCs w:val="20"/>
        </w:rPr>
        <w:t>Tallinn,  …..  ……. 202</w:t>
      </w:r>
      <w:r w:rsidR="00F11A22" w:rsidRPr="00797585">
        <w:rPr>
          <w:rFonts w:ascii="Times New Roman" w:eastAsia="Times New Roman" w:hAnsi="Times New Roman" w:cs="Times New Roman"/>
          <w:sz w:val="24"/>
          <w:szCs w:val="20"/>
        </w:rPr>
        <w:t>6</w:t>
      </w:r>
    </w:p>
    <w:p w14:paraId="06B52F55" w14:textId="77777777" w:rsidR="00725D89" w:rsidRPr="00797585" w:rsidRDefault="00725D89" w:rsidP="00D047E4">
      <w:pPr>
        <w:keepNext/>
        <w:keepLines/>
        <w:suppressLineNumbers/>
        <w:shd w:val="clear" w:color="auto" w:fill="FFFFFF" w:themeFill="background1"/>
        <w:spacing w:after="0" w:line="240" w:lineRule="auto"/>
        <w:jc w:val="both"/>
        <w:rPr>
          <w:rFonts w:ascii="Times New Roman" w:eastAsia="Times New Roman" w:hAnsi="Times New Roman" w:cs="Times New Roman"/>
          <w:sz w:val="24"/>
          <w:szCs w:val="20"/>
        </w:rPr>
      </w:pPr>
      <w:r w:rsidRPr="00797585">
        <w:rPr>
          <w:rFonts w:ascii="Times New Roman" w:eastAsia="Times New Roman" w:hAnsi="Times New Roman" w:cs="Times New Roman"/>
          <w:sz w:val="24"/>
          <w:szCs w:val="20"/>
        </w:rPr>
        <w:t>___________________________________________________________________________</w:t>
      </w:r>
    </w:p>
    <w:p w14:paraId="6FE572CB" w14:textId="50FB8450" w:rsidR="00725D89" w:rsidRPr="00797585" w:rsidRDefault="00725D89" w:rsidP="00D047E4">
      <w:pPr>
        <w:keepNext/>
        <w:keepLines/>
        <w:suppressLineNumbers/>
        <w:shd w:val="clear" w:color="auto" w:fill="FFFFFF" w:themeFill="background1"/>
        <w:spacing w:after="0" w:line="240" w:lineRule="auto"/>
        <w:jc w:val="both"/>
        <w:rPr>
          <w:rFonts w:ascii="Times New Roman" w:eastAsia="SimSun" w:hAnsi="Times New Roman" w:cs="Times New Roman"/>
          <w:bCs/>
          <w:kern w:val="1"/>
          <w:sz w:val="24"/>
          <w:szCs w:val="24"/>
          <w:lang w:eastAsia="zh-CN" w:bidi="hi-IN"/>
        </w:rPr>
      </w:pPr>
      <w:r w:rsidRPr="00797585">
        <w:rPr>
          <w:rFonts w:ascii="Times New Roman" w:eastAsia="SimSun" w:hAnsi="Times New Roman" w:cs="Times New Roman"/>
          <w:bCs/>
          <w:kern w:val="1"/>
          <w:sz w:val="24"/>
          <w:szCs w:val="24"/>
          <w:lang w:eastAsia="zh-CN" w:bidi="hi-IN"/>
        </w:rPr>
        <w:t>Algatab Vabariigi Valitsus … …..202</w:t>
      </w:r>
      <w:r w:rsidR="00F11A22" w:rsidRPr="00797585">
        <w:rPr>
          <w:rFonts w:ascii="Times New Roman" w:eastAsia="SimSun" w:hAnsi="Times New Roman" w:cs="Times New Roman"/>
          <w:bCs/>
          <w:kern w:val="1"/>
          <w:sz w:val="24"/>
          <w:szCs w:val="24"/>
          <w:lang w:eastAsia="zh-CN" w:bidi="hi-IN"/>
        </w:rPr>
        <w:t>6</w:t>
      </w:r>
      <w:r w:rsidRPr="00797585">
        <w:rPr>
          <w:rFonts w:ascii="Times New Roman" w:eastAsia="SimSun" w:hAnsi="Times New Roman" w:cs="Times New Roman"/>
          <w:bCs/>
          <w:kern w:val="1"/>
          <w:sz w:val="24"/>
          <w:szCs w:val="24"/>
          <w:lang w:eastAsia="zh-CN" w:bidi="hi-IN"/>
        </w:rPr>
        <w:t xml:space="preserve">. a. </w:t>
      </w:r>
    </w:p>
    <w:p w14:paraId="5071C850" w14:textId="77777777" w:rsidR="00725D89" w:rsidRPr="00797585" w:rsidRDefault="00725D89" w:rsidP="00D047E4">
      <w:pPr>
        <w:keepNext/>
        <w:keepLines/>
        <w:suppressLineNumbers/>
        <w:shd w:val="clear" w:color="auto" w:fill="FFFFFF" w:themeFill="background1"/>
        <w:spacing w:after="0" w:line="240" w:lineRule="auto"/>
        <w:jc w:val="both"/>
        <w:rPr>
          <w:rFonts w:ascii="Times New Roman" w:eastAsia="SimSun" w:hAnsi="Times New Roman" w:cs="Times New Roman"/>
          <w:bCs/>
          <w:kern w:val="1"/>
          <w:sz w:val="24"/>
          <w:szCs w:val="24"/>
          <w:lang w:eastAsia="zh-CN" w:bidi="hi-IN"/>
        </w:rPr>
      </w:pPr>
    </w:p>
    <w:p w14:paraId="381E7490" w14:textId="77777777" w:rsidR="00725D89" w:rsidRPr="00797585" w:rsidRDefault="00725D89" w:rsidP="00D047E4">
      <w:pPr>
        <w:keepNext/>
        <w:keepLines/>
        <w:suppressLineNumbers/>
        <w:shd w:val="clear" w:color="auto" w:fill="FFFFFF" w:themeFill="background1"/>
        <w:spacing w:after="0" w:line="240" w:lineRule="auto"/>
        <w:jc w:val="both"/>
        <w:rPr>
          <w:rFonts w:ascii="Times New Roman" w:eastAsia="SimSun" w:hAnsi="Times New Roman" w:cs="Times New Roman"/>
          <w:bCs/>
          <w:kern w:val="1"/>
          <w:sz w:val="24"/>
          <w:szCs w:val="24"/>
          <w:lang w:eastAsia="zh-CN" w:bidi="hi-IN"/>
        </w:rPr>
      </w:pPr>
      <w:r w:rsidRPr="00797585">
        <w:rPr>
          <w:rFonts w:ascii="Times New Roman" w:eastAsia="SimSun" w:hAnsi="Times New Roman" w:cs="Times New Roman"/>
          <w:bCs/>
          <w:kern w:val="1"/>
          <w:sz w:val="24"/>
          <w:szCs w:val="24"/>
          <w:lang w:eastAsia="zh-CN" w:bidi="hi-IN"/>
        </w:rPr>
        <w:t>(allkirjastatud digitaalselt)</w:t>
      </w:r>
    </w:p>
    <w:p w14:paraId="036A8771" w14:textId="77777777" w:rsidR="00725D89" w:rsidRPr="00797585" w:rsidRDefault="00725D89" w:rsidP="00D047E4">
      <w:pPr>
        <w:keepNext/>
        <w:keepLines/>
        <w:suppressLineNumbers/>
        <w:shd w:val="clear" w:color="auto" w:fill="FFFFFF" w:themeFill="background1"/>
        <w:spacing w:after="0" w:line="240" w:lineRule="auto"/>
        <w:jc w:val="both"/>
        <w:rPr>
          <w:rFonts w:ascii="Times New Roman" w:eastAsia="SimSun" w:hAnsi="Times New Roman" w:cs="Times New Roman"/>
          <w:bCs/>
          <w:kern w:val="1"/>
          <w:sz w:val="24"/>
          <w:szCs w:val="24"/>
          <w:lang w:eastAsia="zh-CN" w:bidi="hi-IN"/>
        </w:rPr>
      </w:pPr>
    </w:p>
    <w:p w14:paraId="28DAA656" w14:textId="77777777" w:rsidR="00725D89" w:rsidRPr="00725D89" w:rsidRDefault="00725D89" w:rsidP="3C3100FB">
      <w:pPr>
        <w:keepNext/>
        <w:keepLines/>
        <w:suppressLineNumbers/>
        <w:shd w:val="clear" w:color="auto" w:fill="FFFFFF" w:themeFill="background1"/>
        <w:spacing w:after="0" w:line="240" w:lineRule="auto"/>
        <w:jc w:val="both"/>
        <w:rPr>
          <w:rFonts w:ascii="Times New Roman" w:eastAsia="SimSun" w:hAnsi="Times New Roman" w:cs="Times New Roman"/>
          <w:kern w:val="1"/>
          <w:sz w:val="24"/>
          <w:szCs w:val="24"/>
          <w:lang w:eastAsia="zh-CN" w:bidi="hi-IN"/>
        </w:rPr>
      </w:pPr>
      <w:r w:rsidRPr="3C3100FB">
        <w:rPr>
          <w:rFonts w:ascii="Times New Roman" w:eastAsia="SimSun" w:hAnsi="Times New Roman" w:cs="Times New Roman"/>
          <w:kern w:val="1"/>
          <w:sz w:val="24"/>
          <w:szCs w:val="24"/>
          <w:lang w:eastAsia="zh-CN" w:bidi="hi-IN"/>
        </w:rPr>
        <w:t>Vabariigi Valitsuse nimel</w:t>
      </w:r>
    </w:p>
    <w:p w14:paraId="154EBF0F" w14:textId="36440072" w:rsidR="00D9485B" w:rsidRPr="003F00B8" w:rsidRDefault="00D9485B" w:rsidP="00D047E4">
      <w:pPr>
        <w:shd w:val="clear" w:color="auto" w:fill="FFFFFF" w:themeFill="background1"/>
        <w:spacing w:after="0" w:line="240" w:lineRule="auto"/>
        <w:jc w:val="both"/>
        <w:rPr>
          <w:rFonts w:ascii="Times New Roman" w:eastAsia="Times New Roman" w:hAnsi="Times New Roman" w:cs="Times New Roman"/>
          <w:sz w:val="24"/>
          <w:szCs w:val="20"/>
        </w:rPr>
      </w:pPr>
    </w:p>
    <w:sectPr w:rsidR="00D9485B" w:rsidRPr="003F00B8" w:rsidSect="00F425F0">
      <w:footerReference w:type="default" r:id="rId18"/>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Maarja-Liis Lall - JUSTDIGI" w:date="2026-02-18T17:44:00Z" w:initials="MJ">
    <w:p w14:paraId="1B2E828E" w14:textId="445CDD35" w:rsidR="00B973C0" w:rsidRDefault="00B973C0">
      <w:r>
        <w:annotationRef/>
      </w:r>
      <w:r w:rsidRPr="6CFDA17C">
        <w:t xml:space="preserve">HÕNTE § 35 lg 2 esimene lause: Kui seaduste muutmise või kehtetuks tunnistamise seaduseelnõus kavandatakse </w:t>
      </w:r>
      <w:r w:rsidRPr="5C200647">
        <w:rPr>
          <w:u w:val="single"/>
        </w:rPr>
        <w:t>rohkem kui kolme</w:t>
      </w:r>
      <w:r w:rsidRPr="513A92CD">
        <w:t xml:space="preserve"> seaduse muutmine või kehtetuks tunnistamine, nimetakse eelnõu pealkirjas selle muudetava seaduse pealkiri, mille muutmine tuleneb eelnõu peaeesmärgist ja millega seondub teiste seaduste muutmine või kehtetuks tunnistamine.</w:t>
      </w:r>
    </w:p>
    <w:p w14:paraId="50492FAD" w14:textId="2A7FCB42" w:rsidR="00B973C0" w:rsidRDefault="00B973C0"/>
    <w:p w14:paraId="7623B72A" w14:textId="56E1539D" w:rsidR="00B973C0" w:rsidRDefault="00B973C0">
      <w:r w:rsidRPr="41C3B4FF">
        <w:t>Kuivõrd käesoleval juhul muudetakse kolme seadust, siis tuleb need kõik pealkirjas nimetada.</w:t>
      </w:r>
    </w:p>
  </w:comment>
  <w:comment w:id="2" w:author="Maarja-Liis Lall - JUSTDIGI" w:date="2026-02-25T13:53:00Z" w:initials="MJ">
    <w:p w14:paraId="7743B5A0" w14:textId="77777777" w:rsidR="007758D9" w:rsidRDefault="00B973C0" w:rsidP="007758D9">
      <w:pPr>
        <w:pStyle w:val="Kommentaaritekst"/>
      </w:pPr>
      <w:r>
        <w:annotationRef/>
      </w:r>
      <w:r w:rsidR="007758D9">
        <w:t>Palume panna lk nr ka Times New Roman 12 pt, siis ühtne kirjastiil juhendi järgi.</w:t>
      </w:r>
    </w:p>
  </w:comment>
  <w:comment w:id="3" w:author="Maarja-Liis Lall - JUSTDIGI" w:date="2026-02-20T13:04:00Z" w:initials="MJ">
    <w:p w14:paraId="1EC7EC79" w14:textId="243DAC0F" w:rsidR="00B973C0" w:rsidRDefault="00B973C0">
      <w:r>
        <w:annotationRef/>
      </w:r>
      <w:r w:rsidRPr="50457A7A">
        <w:t xml:space="preserve">Me ei toeta kõigi terminite koondamist ühte paragrahvi, vt HÕNTE § 18 lg 5. Toetame seda, et seaduses läbivalt kasutatavad terminid esitatakse üldsätetes. Toetame ka seda kui sisult seotud terminid koondatakse ühte paragrahvi. Mis ei tähenda samas seda, et kõik terminid tuleks koondada ühte paragrahvi – sest see on sisuliselt sama nagu vanade seaduste loetelu. </w:t>
      </w:r>
    </w:p>
    <w:p w14:paraId="01C63765" w14:textId="1BE573B1" w:rsidR="00B973C0" w:rsidRDefault="00B973C0"/>
    <w:p w14:paraId="5D9D8E6E" w14:textId="09D9A957" w:rsidR="00B973C0" w:rsidRDefault="00B973C0">
      <w:r w:rsidRPr="3D0C5282">
        <w:t>Võib luua nt eraldi § 3 primm, kus defineeritakse väikesüsteem ja üksikrajatis. Pealkiri olekski siis „väikesüsteem ja üksikrajatis“. </w:t>
      </w:r>
    </w:p>
  </w:comment>
  <w:comment w:id="4" w:author="Maarja-Liis Lall - JUSTDIGI" w:date="2026-02-19T10:56:00Z" w:initials="MJ">
    <w:p w14:paraId="684870A3" w14:textId="77777777" w:rsidR="007758D9" w:rsidRDefault="00B973C0" w:rsidP="007758D9">
      <w:pPr>
        <w:pStyle w:val="Kommentaaritekst"/>
      </w:pPr>
      <w:r>
        <w:annotationRef/>
      </w:r>
      <w:r w:rsidR="007758D9">
        <w:t>Selgem oleks: mille maa-ala ei ole suurem kui 50 hektarit.</w:t>
      </w:r>
    </w:p>
  </w:comment>
  <w:comment w:id="5" w:author="Maarja-Liis Lall - JUSTDIGI" w:date="2026-02-19T14:01:00Z" w:initials="MJ">
    <w:p w14:paraId="71D0B482" w14:textId="77777777" w:rsidR="007758D9" w:rsidRDefault="00B973C0" w:rsidP="007758D9">
      <w:pPr>
        <w:pStyle w:val="Kommentaaritekst"/>
      </w:pPr>
      <w:r>
        <w:annotationRef/>
      </w:r>
      <w:r w:rsidR="007758D9">
        <w:t>Pealkiri ei vasta paragrahvi tekstile. pigem on ju soovitud ette näha reegel väikesüsteemi ja üksikrajatiste osas. Siis võiks ka pealkiri seda kajastada.</w:t>
      </w:r>
    </w:p>
  </w:comment>
  <w:comment w:id="6" w:author="Maarja-Liis Lall - JUSTDIGI" w:date="1900-01-01T00:00:00Z" w:initials="MJ">
    <w:p w14:paraId="1F22C503" w14:textId="77777777" w:rsidR="007758D9" w:rsidRDefault="00B973C0" w:rsidP="007758D9">
      <w:pPr>
        <w:pStyle w:val="Kommentaaritekst"/>
      </w:pPr>
      <w:r>
        <w:annotationRef/>
      </w:r>
      <w:r w:rsidR="007758D9">
        <w:t>Normid tuleks üles ehitada üldiselt üksikule põhimõttel, nii et nende järjestusest ja sõnastusest on aru saada, mis on üldnorm ja mis on erand. Erandi kohaldamise eeldused peavad normist välja tulema. Hetkel selle normi asukoht siin ei tundu kõige parem. kas see ei sobiks kuhugi mujale paremini? § 6 ei sobiks? Seda võime ehk eraldi veel arutada.</w:t>
      </w:r>
    </w:p>
  </w:comment>
  <w:comment w:id="7" w:author="Maarja-Liis Lall - JUSTDIGI" w:date="1900-01-01T00:00:00Z" w:initials="MJ">
    <w:p w14:paraId="28D5A33C" w14:textId="77777777" w:rsidR="007758D9" w:rsidRDefault="00B973C0" w:rsidP="007758D9">
      <w:pPr>
        <w:pStyle w:val="Kommentaaritekst"/>
      </w:pPr>
      <w:r>
        <w:annotationRef/>
      </w:r>
      <w:r w:rsidR="007758D9">
        <w:t>Olete SK §1 p 1 all öelnud, et koondate § 3 kõik terminid. Kui see seadust läbiv termin, võiks ka selle panna üldsätetesse terminina, nt eraldi paragrahvi.</w:t>
      </w:r>
    </w:p>
  </w:comment>
  <w:comment w:id="8" w:author="Maarja-Liis Lall - JUSTDIGI" w:date="1900-01-01T00:00:00Z" w:initials="MJ">
    <w:p w14:paraId="41CE1B22" w14:textId="77777777" w:rsidR="007758D9" w:rsidRDefault="00B973C0" w:rsidP="007758D9">
      <w:pPr>
        <w:pStyle w:val="Kommentaaritekst"/>
      </w:pPr>
      <w:r>
        <w:annotationRef/>
      </w:r>
      <w:r w:rsidR="007758D9">
        <w:t>Parem tuua see lõikena 1.1, siis ei muuda olemasoleva lõike 2 paigutust, mis võib tekitada varasemate viidetega (teistes normides, kohtupraktikas) segadust.</w:t>
      </w:r>
    </w:p>
    <w:p w14:paraId="1AF3AF83" w14:textId="77777777" w:rsidR="007758D9" w:rsidRDefault="007758D9" w:rsidP="007758D9">
      <w:pPr>
        <w:pStyle w:val="Kommentaaritekst"/>
      </w:pPr>
    </w:p>
    <w:p w14:paraId="03BD864F" w14:textId="77777777" w:rsidR="007758D9" w:rsidRDefault="007758D9" w:rsidP="007758D9">
      <w:pPr>
        <w:pStyle w:val="Kommentaaritekst"/>
      </w:pPr>
      <w:r>
        <w:t>HÕNTE § 37 lg 2: Olemasolevale sättele teise numbri andmine on lubatud juhul, kui sätete loetelu ei saa uue, ülaindeksiga sättega täiendada, ilma et muutuks sätete loogiline järjestus.</w:t>
      </w:r>
    </w:p>
  </w:comment>
  <w:comment w:id="9" w:author="Maarja-Liis Lall - JUSTDIGI" w:date="2026-02-17T18:32:00Z" w:initials="MJ">
    <w:p w14:paraId="78F15AAB" w14:textId="77777777" w:rsidR="007758D9" w:rsidRDefault="00B973C0" w:rsidP="007758D9">
      <w:pPr>
        <w:pStyle w:val="Kommentaaritekst"/>
      </w:pPr>
      <w:r>
        <w:annotationRef/>
      </w:r>
      <w:r w:rsidR="007758D9">
        <w:t> HÕNTE § 37 (4) Seaduse peatükile või muule struktuuriosale uue sõnastuse andmisel tuleb võimaluse korral õigusloome ökonoomia eesmärgil säilitada struktuuriosasiseselt sätete endine numeratsioon, et vältida lisamuudatusi, mis on tingitud sise- või välisviidete või rakendusaktide muutmise vajadusest.</w:t>
      </w:r>
    </w:p>
    <w:p w14:paraId="5E304B34" w14:textId="77777777" w:rsidR="007758D9" w:rsidRDefault="007758D9" w:rsidP="007758D9">
      <w:pPr>
        <w:pStyle w:val="Kommentaaritekst"/>
      </w:pPr>
    </w:p>
    <w:p w14:paraId="4FA94174" w14:textId="77777777" w:rsidR="007758D9" w:rsidRDefault="007758D9" w:rsidP="007758D9">
      <w:pPr>
        <w:pStyle w:val="Kommentaaritekst"/>
      </w:pPr>
      <w:r>
        <w:t>Siin punktide järjestuse muutmisel ka palume hinnata, ega kohtupraktikas või muudes normides pole viiteid, mistõttu ei oleks hea punktide asukohta muuta. Reegel, et loetelud tähestikulises järjekorras, kui pole just olulisuse järjekorras. Aga kui on varasemalt järjestus, siis v-o parem seda säilitada. Palume mõelda ja hinnata.</w:t>
      </w:r>
    </w:p>
  </w:comment>
  <w:comment w:id="10" w:author="Maarja-Liis Lall - JUSTDIGI" w:date="2026-02-19T16:15:00Z" w:initials="MJ">
    <w:p w14:paraId="1C1B223E" w14:textId="77777777" w:rsidR="007758D9" w:rsidRDefault="00B973C0" w:rsidP="007758D9">
      <w:pPr>
        <w:pStyle w:val="Kommentaaritekst"/>
      </w:pPr>
      <w:r>
        <w:annotationRef/>
      </w:r>
      <w:r w:rsidR="007758D9">
        <w:t>Parem lisada p-na 2.1, et järjestus jääks samaks.</w:t>
      </w:r>
    </w:p>
  </w:comment>
  <w:comment w:id="11" w:author="Maarja-Liis Lall - JUSTDIGI" w:date="2026-02-19T16:15:00Z" w:initials="MJ">
    <w:p w14:paraId="5FA93E6D" w14:textId="43C0033D" w:rsidR="007758D9" w:rsidRDefault="00B973C0" w:rsidP="007758D9">
      <w:pPr>
        <w:pStyle w:val="Kommentaaritekst"/>
      </w:pPr>
      <w:r>
        <w:annotationRef/>
      </w:r>
      <w:r w:rsidR="007758D9">
        <w:t>Parem lisada ülamärkega, et järjestus jääks samaks.</w:t>
      </w:r>
    </w:p>
  </w:comment>
  <w:comment w:id="13" w:author="Maarja-Liis Lall - JUSTDIGI" w:date="2026-02-17T18:38:00Z" w:initials="MJ">
    <w:p w14:paraId="298CAACE" w14:textId="6AFB793B" w:rsidR="00B973C0" w:rsidRDefault="00B973C0">
      <w:r>
        <w:annotationRef/>
      </w:r>
      <w:r w:rsidRPr="49D76C2F">
        <w:t> HÕNTE § 37 (4) Seaduse peatükile või muule struktuuriosale uue sõnastuse andmisel tuleb võimaluse korral õigusloome ökonoomia eesmärgil säilitada struktuuriosasiseselt sätete endine numeratsioon, et vältida lisamuudatusi, mis on tingitud sise- või välisviidete või rakendusaktide muutmise vajadusest.</w:t>
      </w:r>
    </w:p>
  </w:comment>
  <w:comment w:id="15" w:author="Maarja-Liis Lall - JUSTDIGI" w:date="2026-02-19T16:37:00Z" w:initials="MJ">
    <w:p w14:paraId="6DF63B9E" w14:textId="77777777" w:rsidR="007758D9" w:rsidRDefault="00B973C0" w:rsidP="007758D9">
      <w:pPr>
        <w:pStyle w:val="Kommentaaritekst"/>
      </w:pPr>
      <w:r>
        <w:annotationRef/>
      </w:r>
      <w:r w:rsidR="007758D9">
        <w:t>Kas selle punkti lisamisega ok, et sissejuhatav lause ütleb "vajadusel", mis justkui seab diskretsiooni punktide rakendamiseks. Seletuskirjast pigem loeb välja, et seda tuleb teha alati. Palume täpsustada.</w:t>
      </w:r>
    </w:p>
  </w:comment>
  <w:comment w:id="16" w:author="Maarja-Liis Lall - JUSTDIGI" w:date="2026-02-19T11:42:00Z" w:initials="MJ">
    <w:p w14:paraId="0B38EB56" w14:textId="77777777" w:rsidR="007758D9" w:rsidRDefault="00B973C0" w:rsidP="007758D9">
      <w:pPr>
        <w:pStyle w:val="Kommentaaritekst"/>
      </w:pPr>
      <w:r>
        <w:annotationRef/>
      </w:r>
      <w:r w:rsidR="007758D9">
        <w:t>Kas siin oleks parem täpsustada, et "ehituskava käesoleva seaduse tähenduses"?</w:t>
      </w:r>
    </w:p>
  </w:comment>
  <w:comment w:id="17" w:author="Maarja-Liis Lall - JUSTDIGI" w:date="2026-02-25T22:04:00Z" w:initials="MJ">
    <w:p w14:paraId="40B96BAC" w14:textId="77777777" w:rsidR="007758D9" w:rsidRDefault="00B973C0" w:rsidP="007758D9">
      <w:pPr>
        <w:pStyle w:val="Kommentaaritekst"/>
      </w:pPr>
      <w:r>
        <w:annotationRef/>
      </w:r>
      <w:r w:rsidR="007758D9">
        <w:t>palume mitte linke lisada, need lisab RT ise. Palun vaadake see läbivalt üle.</w:t>
      </w:r>
    </w:p>
  </w:comment>
  <w:comment w:id="18" w:author="Maarja-Liis Lall - JUSTDIGI" w:date="2026-02-20T16:46:00Z" w:initials="MJ">
    <w:p w14:paraId="1A38E31F" w14:textId="77777777" w:rsidR="00216478" w:rsidRDefault="00B973C0" w:rsidP="00216478">
      <w:pPr>
        <w:pStyle w:val="Kommentaaritekst"/>
      </w:pPr>
      <w:r>
        <w:annotationRef/>
      </w:r>
      <w:r w:rsidR="00216478">
        <w:t>Palume vt ka märkusi, kommentaare, mis sai tehtud § 30.1 osas, ei hakka kordama. Samamoodi nagu kasutuse puhul tuleks ka ehituse puhul paika panna see, millal muutub ehitisteatise menetlus ehitusloa menetluseks jne.</w:t>
      </w:r>
    </w:p>
  </w:comment>
  <w:comment w:id="19" w:author="Maarja-Liis Lall - JUSTDIGI" w:date="2026-02-19T19:39:00Z" w:initials="MJ">
    <w:p w14:paraId="4C28D64D" w14:textId="47D70765" w:rsidR="007758D9" w:rsidRDefault="00B973C0" w:rsidP="007758D9">
      <w:pPr>
        <w:pStyle w:val="Kommentaaritekst"/>
      </w:pPr>
      <w:r>
        <w:annotationRef/>
      </w:r>
      <w:r w:rsidR="007758D9">
        <w:t>Loetelu peaks olema tähestikulises järjekorras, kui pole olulisuse järjekorras.</w:t>
      </w:r>
    </w:p>
  </w:comment>
  <w:comment w:id="20" w:author="Maarja-Liis Lall - JUSTDIGI" w:date="2026-02-19T19:39:00Z" w:initials="MJ">
    <w:p w14:paraId="195DA82B" w14:textId="77777777" w:rsidR="007758D9" w:rsidRDefault="00B973C0" w:rsidP="007758D9">
      <w:pPr>
        <w:pStyle w:val="Kommentaaritekst"/>
      </w:pPr>
      <w:r>
        <w:annotationRef/>
      </w:r>
      <w:r w:rsidR="007758D9">
        <w:t>Läbivalt kõik loetelud üle vaadata eelnõus. Samas kui on üks punkt, mis on üldine "muud ..", siis see ikka lõppu.</w:t>
      </w:r>
    </w:p>
  </w:comment>
  <w:comment w:id="21" w:author="Maarja-Liis Lall - JUSTDIGI" w:date="2026-02-19T19:37:00Z" w:initials="MJ">
    <w:p w14:paraId="0DC0FC82" w14:textId="77777777" w:rsidR="007758D9" w:rsidRDefault="00B973C0" w:rsidP="007758D9">
      <w:pPr>
        <w:pStyle w:val="Kommentaaritekst"/>
      </w:pPr>
      <w:r>
        <w:annotationRef/>
      </w:r>
      <w:r w:rsidR="007758D9">
        <w:t>Paragrahv 17 räägib uurimistööst ja § 17 lg 5 määruses ka ei ole aruannet märgitud. Samuti, miks mitmust kasutatud. Palume selgitada seletuskirjas.</w:t>
      </w:r>
    </w:p>
  </w:comment>
  <w:comment w:id="22" w:author="Maarja-Liis Lall - JUSTDIGI" w:date="2026-02-16T17:16:00Z" w:initials="MJ">
    <w:p w14:paraId="300D65B4" w14:textId="77777777" w:rsidR="007758D9" w:rsidRDefault="00B973C0" w:rsidP="007758D9">
      <w:pPr>
        <w:pStyle w:val="Kommentaaritekst"/>
      </w:pPr>
      <w:r>
        <w:annotationRef/>
      </w:r>
      <w:r w:rsidR="007758D9">
        <w:t>See on ebamäärane, palume täpsustada normis või seletuskirjas, mis õigusakti silmas peetakse.</w:t>
      </w:r>
    </w:p>
  </w:comment>
  <w:comment w:id="24" w:author="Maarja-Liis Lall - JUSTDIGI" w:date="2026-02-17T18:46:00Z" w:initials="MJ">
    <w:p w14:paraId="4BF3143A" w14:textId="77777777" w:rsidR="007758D9" w:rsidRDefault="00B973C0" w:rsidP="007758D9">
      <w:pPr>
        <w:pStyle w:val="Kommentaaritekst"/>
      </w:pPr>
      <w:r>
        <w:annotationRef/>
      </w:r>
      <w:r w:rsidR="007758D9">
        <w:t>Selgem oleks lg 1 osas täiendusvormel ja lg 2 osas tekstiosa välja jätmise vormel.</w:t>
      </w:r>
    </w:p>
  </w:comment>
  <w:comment w:id="25" w:author="Maarja-Liis Lall - JUSTDIGI" w:date="2026-02-16T17:17:00Z" w:initials="MJ">
    <w:p w14:paraId="64F97319" w14:textId="77777777" w:rsidR="007758D9" w:rsidRDefault="00B973C0" w:rsidP="007758D9">
      <w:pPr>
        <w:pStyle w:val="Kommentaaritekst"/>
      </w:pPr>
      <w:r>
        <w:annotationRef/>
      </w:r>
      <w:r w:rsidR="007758D9">
        <w:t>See on ebamäärane, palume täpsustada normis või seletuskirjas, mis õigusakte ja nõudeid silmas peetakse.</w:t>
      </w:r>
    </w:p>
  </w:comment>
  <w:comment w:id="26" w:author="Maarja-Liis Lall - JUSTDIGI" w:date="2026-02-20T11:50:00Z" w:initials="MJ">
    <w:p w14:paraId="73A8A7E3" w14:textId="77777777" w:rsidR="007758D9" w:rsidRDefault="00B973C0" w:rsidP="007758D9">
      <w:pPr>
        <w:pStyle w:val="Kommentaaritekst"/>
      </w:pPr>
      <w:r>
        <w:annotationRef/>
      </w:r>
      <w:r w:rsidR="007758D9">
        <w:t>Ei ole arusaadav, kas ja miks see sõna vajalik? Siis tuleks ka selgitada, et mis andmeid siis veel peale alltoodu peaks/võiks kanda loale.</w:t>
      </w:r>
    </w:p>
  </w:comment>
  <w:comment w:id="27" w:author="Maarja-Liis Lall - JUSTDIGI" w:date="2026-02-20T13:19:00Z" w:initials="MJ">
    <w:p w14:paraId="108D32CD" w14:textId="77777777" w:rsidR="007758D9" w:rsidRDefault="00B973C0" w:rsidP="007758D9">
      <w:pPr>
        <w:pStyle w:val="Kommentaaritekst"/>
      </w:pPr>
      <w:r>
        <w:annotationRef/>
      </w:r>
      <w:r w:rsidR="007758D9">
        <w:t>Juhime tähelepanu, et teistes loeteludes on kasutatud ka "asjakohased andmed".</w:t>
      </w:r>
    </w:p>
  </w:comment>
  <w:comment w:id="28" w:author="Maarja-Liis Lall - JUSTDIGI" w:date="1900-01-01T00:00:00Z" w:initials="MJ">
    <w:p w14:paraId="7E28842C" w14:textId="77777777" w:rsidR="007758D9" w:rsidRDefault="00B973C0" w:rsidP="007758D9">
      <w:pPr>
        <w:pStyle w:val="Kommentaaritekst"/>
      </w:pPr>
      <w:r>
        <w:annotationRef/>
      </w:r>
      <w:r w:rsidR="007758D9">
        <w:t>Palume kaaluda lisada p-na 1.1, et mitte muuta järjekorda.</w:t>
      </w:r>
    </w:p>
  </w:comment>
  <w:comment w:id="29" w:author="Maarja-Liis Lall - JUSTDIGI" w:date="2026-02-17T18:55:00Z" w:initials="MJ">
    <w:p w14:paraId="12A3F94E" w14:textId="77777777" w:rsidR="007758D9" w:rsidRDefault="00B973C0" w:rsidP="007758D9">
      <w:pPr>
        <w:pStyle w:val="Kommentaaritekst"/>
      </w:pPr>
      <w:r>
        <w:annotationRef/>
      </w:r>
      <w:r w:rsidR="007758D9">
        <w:t>Juhime tähelepanu, et teatist pole mujal lõigetes ega pealkirjas mainitud.</w:t>
      </w:r>
    </w:p>
  </w:comment>
  <w:comment w:id="30" w:author="Maarja-Liis Lall - JUSTDIGI" w:date="2026-02-20T12:00:00Z" w:initials="MJ">
    <w:p w14:paraId="72D7E18A" w14:textId="77777777" w:rsidR="007758D9" w:rsidRDefault="00B973C0" w:rsidP="007758D9">
      <w:pPr>
        <w:pStyle w:val="Kommentaaritekst"/>
      </w:pPr>
      <w:r>
        <w:annotationRef/>
      </w:r>
      <w:r w:rsidR="007758D9">
        <w:t>Palume siin ka vaadata, et ei oleks mõjuva põhjuseta numeratsiooni muudetud. Võimalus kasutada ülamärgetega punkte, et säilitada varasemate punktide numeratsiooni.</w:t>
      </w:r>
    </w:p>
  </w:comment>
  <w:comment w:id="31" w:author="Maarja-Liis Lall - JUSTDIGI" w:date="2026-02-20T12:24:00Z" w:initials="MJ">
    <w:p w14:paraId="53A35854" w14:textId="77777777" w:rsidR="007758D9" w:rsidRDefault="00B973C0" w:rsidP="007758D9">
      <w:pPr>
        <w:pStyle w:val="Kommentaaritekst"/>
      </w:pPr>
      <w:r>
        <w:annotationRef/>
      </w:r>
      <w:r w:rsidR="007758D9">
        <w:t>Tavapäraselt on menetluslikud keeldumise alused lahendatud normitehniliselt selliselt, et pannakse paragrahvi kirja keeldumise alus ja eraldi paragrahvi see, et kui puuduseid on võimalik kõrvaldada, tuleb selleks anda mõistlik tähtaeg. Muidu on need punktid lohisevad ja ebaselged.</w:t>
      </w:r>
    </w:p>
  </w:comment>
  <w:comment w:id="32" w:author="Maarja-Liis Lall - JUSTDIGI" w:date="2026-02-20T12:33:00Z" w:initials="MJ">
    <w:p w14:paraId="303474CF" w14:textId="77777777" w:rsidR="007758D9" w:rsidRDefault="00B973C0" w:rsidP="007758D9">
      <w:pPr>
        <w:pStyle w:val="Kommentaaritekst"/>
      </w:pPr>
      <w:r>
        <w:annotationRef/>
      </w:r>
      <w:r w:rsidR="007758D9">
        <w:t>Kas siin ei peaks olema ka  väikesüsteemi?</w:t>
      </w:r>
    </w:p>
  </w:comment>
  <w:comment w:id="33" w:author="Maarja-Liis Lall - JUSTDIGI" w:date="2026-02-20T12:36:00Z" w:initials="MJ">
    <w:p w14:paraId="48FC1C4F" w14:textId="77777777" w:rsidR="007758D9" w:rsidRDefault="00B973C0" w:rsidP="007758D9">
      <w:pPr>
        <w:pStyle w:val="Kommentaaritekst"/>
      </w:pPr>
      <w:r>
        <w:annotationRef/>
      </w:r>
      <w:r w:rsidR="007758D9">
        <w:t>Kas siin ei oleks lihtsam kirjutada "projekteerimine" välja, mitte panna pikka viidet?</w:t>
      </w:r>
    </w:p>
  </w:comment>
  <w:comment w:id="34" w:author="Maarja-Liis Lall - JUSTDIGI" w:date="2026-02-21T10:38:00Z" w:initials="MJ">
    <w:p w14:paraId="39E7C069" w14:textId="2A3D61A4" w:rsidR="007758D9" w:rsidRDefault="00B973C0" w:rsidP="007758D9">
      <w:pPr>
        <w:pStyle w:val="Kommentaaritekst"/>
      </w:pPr>
      <w:r>
        <w:annotationRef/>
      </w:r>
      <w:r w:rsidR="007758D9">
        <w:t>Kas siin ei peaks olema ka  väikesüsteemi?</w:t>
      </w:r>
    </w:p>
  </w:comment>
  <w:comment w:id="35" w:author="Maarja-Liis Lall - JUSTDIGI" w:date="2026-02-21T10:42:00Z" w:initials="MJ">
    <w:p w14:paraId="4499A71F" w14:textId="77777777" w:rsidR="007758D9" w:rsidRDefault="00B973C0" w:rsidP="007758D9">
      <w:pPr>
        <w:pStyle w:val="Kommentaaritekst"/>
      </w:pPr>
      <w:r>
        <w:annotationRef/>
      </w:r>
      <w:r w:rsidR="007758D9">
        <w:t>Projekteerimistingimused võivad olla 10 aastat vanad enne ehituse lõppu. Palume selgitada, kas projekteerimistingimuste aegumine mõjutab juba alustatud ehitamist.</w:t>
      </w:r>
    </w:p>
  </w:comment>
  <w:comment w:id="36" w:author="Maarja-Liis Lall - JUSTDIGI" w:date="2026-02-20T12:47:00Z" w:initials="MJ">
    <w:p w14:paraId="5179F386" w14:textId="77777777" w:rsidR="007758D9" w:rsidRDefault="00B973C0" w:rsidP="007758D9">
      <w:pPr>
        <w:pStyle w:val="Kommentaaritekst"/>
      </w:pPr>
      <w:r>
        <w:annotationRef/>
      </w:r>
      <w:r w:rsidR="007758D9">
        <w:t>Palume kaaluda p 3 kehtetuks tunnistada ja teised muutmisvormelitena teha, et ei muutuks numeratsioon.</w:t>
      </w:r>
    </w:p>
  </w:comment>
  <w:comment w:id="37" w:author="Maarja-Liis Lall - JUSTDIGI" w:date="2026-02-20T12:49:00Z" w:initials="MJ">
    <w:p w14:paraId="78258B06" w14:textId="77777777" w:rsidR="007758D9" w:rsidRDefault="00B973C0" w:rsidP="007758D9">
      <w:pPr>
        <w:pStyle w:val="Kommentaaritekst"/>
      </w:pPr>
      <w:r>
        <w:annotationRef/>
      </w:r>
      <w:r w:rsidR="007758D9">
        <w:t>Palume vaadata üle, kas siia ja pealkirja jääb ikka "ehitusluba"?</w:t>
      </w:r>
    </w:p>
  </w:comment>
  <w:comment w:id="39" w:author="Maarja-Liis Lall - JUSTDIGI" w:date="2026-02-21T10:41:00Z" w:initials="MJ">
    <w:p w14:paraId="3D6BBFE7" w14:textId="77777777" w:rsidR="007758D9" w:rsidRDefault="00B973C0" w:rsidP="007758D9">
      <w:pPr>
        <w:pStyle w:val="Kommentaaritekst"/>
      </w:pPr>
      <w:r>
        <w:annotationRef/>
      </w:r>
      <w:r w:rsidR="007758D9">
        <w:t>Väikesüsteemil, üksikrajatisel ei pruugi olla ehitusprojekti, vaid ehituskava. Kas seda ei peaks siin reguleerima? Kui ei, palume selgitada seletuskirjas.</w:t>
      </w:r>
    </w:p>
  </w:comment>
  <w:comment w:id="42" w:author="Maarja-Liis Lall - JUSTDIGI" w:date="2026-02-20T15:22:00Z" w:initials="MJ">
    <w:p w14:paraId="4CA171BC" w14:textId="77777777" w:rsidR="007758D9" w:rsidRDefault="00B973C0" w:rsidP="007758D9">
      <w:pPr>
        <w:pStyle w:val="Kommentaaritekst"/>
      </w:pPr>
      <w:r>
        <w:annotationRef/>
      </w:r>
      <w:r w:rsidR="007758D9">
        <w:t>Palume vaadata üle lõigete järjestus. Kas lg 5 ei sobiks paremini üldse pärast lg 6?</w:t>
      </w:r>
    </w:p>
  </w:comment>
  <w:comment w:id="45" w:author="Maarja-Liis Lall - JUSTDIGI" w:date="2026-02-20T15:37:00Z" w:initials="MJ">
    <w:p w14:paraId="5D0701FB" w14:textId="77777777" w:rsidR="007758D9" w:rsidRDefault="00B973C0" w:rsidP="007758D9">
      <w:pPr>
        <w:pStyle w:val="Kommentaaritekst"/>
      </w:pPr>
      <w:r>
        <w:annotationRef/>
      </w:r>
      <w:r w:rsidR="007758D9">
        <w:t>Palume vaadata üle, et kas lg 8 olukord ei kata juba lg-ga 7. Kas siin on eraldi vajadus selleks?</w:t>
      </w:r>
    </w:p>
  </w:comment>
  <w:comment w:id="47" w:author="Maarja-Liis Lall - JUSTDIGI" w:date="2026-02-20T15:41:00Z" w:initials="MJ">
    <w:p w14:paraId="0E6B41B3" w14:textId="77777777" w:rsidR="00216478" w:rsidRDefault="00B973C0" w:rsidP="00216478">
      <w:pPr>
        <w:pStyle w:val="Kommentaaritekst"/>
      </w:pPr>
      <w:r>
        <w:annotationRef/>
      </w:r>
      <w:r w:rsidR="00216478">
        <w:t>Palume kaaluda, kas siin oleks selgem ja parem see ära siduda varasema regulatsiooniga, st et MaRu ei tee seda ju tühjast kohast, vaid ikkagi kasutusteatise pinnalt?</w:t>
      </w:r>
    </w:p>
    <w:p w14:paraId="43C432B7" w14:textId="77777777" w:rsidR="00216478" w:rsidRDefault="00216478" w:rsidP="00216478">
      <w:pPr>
        <w:pStyle w:val="Kommentaaritekst"/>
      </w:pPr>
    </w:p>
    <w:p w14:paraId="58DA6348" w14:textId="77777777" w:rsidR="00216478" w:rsidRDefault="00216478" w:rsidP="00216478">
      <w:pPr>
        <w:pStyle w:val="Kommentaaritekst"/>
      </w:pPr>
      <w:r>
        <w:t>Seletuskirjast lugedes, kas oleks selgem: Kui maaparandussüsteemi kasutamiseks on vaja seada täiendavaid tingimusi, võib Maa- ja Ruumiamet anda maaparandussüsteemi kasutusloa (edaspidi ka </w:t>
      </w:r>
      <w:r>
        <w:rPr>
          <w:i/>
          <w:iCs/>
        </w:rPr>
        <w:t>kasutusluba</w:t>
      </w:r>
      <w:r>
        <w:t>), milles on esitatud maaparandussüsteemi kasutamise täpsemad tingimused. Midagi sellist?</w:t>
      </w:r>
    </w:p>
    <w:p w14:paraId="4D1FA1F7" w14:textId="77777777" w:rsidR="00216478" w:rsidRDefault="00216478" w:rsidP="00216478">
      <w:pPr>
        <w:pStyle w:val="Kommentaaritekst"/>
      </w:pPr>
    </w:p>
    <w:p w14:paraId="51954E48" w14:textId="77777777" w:rsidR="00216478" w:rsidRDefault="00216478" w:rsidP="00216478">
      <w:pPr>
        <w:pStyle w:val="Kommentaaritekst"/>
      </w:pPr>
      <w:r>
        <w:t xml:space="preserve">Meie jaoks jääb selgusetuks, et millal vaadata seda lg 9 ja millal siis § 31. Kas selgem ei oleks lg 9 ja 10 kuidagi üldse § 31 või 31.1 panna. </w:t>
      </w:r>
    </w:p>
    <w:p w14:paraId="67E8F9EB" w14:textId="77777777" w:rsidR="00216478" w:rsidRDefault="00216478" w:rsidP="00216478">
      <w:pPr>
        <w:pStyle w:val="Kommentaaritekst"/>
      </w:pPr>
    </w:p>
    <w:p w14:paraId="2DF4E149" w14:textId="77777777" w:rsidR="00216478" w:rsidRDefault="00216478" w:rsidP="00216478">
      <w:pPr>
        <w:pStyle w:val="Kommentaaritekst"/>
      </w:pPr>
      <w:r>
        <w:t>Palve, soovitus vaadata üle see terviktekst ja kas lugejale ka loogiline leida sätteid üles. Praegu on justkui kasutusloa lühend kuskil teatamise paragrahvi viimastes lõigetes. Äkki oleks loogilisem kasutusloaga seonduv § 31 jätta ja tõsta.</w:t>
      </w:r>
    </w:p>
  </w:comment>
  <w:comment w:id="46" w:author="Maarja-Liis Lall - JUSTDIGI" w:date="2026-02-20T16:41:00Z" w:initials="MJ">
    <w:p w14:paraId="42058244" w14:textId="7E4CAF32" w:rsidR="007758D9" w:rsidRDefault="00B973C0" w:rsidP="007758D9">
      <w:pPr>
        <w:pStyle w:val="Kommentaaritekst"/>
      </w:pPr>
      <w:r>
        <w:annotationRef/>
      </w:r>
      <w:r w:rsidR="007758D9">
        <w:t>Selle kasutusteatise-kasutusloa regulatsiooniga on siin suurem ebaselgus.</w:t>
      </w:r>
    </w:p>
    <w:p w14:paraId="68633D1F" w14:textId="77777777" w:rsidR="007758D9" w:rsidRDefault="007758D9" w:rsidP="007758D9">
      <w:pPr>
        <w:pStyle w:val="Kommentaaritekst"/>
      </w:pPr>
    </w:p>
    <w:p w14:paraId="422CC6F9" w14:textId="77777777" w:rsidR="007758D9" w:rsidRDefault="007758D9" w:rsidP="007758D9">
      <w:pPr>
        <w:pStyle w:val="Kommentaaritekst"/>
      </w:pPr>
      <w:r>
        <w:t>Arusaadav, et soov on halduskoormust vähendada, et inimene ei pea eraldi taotlust esitama. Samas peab ikkagi olema kirjas see, millal, mis tingimuste täitudes ja kuidas muutub kasutusteatise menetlus kasutusloa menetluseks, sest need on erinevad menetlused, erinevate õiguste ja kohustustega.  Samuti peaks olema kirjas see, et kuidas teavitatakse isikut, et nüüd on see muutunud kasutusloa menetluseks, mille tingimused, õigused, kohustused on teised kui kasutusteatise menetlus.</w:t>
      </w:r>
    </w:p>
    <w:p w14:paraId="4ADA09D6" w14:textId="77777777" w:rsidR="007758D9" w:rsidRDefault="007758D9" w:rsidP="007758D9">
      <w:pPr>
        <w:pStyle w:val="Kommentaaritekst"/>
      </w:pPr>
    </w:p>
    <w:p w14:paraId="29B8263E" w14:textId="77777777" w:rsidR="007758D9" w:rsidRDefault="007758D9" w:rsidP="007758D9">
      <w:pPr>
        <w:pStyle w:val="Kommentaaritekst"/>
      </w:pPr>
      <w:r>
        <w:t xml:space="preserve">Seega peaks eelnõusse saama kirja täpsemad tingimused seoses sellega. Lisaks peaks olema eelnõus ammendav loetelu, millistel puhkudel kasutusteatise menetluses saab kasutusloa menetlus. </w:t>
      </w:r>
    </w:p>
    <w:p w14:paraId="189FE7A7" w14:textId="77777777" w:rsidR="007758D9" w:rsidRDefault="007758D9" w:rsidP="007758D9">
      <w:pPr>
        <w:pStyle w:val="Kommentaaritekst"/>
      </w:pPr>
    </w:p>
    <w:p w14:paraId="12373034" w14:textId="77777777" w:rsidR="007758D9" w:rsidRDefault="007758D9" w:rsidP="007758D9">
      <w:pPr>
        <w:pStyle w:val="Kommentaaritekst"/>
      </w:pPr>
      <w:r>
        <w:t>Kõik see tuleb haldusmenetluse üldpõhimõtteid järgides lahti mõtestada ja korrektselt ning selgelt eelnõusse kirjutada.</w:t>
      </w:r>
    </w:p>
  </w:comment>
  <w:comment w:id="50" w:author="Maarja-Liis Lall - JUSTDIGI" w:date="2026-02-20T16:10:00Z" w:initials="MJ">
    <w:p w14:paraId="1EF20D22" w14:textId="4C665A87" w:rsidR="00B973C0" w:rsidRDefault="00B973C0">
      <w:r>
        <w:annotationRef/>
      </w:r>
      <w:r w:rsidRPr="132EAA23">
        <w:t>Normitehniliselt ei tundu arusaadav luua uus § 31.1., kui § 31 jääb üksnes 2 lühikest lõiget; seega palume kaaluda võimalust §-s 31.1 kavandatu lisada § 31, täiendades sätte pealkirja, jättes varasemad reeglid sama numeratsiooniga.</w:t>
      </w:r>
    </w:p>
    <w:p w14:paraId="1703B00C" w14:textId="2B2579BB" w:rsidR="00B973C0" w:rsidRDefault="00B973C0"/>
    <w:p w14:paraId="16523351" w14:textId="3E546D6B" w:rsidR="00B973C0" w:rsidRDefault="00B973C0">
      <w:r w:rsidRPr="6D6AEEFB">
        <w:t>Palume alati vältida ka volitusnormide asukoha muutmist. See peaks toimuma ainult väga mõjuval põhjusel.</w:t>
      </w:r>
    </w:p>
  </w:comment>
  <w:comment w:id="53" w:author="Maarja-Liis Lall - JUSTDIGI" w:date="2026-02-20T16:19:00Z" w:initials="MJ">
    <w:p w14:paraId="7A79E2EB" w14:textId="77777777" w:rsidR="00216478" w:rsidRDefault="00B973C0" w:rsidP="00216478">
      <w:pPr>
        <w:pStyle w:val="Kommentaaritekst"/>
      </w:pPr>
      <w:r>
        <w:annotationRef/>
      </w:r>
      <w:r w:rsidR="00216478">
        <w:t>Varasem praktika on olnud see, et keeldumise alus on see, et midagi ei vasta nõuetele. See, et kas kõrvaldavate puuduste jaoks peaks andma enne keeldumist tähtaja ja palju jne, on eraldi regulatsioon.</w:t>
      </w:r>
    </w:p>
  </w:comment>
  <w:comment w:id="54" w:author="Maarja-Liis Lall - JUSTDIGI" w:date="2026-02-20T16:15:00Z" w:initials="MJ">
    <w:p w14:paraId="48A49331" w14:textId="77777777" w:rsidR="00216478" w:rsidRDefault="00B973C0" w:rsidP="00216478">
      <w:pPr>
        <w:pStyle w:val="Kommentaaritekst"/>
      </w:pPr>
      <w:r>
        <w:annotationRef/>
      </w:r>
      <w:r w:rsidR="00216478">
        <w:t>Linke ei panda eelnõusse. Lingid lisab RT.</w:t>
      </w:r>
    </w:p>
  </w:comment>
  <w:comment w:id="60" w:author="Maarja-Liis Lall - JUSTDIGI" w:date="2026-02-20T16:49:00Z" w:initials="MJ">
    <w:p w14:paraId="393E2E3A" w14:textId="77777777" w:rsidR="00216478" w:rsidRDefault="00B973C0" w:rsidP="00216478">
      <w:pPr>
        <w:pStyle w:val="Kommentaaritekst"/>
      </w:pPr>
      <w:r>
        <w:annotationRef/>
      </w:r>
      <w:r w:rsidR="00216478">
        <w:t>Palume vaadata üle, kas üksikrajatisele pole vaja erandit.</w:t>
      </w:r>
    </w:p>
  </w:comment>
  <w:comment w:id="65" w:author="Maarja-Liis Lall - JUSTDIGI" w:date="2026-02-18T14:46:00Z" w:initials="MJ">
    <w:p w14:paraId="3489BBCA" w14:textId="77777777" w:rsidR="00216478" w:rsidRDefault="00B973C0" w:rsidP="00216478">
      <w:pPr>
        <w:pStyle w:val="Kommentaaritekst"/>
      </w:pPr>
      <w:r>
        <w:annotationRef/>
      </w:r>
      <w:r w:rsidR="00216478">
        <w:t>Selguse huvides võiks vormistada asendusvormelina, et oleks näha, et "koostatakse" asendatakse "võib koostada".</w:t>
      </w:r>
    </w:p>
  </w:comment>
  <w:comment w:id="66" w:author="Maarja-Liis Lall - JUSTDIGI" w:date="1900-01-01T00:00:00Z" w:initials="MJ">
    <w:p w14:paraId="638E477E" w14:textId="77777777" w:rsidR="00216478" w:rsidRDefault="00B973C0" w:rsidP="00216478">
      <w:pPr>
        <w:pStyle w:val="Kommentaaritekst"/>
      </w:pPr>
      <w:r>
        <w:annotationRef/>
      </w:r>
      <w:r w:rsidR="00216478">
        <w:t>Palume muudatused lõigetes 4-5 vormistada eraldi muutmispunktina, sest vahepeal ka paragrahvi täiendamine lõikega 6.1, mis tähendab, et muudatused pole järjestikused.</w:t>
      </w:r>
    </w:p>
  </w:comment>
  <w:comment w:id="67" w:author="Maarja-Liis Lall - JUSTDIGI" w:date="2026-02-23T09:19:00Z" w:initials="MJ">
    <w:p w14:paraId="6861A86C" w14:textId="77777777" w:rsidR="00216478" w:rsidRDefault="00B973C0" w:rsidP="00216478">
      <w:pPr>
        <w:pStyle w:val="Kommentaaritekst"/>
      </w:pPr>
      <w:r>
        <w:annotationRef/>
      </w:r>
      <w:r w:rsidR="00216478">
        <w:t>Palume mõelda, kas § 44 lg 2 ei ole vaja sama täpsustust kasutada (et tegevuskavas ettenähtud ulatuses)? Võiks seletuskirjas välja tuua, et miks on erinevalt sõnastatud.</w:t>
      </w:r>
    </w:p>
  </w:comment>
  <w:comment w:id="68" w:author="Maarja-Liis Lall - JUSTDIGI" w:date="2026-02-25T16:24:00Z" w:initials="MJ">
    <w:p w14:paraId="0922862F" w14:textId="77777777" w:rsidR="00216478" w:rsidRDefault="00B973C0" w:rsidP="00216478">
      <w:pPr>
        <w:pStyle w:val="Kommentaaritekst"/>
      </w:pPr>
      <w:r>
        <w:annotationRef/>
      </w:r>
      <w:r w:rsidR="00216478">
        <w:t>Nende lõigete osas tekkis küsimusi, aga seletuskiri ainult kordab olemasolevat sätet, seega ei ole võimalik ka seletuskirjast aru saada. Palume täita HÕNTE nõuded:</w:t>
      </w:r>
    </w:p>
    <w:p w14:paraId="0C826237" w14:textId="77777777" w:rsidR="00216478" w:rsidRDefault="00216478" w:rsidP="00216478">
      <w:pPr>
        <w:pStyle w:val="Kommentaaritekst"/>
      </w:pPr>
    </w:p>
    <w:p w14:paraId="00FE80BF" w14:textId="77777777" w:rsidR="00216478" w:rsidRDefault="00216478" w:rsidP="00216478">
      <w:pPr>
        <w:pStyle w:val="Kommentaaritekst"/>
      </w:pPr>
      <w:r>
        <w:t>  3) selgitatakse, miks on eelnõu objektiks olevaid suhteid vaja reguleerida või miks senine regulatsioon vajab muutmist;</w:t>
      </w:r>
    </w:p>
    <w:p w14:paraId="3E9DCBAB" w14:textId="77777777" w:rsidR="00216478" w:rsidRDefault="00216478" w:rsidP="00216478">
      <w:pPr>
        <w:pStyle w:val="Kommentaaritekst"/>
      </w:pPr>
      <w:r>
        <w:t>  4) selgitatakse kavandatava paragrahvi, lõike ja punkti sisu;</w:t>
      </w:r>
    </w:p>
    <w:p w14:paraId="469B4660" w14:textId="77777777" w:rsidR="00216478" w:rsidRDefault="00216478" w:rsidP="00216478">
      <w:pPr>
        <w:pStyle w:val="Kommentaaritekst"/>
      </w:pPr>
    </w:p>
    <w:p w14:paraId="52C90FEF" w14:textId="77777777" w:rsidR="00216478" w:rsidRDefault="00216478" w:rsidP="00216478">
      <w:pPr>
        <w:pStyle w:val="Kommentaaritekst"/>
      </w:pPr>
      <w:r>
        <w:t>(HÕNTE § 43 lg 1 p 3-4).</w:t>
      </w:r>
    </w:p>
  </w:comment>
  <w:comment w:id="69" w:author="Maarja-Liis Lall - JUSTDIGI" w:date="2026-02-25T16:00:00Z" w:initials="MJ">
    <w:p w14:paraId="568C3C0F" w14:textId="77777777" w:rsidR="00216478" w:rsidRDefault="00B973C0" w:rsidP="00216478">
      <w:pPr>
        <w:pStyle w:val="Kommentaaritekst"/>
      </w:pPr>
      <w:r>
        <w:annotationRef/>
      </w:r>
      <w:r w:rsidR="00216478">
        <w:t>Palume mõelda, kas üksikrajatise puhul pole vaja.</w:t>
      </w:r>
    </w:p>
  </w:comment>
  <w:comment w:id="72" w:author="Maarja-Liis Lall - JUSTDIGI" w:date="2026-02-25T16:10:00Z" w:initials="MJ">
    <w:p w14:paraId="3D9BB8CE" w14:textId="77777777" w:rsidR="00216478" w:rsidRDefault="00B973C0" w:rsidP="00216478">
      <w:pPr>
        <w:pStyle w:val="Kommentaaritekst"/>
      </w:pPr>
      <w:r>
        <w:annotationRef/>
      </w:r>
      <w:r w:rsidR="00216478">
        <w:t>Kuna lg 3 loetelu on lahtine ("eelkõige"), siis peaks reguleerima ka muu puhul tähtaja?</w:t>
      </w:r>
    </w:p>
  </w:comment>
  <w:comment w:id="81" w:author="Maarja-Liis Lall - JUSTDIGI" w:date="2026-02-25T16:25:00Z" w:initials="MJ">
    <w:p w14:paraId="1C534A33" w14:textId="77777777" w:rsidR="00216478" w:rsidRDefault="00B973C0" w:rsidP="00216478">
      <w:pPr>
        <w:pStyle w:val="Kommentaaritekst"/>
      </w:pPr>
      <w:r>
        <w:annotationRef/>
      </w:r>
      <w:r w:rsidR="00216478">
        <w:t>Mida siis veel? Norm peaks olema selge ja konkreetne.</w:t>
      </w:r>
    </w:p>
  </w:comment>
  <w:comment w:id="82" w:author="Maarja-Liis Lall - JUSTDIGI" w:date="2026-02-25T16:23:00Z" w:initials="MJ">
    <w:p w14:paraId="63A07840" w14:textId="77777777" w:rsidR="00216478" w:rsidRDefault="00B973C0" w:rsidP="00216478">
      <w:pPr>
        <w:pStyle w:val="Kommentaaritekst"/>
      </w:pPr>
      <w:r>
        <w:annotationRef/>
      </w:r>
      <w:r w:rsidR="00216478">
        <w:t>Muudatusi milles? Palume normi täpsustada,</w:t>
      </w:r>
    </w:p>
  </w:comment>
  <w:comment w:id="85" w:author="Maarja-Liis Lall - JUSTDIGI" w:date="2026-02-25T16:22:00Z" w:initials="MJ">
    <w:p w14:paraId="36042557" w14:textId="77777777" w:rsidR="00216478" w:rsidRDefault="00B973C0" w:rsidP="00216478">
      <w:pPr>
        <w:pStyle w:val="Kommentaaritekst"/>
      </w:pPr>
      <w:r>
        <w:annotationRef/>
      </w:r>
      <w:r w:rsidR="00216478">
        <w:t>Miks on eraldi, et kooskõlastamine või arvamuse andmine? Seletuskirjas pole ka seda selgitatud, et kuidas see erineb, kas MaRu otsustab, et kummaks ta saadab või otsustab adressaat et kumma ta annab või kas üks välistab teist.</w:t>
      </w:r>
    </w:p>
  </w:comment>
  <w:comment w:id="86" w:author="Maarja-Liis Lall - JUSTDIGI" w:date="2026-02-25T16:19:00Z" w:initials="MJ">
    <w:p w14:paraId="0DB3DC3E" w14:textId="77777777" w:rsidR="00216478" w:rsidRDefault="00B973C0" w:rsidP="00216478">
      <w:pPr>
        <w:pStyle w:val="Kommentaaritekst"/>
      </w:pPr>
      <w:r>
        <w:annotationRef/>
      </w:r>
      <w:r w:rsidR="00216478">
        <w:t>Palume kaaluda selguse huvides viidata, et lg 7 alusel kooskõlastamiseks saatmise puhul.</w:t>
      </w:r>
    </w:p>
  </w:comment>
  <w:comment w:id="87" w:author="Maarja-Liis Lall - JUSTDIGI" w:date="2026-02-25T16:22:00Z" w:initials="MJ">
    <w:p w14:paraId="7D76A395" w14:textId="77777777" w:rsidR="00216478" w:rsidRDefault="00B973C0" w:rsidP="00216478">
      <w:pPr>
        <w:pStyle w:val="Kommentaaritekst"/>
      </w:pPr>
      <w:r>
        <w:annotationRef/>
      </w:r>
      <w:r w:rsidR="00216478">
        <w:t>Siin ka ebaselge, mis on kooskõlastus vs arvamus.</w:t>
      </w:r>
    </w:p>
  </w:comment>
  <w:comment w:id="88" w:author="Maarja-Liis Lall - JUSTDIGI" w:date="2026-02-25T16:25:00Z" w:initials="MJ">
    <w:p w14:paraId="11BC18E4" w14:textId="77777777" w:rsidR="00216478" w:rsidRDefault="00B973C0" w:rsidP="00216478">
      <w:pPr>
        <w:pStyle w:val="Kommentaaritekst"/>
      </w:pPr>
      <w:r>
        <w:annotationRef/>
      </w:r>
      <w:r w:rsidR="00216478">
        <w:t>Palume selgitada, miks p 1 ei ole siin.</w:t>
      </w:r>
    </w:p>
  </w:comment>
  <w:comment w:id="89" w:author="Maarja-Liis Lall - JUSTDIGI" w:date="1900-01-01T00:00:00Z" w:initials="MJ">
    <w:p w14:paraId="51410BF9" w14:textId="77777777" w:rsidR="00216478" w:rsidRDefault="00B973C0" w:rsidP="00216478">
      <w:pPr>
        <w:pStyle w:val="Kommentaaritekst"/>
      </w:pPr>
      <w:r>
        <w:annotationRef/>
      </w:r>
      <w:r w:rsidR="00216478">
        <w:t>Soovitame kõiki nõusolekuid ja nõusolekutest keeldumisi kvalifitseerida selgelt haldusaktidena, isegi kui nõusolekuid nimetada teatisteks. Vormiline nimetus ei muuda akti õiguslikku olemust. Seega ei ole üksnes lõike 4 punktides 2-5 sätestatud alused  haldusakti tunnustele vastavad, vaid ka lõigetes 3, 5 ja 6 antavad nõusolekud vastavad haldusakti tunnustele - need annavad isikule samuti õiguse tegevusega alustada.</w:t>
      </w:r>
    </w:p>
  </w:comment>
  <w:comment w:id="90" w:author="Maarja-Liis Lall - JUSTDIGI" w:date="1900-01-01T00:00:00Z" w:initials="MJ">
    <w:p w14:paraId="4F492FDD" w14:textId="77777777" w:rsidR="00216478" w:rsidRDefault="00B973C0" w:rsidP="00216478">
      <w:pPr>
        <w:pStyle w:val="Kommentaaritekst"/>
      </w:pPr>
      <w:r>
        <w:annotationRef/>
      </w:r>
      <w:r w:rsidR="00216478">
        <w:t>Ka see on haldusakt.</w:t>
      </w:r>
    </w:p>
  </w:comment>
  <w:comment w:id="91" w:author="Maarja-Liis Lall - JUSTDIGI" w:date="2026-02-25T16:33:00Z" w:initials="MJ">
    <w:p w14:paraId="2B7E65A4" w14:textId="77777777" w:rsidR="00216478" w:rsidRDefault="00B973C0" w:rsidP="00216478">
      <w:pPr>
        <w:pStyle w:val="Kommentaaritekst"/>
      </w:pPr>
      <w:r>
        <w:annotationRef/>
      </w:r>
      <w:r w:rsidR="00216478">
        <w:t>Nõusoleku andmine tingimusena on § 50.1 lg 1, mitte lg 10. lg 10 ütleb, et millal antakse nõusolek.</w:t>
      </w:r>
    </w:p>
  </w:comment>
  <w:comment w:id="92" w:author="Maarja-Liis Lall - JUSTDIGI" w:date="2026-02-25T16:35:00Z" w:initials="MJ">
    <w:p w14:paraId="68C3B25B" w14:textId="1A46C94D" w:rsidR="00216478" w:rsidRDefault="00B973C0" w:rsidP="00216478">
      <w:pPr>
        <w:pStyle w:val="Kommentaaritekst"/>
      </w:pPr>
      <w:r>
        <w:annotationRef/>
      </w:r>
      <w:r w:rsidR="00216478">
        <w:t>Sama märkus, mis eelmine.</w:t>
      </w:r>
    </w:p>
  </w:comment>
  <w:comment w:id="94" w:author="Maarja-Liis Lall - JUSTDIGI" w:date="2026-02-25T16:38:00Z" w:initials="MJ">
    <w:p w14:paraId="034ADA53" w14:textId="77777777" w:rsidR="00216478" w:rsidRDefault="00B973C0" w:rsidP="00216478">
      <w:pPr>
        <w:pStyle w:val="Kommentaaritekst"/>
      </w:pPr>
      <w:r>
        <w:annotationRef/>
      </w:r>
      <w:r w:rsidR="00216478">
        <w:t>See punkt ei ole arusaadav, palume seda seletuskirjas selgitada.</w:t>
      </w:r>
    </w:p>
  </w:comment>
  <w:comment w:id="97" w:author="Maarja-Liis Lall - JUSTDIGI" w:date="2026-02-25T21:44:00Z" w:initials="MJ">
    <w:p w14:paraId="3052FA5C" w14:textId="77777777" w:rsidR="00216478" w:rsidRDefault="00B973C0" w:rsidP="00216478">
      <w:pPr>
        <w:pStyle w:val="Kommentaaritekst"/>
      </w:pPr>
      <w:r>
        <w:annotationRef/>
      </w:r>
      <w:r w:rsidR="00216478">
        <w:t>Palume vaadata üle, kas siin ei peaks olema mitte maaparandussüsteemi rekonstrueerimiseks? Lõige 2 räägib justkui tulevikus toimuvast rekonstrueerimisest ja lg 3 juba rekonstrueeritud. Palume seletuskirjas pikemalt selgitada seda lõiget ka.</w:t>
      </w:r>
    </w:p>
  </w:comment>
  <w:comment w:id="99" w:author="Maarja-Liis Lall - JUSTDIGI" w:date="2026-02-25T21:44:00Z" w:initials="MJ">
    <w:p w14:paraId="531614E4" w14:textId="77777777" w:rsidR="00216478" w:rsidRDefault="00B973C0" w:rsidP="00216478">
      <w:pPr>
        <w:pStyle w:val="Kommentaaritekst"/>
      </w:pPr>
      <w:r>
        <w:annotationRef/>
      </w:r>
      <w:r w:rsidR="00216478">
        <w:t>Palun täpsustage, mis muu ehitise.</w:t>
      </w:r>
    </w:p>
  </w:comment>
  <w:comment w:id="98" w:author="Maarja-Liis Lall - JUSTDIGI" w:date="2026-02-25T21:45:00Z" w:initials="MJ">
    <w:p w14:paraId="12A70C46" w14:textId="03389AA9" w:rsidR="00216478" w:rsidRDefault="00B973C0" w:rsidP="00216478">
      <w:pPr>
        <w:pStyle w:val="Kommentaaritekst"/>
      </w:pPr>
      <w:r>
        <w:annotationRef/>
      </w:r>
      <w:r w:rsidR="00216478">
        <w:t>Palume vaadata, et see lõige oleks ka eraldiseisvalt arusaadav, sest hetkel seda lugedes jääb selgusetuks, et mis olukorda see reguleerib.</w:t>
      </w:r>
    </w:p>
  </w:comment>
  <w:comment w:id="100" w:author="Maarja-Liis Lall - JUSTDIGI" w:date="2026-02-25T21:52:00Z" w:initials="MJ">
    <w:p w14:paraId="645A0BC1" w14:textId="77777777" w:rsidR="00216478" w:rsidRDefault="00B973C0" w:rsidP="00216478">
      <w:pPr>
        <w:pStyle w:val="Kommentaaritekst"/>
      </w:pPr>
      <w:r>
        <w:annotationRef/>
      </w:r>
      <w:r w:rsidR="00216478">
        <w:t>Kas omanikule kannab kulud? Palun vaadake see lause üle. Siin osaline kattuvus esimese lausega ja teine lause ei kõla loogiliselt.</w:t>
      </w:r>
    </w:p>
  </w:comment>
  <w:comment w:id="102" w:author="Maarja-Liis Lall - JUSTDIGI" w:date="2026-02-16T16:55:00Z" w:initials="MJ">
    <w:p w14:paraId="5BA7E8B8" w14:textId="77777777" w:rsidR="00216478" w:rsidRDefault="00B973C0" w:rsidP="00216478">
      <w:pPr>
        <w:pStyle w:val="Kommentaaritekst"/>
      </w:pPr>
      <w:r>
        <w:annotationRef/>
      </w:r>
      <w:r w:rsidR="00216478">
        <w:t>Kuivõrd MaaParS § 3 lg 3 kasutab sama lühendit, siis ehk oleks siin parem mingi muu lühend kasutusele võtta või kas siin üldse lühend vajalik on, sest "avatud eesvool" ei ole ju ise pikk. Samuti, kuna siin lõikes on "lisavett juhtiva isiku" mõiste, siis raskendab sulgudes osa lugemist ja mõistmist.</w:t>
      </w:r>
    </w:p>
  </w:comment>
  <w:comment w:id="104" w:author="Maarja-Liis Lall - JUSTDIGI" w:date="1900-01-01T00:00:00Z" w:initials="MJ">
    <w:p w14:paraId="33F245A4" w14:textId="77777777" w:rsidR="00216478" w:rsidRDefault="00B973C0" w:rsidP="00216478">
      <w:pPr>
        <w:pStyle w:val="Kommentaaritekst"/>
      </w:pPr>
      <w:r>
        <w:annotationRef/>
      </w:r>
      <w:r w:rsidR="00216478">
        <w:t>Palume vormistada lõige 4 eraldi muutmispunktina, sest vahepeal ka lg 5 muudatus, mis tähendab, et muudatused pole järjestikused.</w:t>
      </w:r>
    </w:p>
  </w:comment>
  <w:comment w:id="105" w:author="Maarja-Liis Lall - JUSTDIGI" w:date="2026-02-16T17:10:00Z" w:initials="MJ">
    <w:p w14:paraId="43297454" w14:textId="77777777" w:rsidR="00216478" w:rsidRDefault="00B973C0" w:rsidP="00216478">
      <w:pPr>
        <w:pStyle w:val="Kommentaaritekst"/>
      </w:pPr>
      <w:r>
        <w:annotationRef/>
      </w:r>
      <w:r w:rsidR="00216478">
        <w:t>Palume selgitada, miks üldisem termin, kui lg-s 10 on määrus. Parem kasutada siis juba "määruses".</w:t>
      </w:r>
    </w:p>
  </w:comment>
  <w:comment w:id="118" w:author="Maarja-Liis Lall - JUSTDIGI" w:date="2026-02-16T17:12:00Z" w:initials="MJ">
    <w:p w14:paraId="07BF23F2" w14:textId="77777777" w:rsidR="00216478" w:rsidRDefault="00B973C0" w:rsidP="00216478">
      <w:pPr>
        <w:pStyle w:val="Kommentaaritekst"/>
      </w:pPr>
      <w:r>
        <w:annotationRef/>
      </w:r>
      <w:r w:rsidR="00216478">
        <w:t>Palume selgitada, miks ei tehta sama muudatust § 92 lg-s 1?</w:t>
      </w:r>
    </w:p>
  </w:comment>
  <w:comment w:id="119" w:author="Maarja-Liis Lall - JUSTDIGI" w:date="2026-02-18T17:37:00Z" w:initials="MJ">
    <w:p w14:paraId="21853D0C" w14:textId="77777777" w:rsidR="00216478" w:rsidRDefault="00B973C0" w:rsidP="00216478">
      <w:pPr>
        <w:pStyle w:val="Kommentaaritekst"/>
      </w:pPr>
      <w:r>
        <w:annotationRef/>
      </w:r>
      <w:r w:rsidR="00216478">
        <w:t>Puuduolevad jutumärgid.</w:t>
      </w:r>
    </w:p>
  </w:comment>
  <w:comment w:id="121" w:author="Maarja-Liis Lall - JUSTDIGI" w:date="2026-02-16T17:17:00Z" w:initials="MJ">
    <w:p w14:paraId="64B438EC" w14:textId="77777777" w:rsidR="00216478" w:rsidRDefault="00B973C0" w:rsidP="00216478">
      <w:pPr>
        <w:pStyle w:val="Kommentaaritekst"/>
      </w:pPr>
      <w:r>
        <w:annotationRef/>
      </w:r>
      <w:r w:rsidR="00216478">
        <w:t>Ebamäärane, palume täpsustada normis või seletuskirjas, mis õigusakte silmas peetakse.</w:t>
      </w:r>
    </w:p>
  </w:comment>
  <w:comment w:id="122" w:author="Maarja-Liis Lall - JUSTDIGI" w:date="2026-02-13T15:11:00Z" w:initials="MJ">
    <w:p w14:paraId="5A8622D3" w14:textId="77777777" w:rsidR="00216478" w:rsidRDefault="00B973C0" w:rsidP="00216478">
      <w:pPr>
        <w:pStyle w:val="Kommentaaritekst"/>
      </w:pPr>
      <w:r>
        <w:annotationRef/>
      </w:r>
      <w:r w:rsidR="00216478">
        <w:t>Ei ole rasvaselt.</w:t>
      </w:r>
    </w:p>
  </w:comment>
  <w:comment w:id="123" w:author="Maarja-Liis Lall - JUSTDIGI" w:date="1900-01-01T00:00:00Z" w:initials="MJ">
    <w:p w14:paraId="16F1C3AC" w14:textId="77777777" w:rsidR="00216478" w:rsidRDefault="00B973C0" w:rsidP="00216478">
      <w:pPr>
        <w:pStyle w:val="Kommentaaritekst"/>
      </w:pPr>
      <w:r>
        <w:annotationRef/>
      </w:r>
      <w:r w:rsidR="00216478">
        <w:t>Hea oleks panna konkreetne kuupäev. Kui seda normi veel kunagi muudetakse, pole aru saada, mida siin mõeldud on.</w:t>
      </w:r>
    </w:p>
  </w:comment>
  <w:comment w:id="124" w:author="Maarja-Liis Lall - JUSTDIGI" w:date="2026-02-13T15:16:00Z" w:initials="MJ">
    <w:p w14:paraId="5D1CDE26" w14:textId="5702B418" w:rsidR="00216478" w:rsidRDefault="00B973C0" w:rsidP="00216478">
      <w:pPr>
        <w:pStyle w:val="Kommentaaritekst"/>
      </w:pPr>
      <w:r>
        <w:annotationRef/>
      </w:r>
      <w:r w:rsidR="00216478">
        <w:t>Sama märkus, mis eelmine.</w:t>
      </w:r>
    </w:p>
  </w:comment>
  <w:comment w:id="126" w:author="Maarja-Liis Lall - JUSTDIGI" w:date="1900-01-01T00:00:00Z" w:initials="MJ">
    <w:p w14:paraId="79783A27" w14:textId="77777777" w:rsidR="00216478" w:rsidRDefault="00B973C0" w:rsidP="00216478">
      <w:pPr>
        <w:pStyle w:val="Kommentaaritekst"/>
      </w:pPr>
      <w:r>
        <w:annotationRef/>
      </w:r>
      <w:r w:rsidR="00216478">
        <w:t>Sama märkus, mis eelmine.</w:t>
      </w:r>
    </w:p>
  </w:comment>
  <w:comment w:id="127" w:author="Maarja-Liis Lall - JUSTDIGI" w:date="2026-02-13T15:23:00Z" w:initials="MJ">
    <w:p w14:paraId="3187098D" w14:textId="77777777" w:rsidR="00216478" w:rsidRDefault="00B973C0" w:rsidP="00216478">
      <w:pPr>
        <w:pStyle w:val="Kommentaaritekst"/>
      </w:pPr>
      <w:r>
        <w:annotationRef/>
      </w:r>
      <w:r w:rsidR="00216478">
        <w:t>See lauseosa pole arusaadav, palun vaadake, kas saaks paremini sõnastada.</w:t>
      </w:r>
    </w:p>
  </w:comment>
  <w:comment w:id="128" w:author="Maarja-Liis Lall - JUSTDIGI" w:date="1900-01-01T00:00:00Z" w:initials="MJ">
    <w:p w14:paraId="5FB21C3C" w14:textId="77777777" w:rsidR="00216478" w:rsidRDefault="00B973C0" w:rsidP="00216478">
      <w:pPr>
        <w:pStyle w:val="Kommentaaritekst"/>
      </w:pPr>
      <w:r>
        <w:annotationRef/>
      </w:r>
      <w:r w:rsidR="00216478">
        <w:t>Kas on mingi põhjus, miks siin on viidatud avaldamismärkele? Kui on soov viidata mingil ajal kehtinud redaktsioonile, oleks parem see konkreetselt ajaliselt ära määratleda, et mis ajal kehtinud seaduse redaktsiooni alusel kehtestatud maaparandushoiukava.</w:t>
      </w:r>
    </w:p>
  </w:comment>
  <w:comment w:id="129" w:author="Maarja-Liis Lall - JUSTDIGI" w:date="2026-02-13T15:24:00Z" w:initials="MJ">
    <w:p w14:paraId="24343AB6" w14:textId="77777777" w:rsidR="00216478" w:rsidRDefault="00B973C0" w:rsidP="00216478">
      <w:pPr>
        <w:pStyle w:val="Kommentaaritekst"/>
      </w:pPr>
      <w:r>
        <w:annotationRef/>
      </w:r>
      <w:r w:rsidR="00216478">
        <w:t>Ei ole arusaadav mille - kas tegevuskava või maaparandushoiukava? Palume täpsustada.</w:t>
      </w:r>
    </w:p>
  </w:comment>
  <w:comment w:id="131" w:author="Maarja-Liis Lall - JUSTDIGI" w:date="2026-02-25T15:57:00Z" w:initials="MJ">
    <w:p w14:paraId="707632A0" w14:textId="77777777" w:rsidR="00216478" w:rsidRDefault="00B973C0" w:rsidP="00216478">
      <w:pPr>
        <w:pStyle w:val="Kommentaaritekst"/>
      </w:pPr>
      <w:r>
        <w:annotationRef/>
      </w:r>
      <w:r w:rsidR="00216478">
        <w:t>Siin oleks ka selgem konkreetne kuupäev. Palume kaaluda jõustumisaeg seadusel ära määratleda ja fikseerida, siis selgem ka normi adressaatidel ja saab rakendussätteid selgemalt sõnastada.</w:t>
      </w:r>
    </w:p>
    <w:p w14:paraId="01810C5B" w14:textId="77777777" w:rsidR="00216478" w:rsidRDefault="00216478" w:rsidP="00216478">
      <w:pPr>
        <w:pStyle w:val="Kommentaaritekst"/>
      </w:pPr>
    </w:p>
    <w:p w14:paraId="4EC3A5A5" w14:textId="77777777" w:rsidR="00216478" w:rsidRDefault="00216478" w:rsidP="00216478">
      <w:pPr>
        <w:pStyle w:val="Kommentaaritekst"/>
      </w:pPr>
      <w:r>
        <w:t>Jõustumisajaga:</w:t>
      </w:r>
    </w:p>
    <w:p w14:paraId="42B699B0" w14:textId="77777777" w:rsidR="00216478" w:rsidRDefault="00216478" w:rsidP="00216478">
      <w:pPr>
        <w:pStyle w:val="Kommentaaritekst"/>
      </w:pPr>
    </w:p>
    <w:p w14:paraId="7232C5B5" w14:textId="77777777" w:rsidR="00216478" w:rsidRDefault="00216478" w:rsidP="00216478">
      <w:pPr>
        <w:pStyle w:val="Kommentaaritekst"/>
      </w:pPr>
      <w:r>
        <w:t>HÕNTE § 49: Seletuskirja osas „Seaduse jõustumine” põhjendatakse eelnõu seadusena või selle sätte jõustumise tähtpäeva valikut ja seaduse või selle sätte kehtivusaega.</w:t>
      </w:r>
    </w:p>
    <w:p w14:paraId="20D7A99E" w14:textId="77777777" w:rsidR="00216478" w:rsidRDefault="00216478" w:rsidP="00216478">
      <w:pPr>
        <w:pStyle w:val="Kommentaaritekst"/>
      </w:pPr>
      <w:r>
        <w:t>Tuleks lisada teave, mille alusel saab järeldada, kas kavandatud aeg on piisav aeg eeltöödeks ja normidega tutvumiseks. Vt HÕNTE käsiraamat lk 124.</w:t>
      </w:r>
    </w:p>
    <w:p w14:paraId="0C92C56E" w14:textId="77777777" w:rsidR="00216478" w:rsidRDefault="00216478" w:rsidP="00216478">
      <w:pPr>
        <w:pStyle w:val="Kommentaaritekst"/>
      </w:pPr>
    </w:p>
    <w:p w14:paraId="791526CA" w14:textId="77777777" w:rsidR="00216478" w:rsidRDefault="00216478" w:rsidP="00216478">
      <w:pPr>
        <w:pStyle w:val="Kommentaaritekst"/>
      </w:pPr>
      <w:r>
        <w:t>Seletuskirjas seaduse jõustumise selgituses (osa 9) selgitada, mille alusel saaks teha järelduse, et mis pikkusega jõustumisaeg on piisav ettevalmistavateks tegevusteks. Riigikogu menetlus seaduse vastuvõtmiseks võtab aega 3-4 kuud. Palun selgitage seletuskirjas veenvalt lahti, et vacatio legis jääb piisav ja mis on üldse vajalik vacatio legis, et saaks ka Riigikogu menetluses sellega arvestada. Võiks ka nimetada, milliseid ebasoovitavaid tagajärgi põhjustab see, kui eelnõu ei jõuta seletuskirjas põhjendatud aja jooksul menetleda ja jõustumine seega hilineb.</w:t>
      </w:r>
    </w:p>
  </w:comment>
  <w:comment w:id="132" w:author="Maarja-Liis Lall - JUSTDIGI" w:date="2026-02-13T15:14:00Z" w:initials="MJ">
    <w:p w14:paraId="5017861D" w14:textId="77777777" w:rsidR="00216478" w:rsidRDefault="00B973C0" w:rsidP="00216478">
      <w:pPr>
        <w:pStyle w:val="Kommentaaritekst"/>
      </w:pPr>
      <w:r>
        <w:annotationRef/>
      </w:r>
      <w:r w:rsidR="00216478">
        <w:t xml:space="preserve">See liiga üldine. Kas sobiks selgem: "...maaparandusseaduse redaktsiooni."?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623B72A" w15:done="0"/>
  <w15:commentEx w15:paraId="7743B5A0" w15:done="0"/>
  <w15:commentEx w15:paraId="5D9D8E6E" w15:done="0"/>
  <w15:commentEx w15:paraId="684870A3" w15:done="0"/>
  <w15:commentEx w15:paraId="71D0B482" w15:done="0"/>
  <w15:commentEx w15:paraId="1F22C503" w15:paraIdParent="71D0B482" w15:done="0"/>
  <w15:commentEx w15:paraId="28D5A33C" w15:done="0"/>
  <w15:commentEx w15:paraId="03BD864F" w15:done="0"/>
  <w15:commentEx w15:paraId="4FA94174" w15:done="0"/>
  <w15:commentEx w15:paraId="1C1B223E" w15:done="0"/>
  <w15:commentEx w15:paraId="5FA93E6D" w15:done="0"/>
  <w15:commentEx w15:paraId="298CAACE" w15:done="0"/>
  <w15:commentEx w15:paraId="6DF63B9E" w15:done="0"/>
  <w15:commentEx w15:paraId="0B38EB56" w15:done="0"/>
  <w15:commentEx w15:paraId="40B96BAC" w15:done="0"/>
  <w15:commentEx w15:paraId="1A38E31F" w15:done="0"/>
  <w15:commentEx w15:paraId="4C28D64D" w15:done="0"/>
  <w15:commentEx w15:paraId="195DA82B" w15:paraIdParent="4C28D64D" w15:done="0"/>
  <w15:commentEx w15:paraId="0DC0FC82" w15:done="0"/>
  <w15:commentEx w15:paraId="300D65B4" w15:done="0"/>
  <w15:commentEx w15:paraId="4BF3143A" w15:done="0"/>
  <w15:commentEx w15:paraId="64F97319" w15:done="0"/>
  <w15:commentEx w15:paraId="73A8A7E3" w15:done="0"/>
  <w15:commentEx w15:paraId="108D32CD" w15:paraIdParent="73A8A7E3" w15:done="0"/>
  <w15:commentEx w15:paraId="7E28842C" w15:done="0"/>
  <w15:commentEx w15:paraId="12A3F94E" w15:done="0"/>
  <w15:commentEx w15:paraId="72D7E18A" w15:done="0"/>
  <w15:commentEx w15:paraId="53A35854" w15:done="0"/>
  <w15:commentEx w15:paraId="303474CF" w15:done="0"/>
  <w15:commentEx w15:paraId="48FC1C4F" w15:done="0"/>
  <w15:commentEx w15:paraId="39E7C069" w15:done="0"/>
  <w15:commentEx w15:paraId="4499A71F" w15:done="0"/>
  <w15:commentEx w15:paraId="5179F386" w15:done="0"/>
  <w15:commentEx w15:paraId="78258B06" w15:done="0"/>
  <w15:commentEx w15:paraId="3D6BBFE7" w15:done="0"/>
  <w15:commentEx w15:paraId="4CA171BC" w15:done="0"/>
  <w15:commentEx w15:paraId="5D0701FB" w15:done="0"/>
  <w15:commentEx w15:paraId="2DF4E149" w15:done="0"/>
  <w15:commentEx w15:paraId="12373034" w15:done="0"/>
  <w15:commentEx w15:paraId="16523351" w15:done="0"/>
  <w15:commentEx w15:paraId="7A79E2EB" w15:done="0"/>
  <w15:commentEx w15:paraId="48A49331" w15:done="0"/>
  <w15:commentEx w15:paraId="393E2E3A" w15:done="0"/>
  <w15:commentEx w15:paraId="3489BBCA" w15:done="0"/>
  <w15:commentEx w15:paraId="638E477E" w15:done="0"/>
  <w15:commentEx w15:paraId="6861A86C" w15:done="0"/>
  <w15:commentEx w15:paraId="52C90FEF" w15:done="0"/>
  <w15:commentEx w15:paraId="568C3C0F" w15:done="0"/>
  <w15:commentEx w15:paraId="3D9BB8CE" w15:done="0"/>
  <w15:commentEx w15:paraId="1C534A33" w15:done="0"/>
  <w15:commentEx w15:paraId="63A07840" w15:done="0"/>
  <w15:commentEx w15:paraId="36042557" w15:done="0"/>
  <w15:commentEx w15:paraId="0DB3DC3E" w15:done="0"/>
  <w15:commentEx w15:paraId="7D76A395" w15:done="0"/>
  <w15:commentEx w15:paraId="11BC18E4" w15:done="0"/>
  <w15:commentEx w15:paraId="51410BF9" w15:done="0"/>
  <w15:commentEx w15:paraId="4F492FDD" w15:done="0"/>
  <w15:commentEx w15:paraId="2B7E65A4" w15:done="0"/>
  <w15:commentEx w15:paraId="68C3B25B" w15:done="0"/>
  <w15:commentEx w15:paraId="034ADA53" w15:done="0"/>
  <w15:commentEx w15:paraId="3052FA5C" w15:done="0"/>
  <w15:commentEx w15:paraId="531614E4" w15:done="0"/>
  <w15:commentEx w15:paraId="12A70C46" w15:done="0"/>
  <w15:commentEx w15:paraId="645A0BC1" w15:done="0"/>
  <w15:commentEx w15:paraId="5BA7E8B8" w15:done="0"/>
  <w15:commentEx w15:paraId="33F245A4" w15:done="0"/>
  <w15:commentEx w15:paraId="43297454" w15:done="0"/>
  <w15:commentEx w15:paraId="07BF23F2" w15:done="0"/>
  <w15:commentEx w15:paraId="21853D0C" w15:done="0"/>
  <w15:commentEx w15:paraId="64B438EC" w15:done="0"/>
  <w15:commentEx w15:paraId="5A8622D3" w15:done="0"/>
  <w15:commentEx w15:paraId="16F1C3AC" w15:done="0"/>
  <w15:commentEx w15:paraId="5D1CDE26" w15:done="0"/>
  <w15:commentEx w15:paraId="79783A27" w15:done="0"/>
  <w15:commentEx w15:paraId="3187098D" w15:done="0"/>
  <w15:commentEx w15:paraId="5FB21C3C" w15:done="0"/>
  <w15:commentEx w15:paraId="24343AB6" w15:done="0"/>
  <w15:commentEx w15:paraId="791526CA" w15:done="0"/>
  <w15:commentEx w15:paraId="5017861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6E6C0BE" w16cex:dateUtc="2026-02-18T15:44:00Z"/>
  <w16cex:commentExtensible w16cex:durableId="4CF0A861" w16cex:dateUtc="2026-02-25T11:53:00Z"/>
  <w16cex:commentExtensible w16cex:durableId="4BC8204F" w16cex:dateUtc="2026-02-20T11:04:00Z"/>
  <w16cex:commentExtensible w16cex:durableId="00E57470" w16cex:dateUtc="2026-02-19T08:56:00Z"/>
  <w16cex:commentExtensible w16cex:durableId="4C9A1776" w16cex:dateUtc="2026-02-19T12:01:00Z"/>
  <w16cex:commentExtensible w16cex:durableId="198B376B" w16cex:dateUtc="2026-02-19T13:13:00Z"/>
  <w16cex:commentExtensible w16cex:durableId="6E768683" w16cex:dateUtc="2026-02-19T11:55:00Z"/>
  <w16cex:commentExtensible w16cex:durableId="29EE7313" w16cex:dateUtc="2026-02-17T16:30:00Z"/>
  <w16cex:commentExtensible w16cex:durableId="74BFA884" w16cex:dateUtc="2026-02-17T16:32:00Z"/>
  <w16cex:commentExtensible w16cex:durableId="5B19B541" w16cex:dateUtc="2026-02-19T14:15:00Z"/>
  <w16cex:commentExtensible w16cex:durableId="0AC87B65" w16cex:dateUtc="2026-02-19T14:15:00Z"/>
  <w16cex:commentExtensible w16cex:durableId="1868036F" w16cex:dateUtc="2026-02-17T16:38:00Z"/>
  <w16cex:commentExtensible w16cex:durableId="32D72ACD" w16cex:dateUtc="2026-02-19T14:37:00Z"/>
  <w16cex:commentExtensible w16cex:durableId="1D30F973" w16cex:dateUtc="2026-02-19T09:42:00Z"/>
  <w16cex:commentExtensible w16cex:durableId="6D2CC305" w16cex:dateUtc="2026-02-25T20:04:00Z"/>
  <w16cex:commentExtensible w16cex:durableId="2E5FE3E8" w16cex:dateUtc="2026-02-20T14:46:00Z"/>
  <w16cex:commentExtensible w16cex:durableId="4915C2E1" w16cex:dateUtc="2026-02-19T17:39:00Z"/>
  <w16cex:commentExtensible w16cex:durableId="5D83CA46" w16cex:dateUtc="2026-02-19T17:39:00Z"/>
  <w16cex:commentExtensible w16cex:durableId="68142CD6" w16cex:dateUtc="2026-02-19T17:37:00Z"/>
  <w16cex:commentExtensible w16cex:durableId="461C43EA" w16cex:dateUtc="2026-02-16T15:16:00Z"/>
  <w16cex:commentExtensible w16cex:durableId="491F3BD3" w16cex:dateUtc="2026-02-17T16:46:00Z"/>
  <w16cex:commentExtensible w16cex:durableId="2E37A6DB" w16cex:dateUtc="2026-02-16T15:17:00Z"/>
  <w16cex:commentExtensible w16cex:durableId="3B4BE9CC" w16cex:dateUtc="2026-02-20T09:50:00Z"/>
  <w16cex:commentExtensible w16cex:durableId="5B5EF718" w16cex:dateUtc="2026-02-20T11:19:00Z"/>
  <w16cex:commentExtensible w16cex:durableId="5E966AB6" w16cex:dateUtc="2026-02-17T16:56:00Z"/>
  <w16cex:commentExtensible w16cex:durableId="42A16C7E" w16cex:dateUtc="2026-02-17T16:55:00Z"/>
  <w16cex:commentExtensible w16cex:durableId="5C1EF1EA" w16cex:dateUtc="2026-02-20T10:00:00Z"/>
  <w16cex:commentExtensible w16cex:durableId="0EAD532D" w16cex:dateUtc="2026-02-20T10:24:00Z"/>
  <w16cex:commentExtensible w16cex:durableId="7C51316E" w16cex:dateUtc="2026-02-20T10:33:00Z"/>
  <w16cex:commentExtensible w16cex:durableId="74781DC4" w16cex:dateUtc="2026-02-20T10:36:00Z"/>
  <w16cex:commentExtensible w16cex:durableId="3F07C531" w16cex:dateUtc="2026-02-21T08:38:00Z"/>
  <w16cex:commentExtensible w16cex:durableId="494CC817" w16cex:dateUtc="2026-02-21T08:42:00Z"/>
  <w16cex:commentExtensible w16cex:durableId="7A2C6990" w16cex:dateUtc="2026-02-20T10:47:00Z"/>
  <w16cex:commentExtensible w16cex:durableId="09F65AAD" w16cex:dateUtc="2026-02-20T10:49:00Z"/>
  <w16cex:commentExtensible w16cex:durableId="7D607F87" w16cex:dateUtc="2026-02-21T08:41:00Z"/>
  <w16cex:commentExtensible w16cex:durableId="28C3EFF9" w16cex:dateUtc="2026-02-20T13:22:00Z"/>
  <w16cex:commentExtensible w16cex:durableId="709CF4CF" w16cex:dateUtc="2026-02-20T13:37:00Z"/>
  <w16cex:commentExtensible w16cex:durableId="29768D8B" w16cex:dateUtc="2026-02-20T13:41:00Z"/>
  <w16cex:commentExtensible w16cex:durableId="73AA6151" w16cex:dateUtc="2026-02-20T14:41:00Z"/>
  <w16cex:commentExtensible w16cex:durableId="5FE6D150" w16cex:dateUtc="2026-02-20T14:10:00Z"/>
  <w16cex:commentExtensible w16cex:durableId="3205E276" w16cex:dateUtc="2026-02-20T14:19:00Z"/>
  <w16cex:commentExtensible w16cex:durableId="0DC551F7" w16cex:dateUtc="2026-02-20T14:15:00Z"/>
  <w16cex:commentExtensible w16cex:durableId="1C55201B" w16cex:dateUtc="2026-02-20T14:49:00Z"/>
  <w16cex:commentExtensible w16cex:durableId="369CCFAC" w16cex:dateUtc="2026-02-18T12:46:00Z"/>
  <w16cex:commentExtensible w16cex:durableId="57216A65" w16cex:dateUtc="2026-02-18T12:52:00Z"/>
  <w16cex:commentExtensible w16cex:durableId="4E4BAD6D" w16cex:dateUtc="2026-02-23T07:19:00Z"/>
  <w16cex:commentExtensible w16cex:durableId="69E9D01E" w16cex:dateUtc="2026-02-25T14:24:00Z"/>
  <w16cex:commentExtensible w16cex:durableId="0749BA3E" w16cex:dateUtc="2026-02-25T14:00:00Z"/>
  <w16cex:commentExtensible w16cex:durableId="60EB9A7D" w16cex:dateUtc="2026-02-25T14:10:00Z"/>
  <w16cex:commentExtensible w16cex:durableId="0E129954" w16cex:dateUtc="2026-02-25T14:25:00Z"/>
  <w16cex:commentExtensible w16cex:durableId="25D46596" w16cex:dateUtc="2026-02-25T14:23:00Z"/>
  <w16cex:commentExtensible w16cex:durableId="150736EA" w16cex:dateUtc="2026-02-25T14:22:00Z"/>
  <w16cex:commentExtensible w16cex:durableId="69E0A033" w16cex:dateUtc="2026-02-25T14:19:00Z"/>
  <w16cex:commentExtensible w16cex:durableId="33D19E00" w16cex:dateUtc="2026-02-25T14:22:00Z"/>
  <w16cex:commentExtensible w16cex:durableId="5048B2CB" w16cex:dateUtc="2026-02-25T14:25:00Z"/>
  <w16cex:commentExtensible w16cex:durableId="05E956E3" w16cex:dateUtc="2026-02-25T14:26:00Z"/>
  <w16cex:commentExtensible w16cex:durableId="41A95E65" w16cex:dateUtc="2026-02-25T14:26:00Z"/>
  <w16cex:commentExtensible w16cex:durableId="7C554D51" w16cex:dateUtc="2026-02-25T14:33:00Z"/>
  <w16cex:commentExtensible w16cex:durableId="43633ECF" w16cex:dateUtc="2026-02-25T14:35:00Z"/>
  <w16cex:commentExtensible w16cex:durableId="46F13F2A" w16cex:dateUtc="2026-02-25T14:38:00Z"/>
  <w16cex:commentExtensible w16cex:durableId="78B9AB7C" w16cex:dateUtc="2026-02-25T19:44:00Z"/>
  <w16cex:commentExtensible w16cex:durableId="153101B2" w16cex:dateUtc="2026-02-25T19:44:00Z"/>
  <w16cex:commentExtensible w16cex:durableId="3DA46214" w16cex:dateUtc="2026-02-25T19:45:00Z"/>
  <w16cex:commentExtensible w16cex:durableId="2F35DB0D" w16cex:dateUtc="2026-02-25T19:52:00Z"/>
  <w16cex:commentExtensible w16cex:durableId="3B350D94" w16cex:dateUtc="2026-02-16T14:55:00Z"/>
  <w16cex:commentExtensible w16cex:durableId="0B2635CF" w16cex:dateUtc="2026-02-18T14:45:00Z"/>
  <w16cex:commentExtensible w16cex:durableId="7FC2F5E9" w16cex:dateUtc="2026-02-16T15:10:00Z"/>
  <w16cex:commentExtensible w16cex:durableId="057827CF" w16cex:dateUtc="2026-02-16T15:12:00Z"/>
  <w16cex:commentExtensible w16cex:durableId="75E75925" w16cex:dateUtc="2026-02-18T15:37:00Z"/>
  <w16cex:commentExtensible w16cex:durableId="2E834A9D" w16cex:dateUtc="2026-02-16T15:17:00Z"/>
  <w16cex:commentExtensible w16cex:durableId="6805BD32" w16cex:dateUtc="2026-02-13T13:11:00Z"/>
  <w16cex:commentExtensible w16cex:durableId="0AAC846F" w16cex:dateUtc="2026-02-13T13:16:00Z"/>
  <w16cex:commentExtensible w16cex:durableId="516F74C2" w16cex:dateUtc="2026-02-13T13:16:00Z"/>
  <w16cex:commentExtensible w16cex:durableId="2AFBE8BE" w16cex:dateUtc="2026-02-13T13:22:00Z"/>
  <w16cex:commentExtensible w16cex:durableId="1958D97E" w16cex:dateUtc="2026-02-13T13:23:00Z"/>
  <w16cex:commentExtensible w16cex:durableId="3347A9CA" w16cex:dateUtc="2026-02-13T13:15:00Z"/>
  <w16cex:commentExtensible w16cex:durableId="7FEB5A82" w16cex:dateUtc="2026-02-13T13:24:00Z"/>
  <w16cex:commentExtensible w16cex:durableId="37E116FF" w16cex:dateUtc="2026-02-25T13:57:00Z"/>
  <w16cex:commentExtensible w16cex:durableId="3875A504" w16cex:dateUtc="2026-02-13T13: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623B72A" w16cid:durableId="46E6C0BE"/>
  <w16cid:commentId w16cid:paraId="7743B5A0" w16cid:durableId="4CF0A861"/>
  <w16cid:commentId w16cid:paraId="5D9D8E6E" w16cid:durableId="4BC8204F"/>
  <w16cid:commentId w16cid:paraId="684870A3" w16cid:durableId="00E57470"/>
  <w16cid:commentId w16cid:paraId="71D0B482" w16cid:durableId="4C9A1776"/>
  <w16cid:commentId w16cid:paraId="1F22C503" w16cid:durableId="198B376B"/>
  <w16cid:commentId w16cid:paraId="28D5A33C" w16cid:durableId="6E768683"/>
  <w16cid:commentId w16cid:paraId="03BD864F" w16cid:durableId="29EE7313"/>
  <w16cid:commentId w16cid:paraId="4FA94174" w16cid:durableId="74BFA884"/>
  <w16cid:commentId w16cid:paraId="1C1B223E" w16cid:durableId="5B19B541"/>
  <w16cid:commentId w16cid:paraId="5FA93E6D" w16cid:durableId="0AC87B65"/>
  <w16cid:commentId w16cid:paraId="298CAACE" w16cid:durableId="1868036F"/>
  <w16cid:commentId w16cid:paraId="6DF63B9E" w16cid:durableId="32D72ACD"/>
  <w16cid:commentId w16cid:paraId="0B38EB56" w16cid:durableId="1D30F973"/>
  <w16cid:commentId w16cid:paraId="40B96BAC" w16cid:durableId="6D2CC305"/>
  <w16cid:commentId w16cid:paraId="1A38E31F" w16cid:durableId="2E5FE3E8"/>
  <w16cid:commentId w16cid:paraId="4C28D64D" w16cid:durableId="4915C2E1"/>
  <w16cid:commentId w16cid:paraId="195DA82B" w16cid:durableId="5D83CA46"/>
  <w16cid:commentId w16cid:paraId="0DC0FC82" w16cid:durableId="68142CD6"/>
  <w16cid:commentId w16cid:paraId="300D65B4" w16cid:durableId="461C43EA"/>
  <w16cid:commentId w16cid:paraId="4BF3143A" w16cid:durableId="491F3BD3"/>
  <w16cid:commentId w16cid:paraId="64F97319" w16cid:durableId="2E37A6DB"/>
  <w16cid:commentId w16cid:paraId="73A8A7E3" w16cid:durableId="3B4BE9CC"/>
  <w16cid:commentId w16cid:paraId="108D32CD" w16cid:durableId="5B5EF718"/>
  <w16cid:commentId w16cid:paraId="7E28842C" w16cid:durableId="5E966AB6"/>
  <w16cid:commentId w16cid:paraId="12A3F94E" w16cid:durableId="42A16C7E"/>
  <w16cid:commentId w16cid:paraId="72D7E18A" w16cid:durableId="5C1EF1EA"/>
  <w16cid:commentId w16cid:paraId="53A35854" w16cid:durableId="0EAD532D"/>
  <w16cid:commentId w16cid:paraId="303474CF" w16cid:durableId="7C51316E"/>
  <w16cid:commentId w16cid:paraId="48FC1C4F" w16cid:durableId="74781DC4"/>
  <w16cid:commentId w16cid:paraId="39E7C069" w16cid:durableId="3F07C531"/>
  <w16cid:commentId w16cid:paraId="4499A71F" w16cid:durableId="494CC817"/>
  <w16cid:commentId w16cid:paraId="5179F386" w16cid:durableId="7A2C6990"/>
  <w16cid:commentId w16cid:paraId="78258B06" w16cid:durableId="09F65AAD"/>
  <w16cid:commentId w16cid:paraId="3D6BBFE7" w16cid:durableId="7D607F87"/>
  <w16cid:commentId w16cid:paraId="4CA171BC" w16cid:durableId="28C3EFF9"/>
  <w16cid:commentId w16cid:paraId="5D0701FB" w16cid:durableId="709CF4CF"/>
  <w16cid:commentId w16cid:paraId="2DF4E149" w16cid:durableId="29768D8B"/>
  <w16cid:commentId w16cid:paraId="12373034" w16cid:durableId="73AA6151"/>
  <w16cid:commentId w16cid:paraId="16523351" w16cid:durableId="5FE6D150"/>
  <w16cid:commentId w16cid:paraId="7A79E2EB" w16cid:durableId="3205E276"/>
  <w16cid:commentId w16cid:paraId="48A49331" w16cid:durableId="0DC551F7"/>
  <w16cid:commentId w16cid:paraId="393E2E3A" w16cid:durableId="1C55201B"/>
  <w16cid:commentId w16cid:paraId="3489BBCA" w16cid:durableId="369CCFAC"/>
  <w16cid:commentId w16cid:paraId="638E477E" w16cid:durableId="57216A65"/>
  <w16cid:commentId w16cid:paraId="6861A86C" w16cid:durableId="4E4BAD6D"/>
  <w16cid:commentId w16cid:paraId="52C90FEF" w16cid:durableId="69E9D01E"/>
  <w16cid:commentId w16cid:paraId="568C3C0F" w16cid:durableId="0749BA3E"/>
  <w16cid:commentId w16cid:paraId="3D9BB8CE" w16cid:durableId="60EB9A7D"/>
  <w16cid:commentId w16cid:paraId="1C534A33" w16cid:durableId="0E129954"/>
  <w16cid:commentId w16cid:paraId="63A07840" w16cid:durableId="25D46596"/>
  <w16cid:commentId w16cid:paraId="36042557" w16cid:durableId="150736EA"/>
  <w16cid:commentId w16cid:paraId="0DB3DC3E" w16cid:durableId="69E0A033"/>
  <w16cid:commentId w16cid:paraId="7D76A395" w16cid:durableId="33D19E00"/>
  <w16cid:commentId w16cid:paraId="11BC18E4" w16cid:durableId="5048B2CB"/>
  <w16cid:commentId w16cid:paraId="51410BF9" w16cid:durableId="05E956E3"/>
  <w16cid:commentId w16cid:paraId="4F492FDD" w16cid:durableId="41A95E65"/>
  <w16cid:commentId w16cid:paraId="2B7E65A4" w16cid:durableId="7C554D51"/>
  <w16cid:commentId w16cid:paraId="68C3B25B" w16cid:durableId="43633ECF"/>
  <w16cid:commentId w16cid:paraId="034ADA53" w16cid:durableId="46F13F2A"/>
  <w16cid:commentId w16cid:paraId="3052FA5C" w16cid:durableId="78B9AB7C"/>
  <w16cid:commentId w16cid:paraId="531614E4" w16cid:durableId="153101B2"/>
  <w16cid:commentId w16cid:paraId="12A70C46" w16cid:durableId="3DA46214"/>
  <w16cid:commentId w16cid:paraId="645A0BC1" w16cid:durableId="2F35DB0D"/>
  <w16cid:commentId w16cid:paraId="5BA7E8B8" w16cid:durableId="3B350D94"/>
  <w16cid:commentId w16cid:paraId="33F245A4" w16cid:durableId="0B2635CF"/>
  <w16cid:commentId w16cid:paraId="43297454" w16cid:durableId="7FC2F5E9"/>
  <w16cid:commentId w16cid:paraId="07BF23F2" w16cid:durableId="057827CF"/>
  <w16cid:commentId w16cid:paraId="21853D0C" w16cid:durableId="75E75925"/>
  <w16cid:commentId w16cid:paraId="64B438EC" w16cid:durableId="2E834A9D"/>
  <w16cid:commentId w16cid:paraId="5A8622D3" w16cid:durableId="6805BD32"/>
  <w16cid:commentId w16cid:paraId="16F1C3AC" w16cid:durableId="0AAC846F"/>
  <w16cid:commentId w16cid:paraId="5D1CDE26" w16cid:durableId="516F74C2"/>
  <w16cid:commentId w16cid:paraId="79783A27" w16cid:durableId="2AFBE8BE"/>
  <w16cid:commentId w16cid:paraId="3187098D" w16cid:durableId="1958D97E"/>
  <w16cid:commentId w16cid:paraId="5FB21C3C" w16cid:durableId="3347A9CA"/>
  <w16cid:commentId w16cid:paraId="24343AB6" w16cid:durableId="7FEB5A82"/>
  <w16cid:commentId w16cid:paraId="791526CA" w16cid:durableId="37E116FF"/>
  <w16cid:commentId w16cid:paraId="5017861D" w16cid:durableId="3875A50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EC72C4" w14:textId="77777777" w:rsidR="00B41044" w:rsidRDefault="00B41044" w:rsidP="00D00DE9">
      <w:pPr>
        <w:spacing w:after="0" w:line="240" w:lineRule="auto"/>
      </w:pPr>
      <w:r>
        <w:separator/>
      </w:r>
    </w:p>
  </w:endnote>
  <w:endnote w:type="continuationSeparator" w:id="0">
    <w:p w14:paraId="549253B2" w14:textId="77777777" w:rsidR="00B41044" w:rsidRDefault="00B41044" w:rsidP="00D00DE9">
      <w:pPr>
        <w:spacing w:after="0" w:line="240" w:lineRule="auto"/>
      </w:pPr>
      <w:r>
        <w:continuationSeparator/>
      </w:r>
    </w:p>
  </w:endnote>
  <w:endnote w:type="continuationNotice" w:id="1">
    <w:p w14:paraId="34ABFB74" w14:textId="77777777" w:rsidR="00B41044" w:rsidRDefault="00B410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777041"/>
      <w:docPartObj>
        <w:docPartGallery w:val="Page Numbers (Bottom of Page)"/>
        <w:docPartUnique/>
      </w:docPartObj>
    </w:sdtPr>
    <w:sdtEndPr/>
    <w:sdtContent>
      <w:p w14:paraId="199565DF" w14:textId="3C7BF352" w:rsidR="00524A04" w:rsidRDefault="00524A04">
        <w:pPr>
          <w:pStyle w:val="Jalus"/>
          <w:jc w:val="center"/>
        </w:pPr>
        <w:r>
          <w:fldChar w:fldCharType="begin"/>
        </w:r>
        <w:r>
          <w:instrText>PAGE   \* MERGEFORMAT</w:instrText>
        </w:r>
        <w:r>
          <w:fldChar w:fldCharType="separate"/>
        </w:r>
        <w:r>
          <w:t>2</w:t>
        </w:r>
        <w:r>
          <w:fldChar w:fldCharType="end"/>
        </w:r>
      </w:p>
    </w:sdtContent>
  </w:sdt>
  <w:p w14:paraId="1AC6DF0A" w14:textId="77777777" w:rsidR="00AE78A0" w:rsidRDefault="00AE78A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EB7D75" w14:textId="77777777" w:rsidR="00B41044" w:rsidRDefault="00B41044" w:rsidP="00D00DE9">
      <w:pPr>
        <w:spacing w:after="0" w:line="240" w:lineRule="auto"/>
      </w:pPr>
      <w:r>
        <w:separator/>
      </w:r>
    </w:p>
  </w:footnote>
  <w:footnote w:type="continuationSeparator" w:id="0">
    <w:p w14:paraId="36FD8ABB" w14:textId="77777777" w:rsidR="00B41044" w:rsidRDefault="00B41044" w:rsidP="00D00DE9">
      <w:pPr>
        <w:spacing w:after="0" w:line="240" w:lineRule="auto"/>
      </w:pPr>
      <w:r>
        <w:continuationSeparator/>
      </w:r>
    </w:p>
  </w:footnote>
  <w:footnote w:type="continuationNotice" w:id="1">
    <w:p w14:paraId="586D8480" w14:textId="77777777" w:rsidR="00B41044" w:rsidRDefault="00B4104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38676B"/>
    <w:multiLevelType w:val="hybridMultilevel"/>
    <w:tmpl w:val="A0E053C0"/>
    <w:lvl w:ilvl="0" w:tplc="5EF8EB2C">
      <w:start w:val="1"/>
      <w:numFmt w:val="bullet"/>
      <w:lvlText w:val=""/>
      <w:lvlJc w:val="left"/>
      <w:pPr>
        <w:ind w:left="720" w:hanging="360"/>
      </w:pPr>
      <w:rPr>
        <w:rFonts w:ascii="Symbol" w:hAnsi="Symbol"/>
      </w:rPr>
    </w:lvl>
    <w:lvl w:ilvl="1" w:tplc="A48E4FE4">
      <w:start w:val="1"/>
      <w:numFmt w:val="bullet"/>
      <w:lvlText w:val=""/>
      <w:lvlJc w:val="left"/>
      <w:pPr>
        <w:ind w:left="720" w:hanging="360"/>
      </w:pPr>
      <w:rPr>
        <w:rFonts w:ascii="Symbol" w:hAnsi="Symbol"/>
      </w:rPr>
    </w:lvl>
    <w:lvl w:ilvl="2" w:tplc="50CC1ADE">
      <w:start w:val="1"/>
      <w:numFmt w:val="bullet"/>
      <w:lvlText w:val=""/>
      <w:lvlJc w:val="left"/>
      <w:pPr>
        <w:ind w:left="720" w:hanging="360"/>
      </w:pPr>
      <w:rPr>
        <w:rFonts w:ascii="Symbol" w:hAnsi="Symbol"/>
      </w:rPr>
    </w:lvl>
    <w:lvl w:ilvl="3" w:tplc="13CA78EE">
      <w:start w:val="1"/>
      <w:numFmt w:val="bullet"/>
      <w:lvlText w:val=""/>
      <w:lvlJc w:val="left"/>
      <w:pPr>
        <w:ind w:left="720" w:hanging="360"/>
      </w:pPr>
      <w:rPr>
        <w:rFonts w:ascii="Symbol" w:hAnsi="Symbol"/>
      </w:rPr>
    </w:lvl>
    <w:lvl w:ilvl="4" w:tplc="AD0E8036">
      <w:start w:val="1"/>
      <w:numFmt w:val="bullet"/>
      <w:lvlText w:val=""/>
      <w:lvlJc w:val="left"/>
      <w:pPr>
        <w:ind w:left="720" w:hanging="360"/>
      </w:pPr>
      <w:rPr>
        <w:rFonts w:ascii="Symbol" w:hAnsi="Symbol"/>
      </w:rPr>
    </w:lvl>
    <w:lvl w:ilvl="5" w:tplc="0AB8A0C0">
      <w:start w:val="1"/>
      <w:numFmt w:val="bullet"/>
      <w:lvlText w:val=""/>
      <w:lvlJc w:val="left"/>
      <w:pPr>
        <w:ind w:left="720" w:hanging="360"/>
      </w:pPr>
      <w:rPr>
        <w:rFonts w:ascii="Symbol" w:hAnsi="Symbol"/>
      </w:rPr>
    </w:lvl>
    <w:lvl w:ilvl="6" w:tplc="5204BD32">
      <w:start w:val="1"/>
      <w:numFmt w:val="bullet"/>
      <w:lvlText w:val=""/>
      <w:lvlJc w:val="left"/>
      <w:pPr>
        <w:ind w:left="720" w:hanging="360"/>
      </w:pPr>
      <w:rPr>
        <w:rFonts w:ascii="Symbol" w:hAnsi="Symbol"/>
      </w:rPr>
    </w:lvl>
    <w:lvl w:ilvl="7" w:tplc="B274B1EC">
      <w:start w:val="1"/>
      <w:numFmt w:val="bullet"/>
      <w:lvlText w:val=""/>
      <w:lvlJc w:val="left"/>
      <w:pPr>
        <w:ind w:left="720" w:hanging="360"/>
      </w:pPr>
      <w:rPr>
        <w:rFonts w:ascii="Symbol" w:hAnsi="Symbol"/>
      </w:rPr>
    </w:lvl>
    <w:lvl w:ilvl="8" w:tplc="3EA0FB42">
      <w:start w:val="1"/>
      <w:numFmt w:val="bullet"/>
      <w:lvlText w:val=""/>
      <w:lvlJc w:val="left"/>
      <w:pPr>
        <w:ind w:left="720" w:hanging="360"/>
      </w:pPr>
      <w:rPr>
        <w:rFonts w:ascii="Symbol" w:hAnsi="Symbol"/>
      </w:rPr>
    </w:lvl>
  </w:abstractNum>
  <w:abstractNum w:abstractNumId="1" w15:restartNumberingAfterBreak="0">
    <w:nsid w:val="1A130032"/>
    <w:multiLevelType w:val="hybridMultilevel"/>
    <w:tmpl w:val="6D6674D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C276926"/>
    <w:multiLevelType w:val="hybridMultilevel"/>
    <w:tmpl w:val="22FA522C"/>
    <w:lvl w:ilvl="0" w:tplc="C30AEB72">
      <w:start w:val="1"/>
      <w:numFmt w:val="bullet"/>
      <w:lvlText w:val=""/>
      <w:lvlJc w:val="left"/>
      <w:pPr>
        <w:ind w:left="720" w:hanging="360"/>
      </w:pPr>
      <w:rPr>
        <w:rFonts w:ascii="Symbol" w:hAnsi="Symbol"/>
      </w:rPr>
    </w:lvl>
    <w:lvl w:ilvl="1" w:tplc="1A84BB02">
      <w:start w:val="1"/>
      <w:numFmt w:val="bullet"/>
      <w:lvlText w:val=""/>
      <w:lvlJc w:val="left"/>
      <w:pPr>
        <w:ind w:left="720" w:hanging="360"/>
      </w:pPr>
      <w:rPr>
        <w:rFonts w:ascii="Symbol" w:hAnsi="Symbol"/>
      </w:rPr>
    </w:lvl>
    <w:lvl w:ilvl="2" w:tplc="D62E1E56">
      <w:start w:val="1"/>
      <w:numFmt w:val="bullet"/>
      <w:lvlText w:val=""/>
      <w:lvlJc w:val="left"/>
      <w:pPr>
        <w:ind w:left="720" w:hanging="360"/>
      </w:pPr>
      <w:rPr>
        <w:rFonts w:ascii="Symbol" w:hAnsi="Symbol"/>
      </w:rPr>
    </w:lvl>
    <w:lvl w:ilvl="3" w:tplc="4D227F86">
      <w:start w:val="1"/>
      <w:numFmt w:val="bullet"/>
      <w:lvlText w:val=""/>
      <w:lvlJc w:val="left"/>
      <w:pPr>
        <w:ind w:left="720" w:hanging="360"/>
      </w:pPr>
      <w:rPr>
        <w:rFonts w:ascii="Symbol" w:hAnsi="Symbol"/>
      </w:rPr>
    </w:lvl>
    <w:lvl w:ilvl="4" w:tplc="9D0C41A2">
      <w:start w:val="1"/>
      <w:numFmt w:val="bullet"/>
      <w:lvlText w:val=""/>
      <w:lvlJc w:val="left"/>
      <w:pPr>
        <w:ind w:left="720" w:hanging="360"/>
      </w:pPr>
      <w:rPr>
        <w:rFonts w:ascii="Symbol" w:hAnsi="Symbol"/>
      </w:rPr>
    </w:lvl>
    <w:lvl w:ilvl="5" w:tplc="5CE4EDF4">
      <w:start w:val="1"/>
      <w:numFmt w:val="bullet"/>
      <w:lvlText w:val=""/>
      <w:lvlJc w:val="left"/>
      <w:pPr>
        <w:ind w:left="720" w:hanging="360"/>
      </w:pPr>
      <w:rPr>
        <w:rFonts w:ascii="Symbol" w:hAnsi="Symbol"/>
      </w:rPr>
    </w:lvl>
    <w:lvl w:ilvl="6" w:tplc="2FAEB518">
      <w:start w:val="1"/>
      <w:numFmt w:val="bullet"/>
      <w:lvlText w:val=""/>
      <w:lvlJc w:val="left"/>
      <w:pPr>
        <w:ind w:left="720" w:hanging="360"/>
      </w:pPr>
      <w:rPr>
        <w:rFonts w:ascii="Symbol" w:hAnsi="Symbol"/>
      </w:rPr>
    </w:lvl>
    <w:lvl w:ilvl="7" w:tplc="0180EF3A">
      <w:start w:val="1"/>
      <w:numFmt w:val="bullet"/>
      <w:lvlText w:val=""/>
      <w:lvlJc w:val="left"/>
      <w:pPr>
        <w:ind w:left="720" w:hanging="360"/>
      </w:pPr>
      <w:rPr>
        <w:rFonts w:ascii="Symbol" w:hAnsi="Symbol"/>
      </w:rPr>
    </w:lvl>
    <w:lvl w:ilvl="8" w:tplc="072A37F2">
      <w:start w:val="1"/>
      <w:numFmt w:val="bullet"/>
      <w:lvlText w:val=""/>
      <w:lvlJc w:val="left"/>
      <w:pPr>
        <w:ind w:left="720" w:hanging="360"/>
      </w:pPr>
      <w:rPr>
        <w:rFonts w:ascii="Symbol" w:hAnsi="Symbol"/>
      </w:rPr>
    </w:lvl>
  </w:abstractNum>
  <w:abstractNum w:abstractNumId="3" w15:restartNumberingAfterBreak="0">
    <w:nsid w:val="4C3C5E7D"/>
    <w:multiLevelType w:val="hybridMultilevel"/>
    <w:tmpl w:val="3970CAE8"/>
    <w:lvl w:ilvl="0" w:tplc="DEAC12BA">
      <w:start w:val="1"/>
      <w:numFmt w:val="bullet"/>
      <w:lvlText w:val=""/>
      <w:lvlJc w:val="left"/>
      <w:pPr>
        <w:ind w:left="720" w:hanging="360"/>
      </w:pPr>
      <w:rPr>
        <w:rFonts w:ascii="Symbol" w:hAnsi="Symbol"/>
      </w:rPr>
    </w:lvl>
    <w:lvl w:ilvl="1" w:tplc="B604346A">
      <w:start w:val="1"/>
      <w:numFmt w:val="bullet"/>
      <w:lvlText w:val=""/>
      <w:lvlJc w:val="left"/>
      <w:pPr>
        <w:ind w:left="720" w:hanging="360"/>
      </w:pPr>
      <w:rPr>
        <w:rFonts w:ascii="Symbol" w:hAnsi="Symbol"/>
      </w:rPr>
    </w:lvl>
    <w:lvl w:ilvl="2" w:tplc="435A5FA2">
      <w:start w:val="1"/>
      <w:numFmt w:val="bullet"/>
      <w:lvlText w:val=""/>
      <w:lvlJc w:val="left"/>
      <w:pPr>
        <w:ind w:left="720" w:hanging="360"/>
      </w:pPr>
      <w:rPr>
        <w:rFonts w:ascii="Symbol" w:hAnsi="Symbol"/>
      </w:rPr>
    </w:lvl>
    <w:lvl w:ilvl="3" w:tplc="3CE44846">
      <w:start w:val="1"/>
      <w:numFmt w:val="bullet"/>
      <w:lvlText w:val=""/>
      <w:lvlJc w:val="left"/>
      <w:pPr>
        <w:ind w:left="720" w:hanging="360"/>
      </w:pPr>
      <w:rPr>
        <w:rFonts w:ascii="Symbol" w:hAnsi="Symbol"/>
      </w:rPr>
    </w:lvl>
    <w:lvl w:ilvl="4" w:tplc="270AF82C">
      <w:start w:val="1"/>
      <w:numFmt w:val="bullet"/>
      <w:lvlText w:val=""/>
      <w:lvlJc w:val="left"/>
      <w:pPr>
        <w:ind w:left="720" w:hanging="360"/>
      </w:pPr>
      <w:rPr>
        <w:rFonts w:ascii="Symbol" w:hAnsi="Symbol"/>
      </w:rPr>
    </w:lvl>
    <w:lvl w:ilvl="5" w:tplc="734ED98C">
      <w:start w:val="1"/>
      <w:numFmt w:val="bullet"/>
      <w:lvlText w:val=""/>
      <w:lvlJc w:val="left"/>
      <w:pPr>
        <w:ind w:left="720" w:hanging="360"/>
      </w:pPr>
      <w:rPr>
        <w:rFonts w:ascii="Symbol" w:hAnsi="Symbol"/>
      </w:rPr>
    </w:lvl>
    <w:lvl w:ilvl="6" w:tplc="8E782D26">
      <w:start w:val="1"/>
      <w:numFmt w:val="bullet"/>
      <w:lvlText w:val=""/>
      <w:lvlJc w:val="left"/>
      <w:pPr>
        <w:ind w:left="720" w:hanging="360"/>
      </w:pPr>
      <w:rPr>
        <w:rFonts w:ascii="Symbol" w:hAnsi="Symbol"/>
      </w:rPr>
    </w:lvl>
    <w:lvl w:ilvl="7" w:tplc="5EC887D0">
      <w:start w:val="1"/>
      <w:numFmt w:val="bullet"/>
      <w:lvlText w:val=""/>
      <w:lvlJc w:val="left"/>
      <w:pPr>
        <w:ind w:left="720" w:hanging="360"/>
      </w:pPr>
      <w:rPr>
        <w:rFonts w:ascii="Symbol" w:hAnsi="Symbol"/>
      </w:rPr>
    </w:lvl>
    <w:lvl w:ilvl="8" w:tplc="D6C6F424">
      <w:start w:val="1"/>
      <w:numFmt w:val="bullet"/>
      <w:lvlText w:val=""/>
      <w:lvlJc w:val="left"/>
      <w:pPr>
        <w:ind w:left="720" w:hanging="360"/>
      </w:pPr>
      <w:rPr>
        <w:rFonts w:ascii="Symbol" w:hAnsi="Symbol"/>
      </w:rPr>
    </w:lvl>
  </w:abstractNum>
  <w:abstractNum w:abstractNumId="4" w15:restartNumberingAfterBreak="0">
    <w:nsid w:val="5E745DD7"/>
    <w:multiLevelType w:val="hybridMultilevel"/>
    <w:tmpl w:val="80362FAA"/>
    <w:lvl w:ilvl="0" w:tplc="EEF0EBA0">
      <w:start w:val="1"/>
      <w:numFmt w:val="bullet"/>
      <w:lvlText w:val=""/>
      <w:lvlJc w:val="left"/>
      <w:pPr>
        <w:ind w:left="720" w:hanging="360"/>
      </w:pPr>
      <w:rPr>
        <w:rFonts w:ascii="Symbol" w:hAnsi="Symbol"/>
      </w:rPr>
    </w:lvl>
    <w:lvl w:ilvl="1" w:tplc="E8FA6652">
      <w:start w:val="1"/>
      <w:numFmt w:val="bullet"/>
      <w:lvlText w:val=""/>
      <w:lvlJc w:val="left"/>
      <w:pPr>
        <w:ind w:left="720" w:hanging="360"/>
      </w:pPr>
      <w:rPr>
        <w:rFonts w:ascii="Symbol" w:hAnsi="Symbol"/>
      </w:rPr>
    </w:lvl>
    <w:lvl w:ilvl="2" w:tplc="CD688708">
      <w:start w:val="1"/>
      <w:numFmt w:val="bullet"/>
      <w:lvlText w:val=""/>
      <w:lvlJc w:val="left"/>
      <w:pPr>
        <w:ind w:left="720" w:hanging="360"/>
      </w:pPr>
      <w:rPr>
        <w:rFonts w:ascii="Symbol" w:hAnsi="Symbol"/>
      </w:rPr>
    </w:lvl>
    <w:lvl w:ilvl="3" w:tplc="B010CFC4">
      <w:start w:val="1"/>
      <w:numFmt w:val="bullet"/>
      <w:lvlText w:val=""/>
      <w:lvlJc w:val="left"/>
      <w:pPr>
        <w:ind w:left="720" w:hanging="360"/>
      </w:pPr>
      <w:rPr>
        <w:rFonts w:ascii="Symbol" w:hAnsi="Symbol"/>
      </w:rPr>
    </w:lvl>
    <w:lvl w:ilvl="4" w:tplc="1D7EDE68">
      <w:start w:val="1"/>
      <w:numFmt w:val="bullet"/>
      <w:lvlText w:val=""/>
      <w:lvlJc w:val="left"/>
      <w:pPr>
        <w:ind w:left="720" w:hanging="360"/>
      </w:pPr>
      <w:rPr>
        <w:rFonts w:ascii="Symbol" w:hAnsi="Symbol"/>
      </w:rPr>
    </w:lvl>
    <w:lvl w:ilvl="5" w:tplc="E3165926">
      <w:start w:val="1"/>
      <w:numFmt w:val="bullet"/>
      <w:lvlText w:val=""/>
      <w:lvlJc w:val="left"/>
      <w:pPr>
        <w:ind w:left="720" w:hanging="360"/>
      </w:pPr>
      <w:rPr>
        <w:rFonts w:ascii="Symbol" w:hAnsi="Symbol"/>
      </w:rPr>
    </w:lvl>
    <w:lvl w:ilvl="6" w:tplc="8BEED090">
      <w:start w:val="1"/>
      <w:numFmt w:val="bullet"/>
      <w:lvlText w:val=""/>
      <w:lvlJc w:val="left"/>
      <w:pPr>
        <w:ind w:left="720" w:hanging="360"/>
      </w:pPr>
      <w:rPr>
        <w:rFonts w:ascii="Symbol" w:hAnsi="Symbol"/>
      </w:rPr>
    </w:lvl>
    <w:lvl w:ilvl="7" w:tplc="9DC891FA">
      <w:start w:val="1"/>
      <w:numFmt w:val="bullet"/>
      <w:lvlText w:val=""/>
      <w:lvlJc w:val="left"/>
      <w:pPr>
        <w:ind w:left="720" w:hanging="360"/>
      </w:pPr>
      <w:rPr>
        <w:rFonts w:ascii="Symbol" w:hAnsi="Symbol"/>
      </w:rPr>
    </w:lvl>
    <w:lvl w:ilvl="8" w:tplc="BF9E9F32">
      <w:start w:val="1"/>
      <w:numFmt w:val="bullet"/>
      <w:lvlText w:val=""/>
      <w:lvlJc w:val="left"/>
      <w:pPr>
        <w:ind w:left="720" w:hanging="360"/>
      </w:pPr>
      <w:rPr>
        <w:rFonts w:ascii="Symbol" w:hAnsi="Symbol"/>
      </w:rPr>
    </w:lvl>
  </w:abstractNum>
  <w:abstractNum w:abstractNumId="5" w15:restartNumberingAfterBreak="0">
    <w:nsid w:val="676E3284"/>
    <w:multiLevelType w:val="hybridMultilevel"/>
    <w:tmpl w:val="607A8BF8"/>
    <w:lvl w:ilvl="0" w:tplc="2ACC25CA">
      <w:start w:val="1"/>
      <w:numFmt w:val="bullet"/>
      <w:lvlText w:val=""/>
      <w:lvlJc w:val="left"/>
      <w:pPr>
        <w:ind w:left="720" w:hanging="360"/>
      </w:pPr>
      <w:rPr>
        <w:rFonts w:ascii="Symbol" w:hAnsi="Symbol"/>
      </w:rPr>
    </w:lvl>
    <w:lvl w:ilvl="1" w:tplc="F8D0DF14">
      <w:start w:val="1"/>
      <w:numFmt w:val="bullet"/>
      <w:lvlText w:val=""/>
      <w:lvlJc w:val="left"/>
      <w:pPr>
        <w:ind w:left="720" w:hanging="360"/>
      </w:pPr>
      <w:rPr>
        <w:rFonts w:ascii="Symbol" w:hAnsi="Symbol"/>
      </w:rPr>
    </w:lvl>
    <w:lvl w:ilvl="2" w:tplc="8BAA82CA">
      <w:start w:val="1"/>
      <w:numFmt w:val="bullet"/>
      <w:lvlText w:val=""/>
      <w:lvlJc w:val="left"/>
      <w:pPr>
        <w:ind w:left="720" w:hanging="360"/>
      </w:pPr>
      <w:rPr>
        <w:rFonts w:ascii="Symbol" w:hAnsi="Symbol"/>
      </w:rPr>
    </w:lvl>
    <w:lvl w:ilvl="3" w:tplc="0EB47E1E">
      <w:start w:val="1"/>
      <w:numFmt w:val="bullet"/>
      <w:lvlText w:val=""/>
      <w:lvlJc w:val="left"/>
      <w:pPr>
        <w:ind w:left="720" w:hanging="360"/>
      </w:pPr>
      <w:rPr>
        <w:rFonts w:ascii="Symbol" w:hAnsi="Symbol"/>
      </w:rPr>
    </w:lvl>
    <w:lvl w:ilvl="4" w:tplc="A8D68E92">
      <w:start w:val="1"/>
      <w:numFmt w:val="bullet"/>
      <w:lvlText w:val=""/>
      <w:lvlJc w:val="left"/>
      <w:pPr>
        <w:ind w:left="720" w:hanging="360"/>
      </w:pPr>
      <w:rPr>
        <w:rFonts w:ascii="Symbol" w:hAnsi="Symbol"/>
      </w:rPr>
    </w:lvl>
    <w:lvl w:ilvl="5" w:tplc="DFF09FCE">
      <w:start w:val="1"/>
      <w:numFmt w:val="bullet"/>
      <w:lvlText w:val=""/>
      <w:lvlJc w:val="left"/>
      <w:pPr>
        <w:ind w:left="720" w:hanging="360"/>
      </w:pPr>
      <w:rPr>
        <w:rFonts w:ascii="Symbol" w:hAnsi="Symbol"/>
      </w:rPr>
    </w:lvl>
    <w:lvl w:ilvl="6" w:tplc="3C42F930">
      <w:start w:val="1"/>
      <w:numFmt w:val="bullet"/>
      <w:lvlText w:val=""/>
      <w:lvlJc w:val="left"/>
      <w:pPr>
        <w:ind w:left="720" w:hanging="360"/>
      </w:pPr>
      <w:rPr>
        <w:rFonts w:ascii="Symbol" w:hAnsi="Symbol"/>
      </w:rPr>
    </w:lvl>
    <w:lvl w:ilvl="7" w:tplc="705E65F2">
      <w:start w:val="1"/>
      <w:numFmt w:val="bullet"/>
      <w:lvlText w:val=""/>
      <w:lvlJc w:val="left"/>
      <w:pPr>
        <w:ind w:left="720" w:hanging="360"/>
      </w:pPr>
      <w:rPr>
        <w:rFonts w:ascii="Symbol" w:hAnsi="Symbol"/>
      </w:rPr>
    </w:lvl>
    <w:lvl w:ilvl="8" w:tplc="740E97F0">
      <w:start w:val="1"/>
      <w:numFmt w:val="bullet"/>
      <w:lvlText w:val=""/>
      <w:lvlJc w:val="left"/>
      <w:pPr>
        <w:ind w:left="720" w:hanging="360"/>
      </w:pPr>
      <w:rPr>
        <w:rFonts w:ascii="Symbol" w:hAnsi="Symbol"/>
      </w:rPr>
    </w:lvl>
  </w:abstractNum>
  <w:abstractNum w:abstractNumId="6" w15:restartNumberingAfterBreak="0">
    <w:nsid w:val="6E4E736B"/>
    <w:multiLevelType w:val="hybridMultilevel"/>
    <w:tmpl w:val="3D821C2E"/>
    <w:lvl w:ilvl="0" w:tplc="8BD86B70">
      <w:start w:val="1"/>
      <w:numFmt w:val="bullet"/>
      <w:lvlText w:val=""/>
      <w:lvlJc w:val="left"/>
      <w:pPr>
        <w:ind w:left="720" w:hanging="360"/>
      </w:pPr>
      <w:rPr>
        <w:rFonts w:ascii="Symbol" w:hAnsi="Symbol"/>
      </w:rPr>
    </w:lvl>
    <w:lvl w:ilvl="1" w:tplc="20445B0A">
      <w:start w:val="1"/>
      <w:numFmt w:val="bullet"/>
      <w:lvlText w:val=""/>
      <w:lvlJc w:val="left"/>
      <w:pPr>
        <w:ind w:left="720" w:hanging="360"/>
      </w:pPr>
      <w:rPr>
        <w:rFonts w:ascii="Symbol" w:hAnsi="Symbol"/>
      </w:rPr>
    </w:lvl>
    <w:lvl w:ilvl="2" w:tplc="190680B2">
      <w:start w:val="1"/>
      <w:numFmt w:val="bullet"/>
      <w:lvlText w:val=""/>
      <w:lvlJc w:val="left"/>
      <w:pPr>
        <w:ind w:left="720" w:hanging="360"/>
      </w:pPr>
      <w:rPr>
        <w:rFonts w:ascii="Symbol" w:hAnsi="Symbol"/>
      </w:rPr>
    </w:lvl>
    <w:lvl w:ilvl="3" w:tplc="9788E078">
      <w:start w:val="1"/>
      <w:numFmt w:val="bullet"/>
      <w:lvlText w:val=""/>
      <w:lvlJc w:val="left"/>
      <w:pPr>
        <w:ind w:left="720" w:hanging="360"/>
      </w:pPr>
      <w:rPr>
        <w:rFonts w:ascii="Symbol" w:hAnsi="Symbol"/>
      </w:rPr>
    </w:lvl>
    <w:lvl w:ilvl="4" w:tplc="E9482C28">
      <w:start w:val="1"/>
      <w:numFmt w:val="bullet"/>
      <w:lvlText w:val=""/>
      <w:lvlJc w:val="left"/>
      <w:pPr>
        <w:ind w:left="720" w:hanging="360"/>
      </w:pPr>
      <w:rPr>
        <w:rFonts w:ascii="Symbol" w:hAnsi="Symbol"/>
      </w:rPr>
    </w:lvl>
    <w:lvl w:ilvl="5" w:tplc="5C629446">
      <w:start w:val="1"/>
      <w:numFmt w:val="bullet"/>
      <w:lvlText w:val=""/>
      <w:lvlJc w:val="left"/>
      <w:pPr>
        <w:ind w:left="720" w:hanging="360"/>
      </w:pPr>
      <w:rPr>
        <w:rFonts w:ascii="Symbol" w:hAnsi="Symbol"/>
      </w:rPr>
    </w:lvl>
    <w:lvl w:ilvl="6" w:tplc="C76C3566">
      <w:start w:val="1"/>
      <w:numFmt w:val="bullet"/>
      <w:lvlText w:val=""/>
      <w:lvlJc w:val="left"/>
      <w:pPr>
        <w:ind w:left="720" w:hanging="360"/>
      </w:pPr>
      <w:rPr>
        <w:rFonts w:ascii="Symbol" w:hAnsi="Symbol"/>
      </w:rPr>
    </w:lvl>
    <w:lvl w:ilvl="7" w:tplc="00B47346">
      <w:start w:val="1"/>
      <w:numFmt w:val="bullet"/>
      <w:lvlText w:val=""/>
      <w:lvlJc w:val="left"/>
      <w:pPr>
        <w:ind w:left="720" w:hanging="360"/>
      </w:pPr>
      <w:rPr>
        <w:rFonts w:ascii="Symbol" w:hAnsi="Symbol"/>
      </w:rPr>
    </w:lvl>
    <w:lvl w:ilvl="8" w:tplc="C0B4365E">
      <w:start w:val="1"/>
      <w:numFmt w:val="bullet"/>
      <w:lvlText w:val=""/>
      <w:lvlJc w:val="left"/>
      <w:pPr>
        <w:ind w:left="720" w:hanging="360"/>
      </w:pPr>
      <w:rPr>
        <w:rFonts w:ascii="Symbol" w:hAnsi="Symbol"/>
      </w:rPr>
    </w:lvl>
  </w:abstractNum>
  <w:num w:numId="1" w16cid:durableId="1312979426">
    <w:abstractNumId w:val="1"/>
  </w:num>
  <w:num w:numId="2" w16cid:durableId="419067341">
    <w:abstractNumId w:val="6"/>
  </w:num>
  <w:num w:numId="3" w16cid:durableId="1255505797">
    <w:abstractNumId w:val="3"/>
  </w:num>
  <w:num w:numId="4" w16cid:durableId="1086880790">
    <w:abstractNumId w:val="5"/>
  </w:num>
  <w:num w:numId="5" w16cid:durableId="1649821147">
    <w:abstractNumId w:val="0"/>
  </w:num>
  <w:num w:numId="6" w16cid:durableId="1699693775">
    <w:abstractNumId w:val="4"/>
  </w:num>
  <w:num w:numId="7" w16cid:durableId="1701395496">
    <w:abstractNumId w:val="2"/>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arja-Liis Lall - JUSTDIGI">
    <w15:presenceInfo w15:providerId="AD" w15:userId="S::maarja.lall@justdigi.ee::c7cf4b01-9190-4483-a66e-c79df27776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EB8"/>
    <w:rsid w:val="00000FAD"/>
    <w:rsid w:val="000016BB"/>
    <w:rsid w:val="00002707"/>
    <w:rsid w:val="0000324E"/>
    <w:rsid w:val="00003A30"/>
    <w:rsid w:val="00003C6E"/>
    <w:rsid w:val="00004998"/>
    <w:rsid w:val="00004B00"/>
    <w:rsid w:val="00004EED"/>
    <w:rsid w:val="00004F8D"/>
    <w:rsid w:val="0000511D"/>
    <w:rsid w:val="00005CB3"/>
    <w:rsid w:val="00005DF2"/>
    <w:rsid w:val="0000609C"/>
    <w:rsid w:val="000073C1"/>
    <w:rsid w:val="00007926"/>
    <w:rsid w:val="00011F9C"/>
    <w:rsid w:val="000120F0"/>
    <w:rsid w:val="00013494"/>
    <w:rsid w:val="00014231"/>
    <w:rsid w:val="00015C43"/>
    <w:rsid w:val="00016244"/>
    <w:rsid w:val="00016F71"/>
    <w:rsid w:val="00017114"/>
    <w:rsid w:val="000172F1"/>
    <w:rsid w:val="00017397"/>
    <w:rsid w:val="00017FDA"/>
    <w:rsid w:val="00020195"/>
    <w:rsid w:val="00020825"/>
    <w:rsid w:val="00020FCD"/>
    <w:rsid w:val="00021649"/>
    <w:rsid w:val="00021BC0"/>
    <w:rsid w:val="00021E59"/>
    <w:rsid w:val="00021ECE"/>
    <w:rsid w:val="0002235D"/>
    <w:rsid w:val="00022C73"/>
    <w:rsid w:val="00022E06"/>
    <w:rsid w:val="00022F5A"/>
    <w:rsid w:val="00023509"/>
    <w:rsid w:val="00023601"/>
    <w:rsid w:val="00023825"/>
    <w:rsid w:val="00023BB6"/>
    <w:rsid w:val="000245A9"/>
    <w:rsid w:val="000245CE"/>
    <w:rsid w:val="00024897"/>
    <w:rsid w:val="00024DB1"/>
    <w:rsid w:val="00024F11"/>
    <w:rsid w:val="00025AEB"/>
    <w:rsid w:val="00026A97"/>
    <w:rsid w:val="00026E05"/>
    <w:rsid w:val="00027C13"/>
    <w:rsid w:val="00027CAD"/>
    <w:rsid w:val="00030203"/>
    <w:rsid w:val="000312EE"/>
    <w:rsid w:val="00031728"/>
    <w:rsid w:val="000319A4"/>
    <w:rsid w:val="0003212D"/>
    <w:rsid w:val="00032A5F"/>
    <w:rsid w:val="00032BC4"/>
    <w:rsid w:val="000330A5"/>
    <w:rsid w:val="00033791"/>
    <w:rsid w:val="00033AFF"/>
    <w:rsid w:val="00033BF2"/>
    <w:rsid w:val="00033FE7"/>
    <w:rsid w:val="0003402B"/>
    <w:rsid w:val="00035901"/>
    <w:rsid w:val="000359DA"/>
    <w:rsid w:val="00035BC1"/>
    <w:rsid w:val="0003676D"/>
    <w:rsid w:val="000370AD"/>
    <w:rsid w:val="00040155"/>
    <w:rsid w:val="000404D6"/>
    <w:rsid w:val="00045232"/>
    <w:rsid w:val="0004575E"/>
    <w:rsid w:val="0004582C"/>
    <w:rsid w:val="00045FCD"/>
    <w:rsid w:val="00046346"/>
    <w:rsid w:val="000464CB"/>
    <w:rsid w:val="00046D67"/>
    <w:rsid w:val="000477A9"/>
    <w:rsid w:val="00050676"/>
    <w:rsid w:val="00050A5B"/>
    <w:rsid w:val="00051D48"/>
    <w:rsid w:val="00052853"/>
    <w:rsid w:val="000555E0"/>
    <w:rsid w:val="00055B01"/>
    <w:rsid w:val="00056137"/>
    <w:rsid w:val="00056295"/>
    <w:rsid w:val="00056D6C"/>
    <w:rsid w:val="00056F90"/>
    <w:rsid w:val="000575F3"/>
    <w:rsid w:val="00057826"/>
    <w:rsid w:val="00060079"/>
    <w:rsid w:val="0006017F"/>
    <w:rsid w:val="000602C9"/>
    <w:rsid w:val="00060B53"/>
    <w:rsid w:val="00061223"/>
    <w:rsid w:val="0006147B"/>
    <w:rsid w:val="00061D05"/>
    <w:rsid w:val="000626CE"/>
    <w:rsid w:val="000632DC"/>
    <w:rsid w:val="00063A53"/>
    <w:rsid w:val="00063B84"/>
    <w:rsid w:val="000646FE"/>
    <w:rsid w:val="00064E0F"/>
    <w:rsid w:val="00065706"/>
    <w:rsid w:val="00065B8E"/>
    <w:rsid w:val="00065CE4"/>
    <w:rsid w:val="00066831"/>
    <w:rsid w:val="00067BDB"/>
    <w:rsid w:val="00067D29"/>
    <w:rsid w:val="00070405"/>
    <w:rsid w:val="0007258E"/>
    <w:rsid w:val="00072A25"/>
    <w:rsid w:val="00072F0C"/>
    <w:rsid w:val="00073F01"/>
    <w:rsid w:val="0007466F"/>
    <w:rsid w:val="000756CD"/>
    <w:rsid w:val="00075B54"/>
    <w:rsid w:val="0007611D"/>
    <w:rsid w:val="0007647C"/>
    <w:rsid w:val="0007789D"/>
    <w:rsid w:val="000806A4"/>
    <w:rsid w:val="00081447"/>
    <w:rsid w:val="000816E4"/>
    <w:rsid w:val="00081824"/>
    <w:rsid w:val="000828A0"/>
    <w:rsid w:val="00082B80"/>
    <w:rsid w:val="00082D75"/>
    <w:rsid w:val="00083287"/>
    <w:rsid w:val="000836C3"/>
    <w:rsid w:val="00083834"/>
    <w:rsid w:val="00083870"/>
    <w:rsid w:val="00083C39"/>
    <w:rsid w:val="00083F20"/>
    <w:rsid w:val="00083F58"/>
    <w:rsid w:val="00084286"/>
    <w:rsid w:val="00084890"/>
    <w:rsid w:val="00084C10"/>
    <w:rsid w:val="00085400"/>
    <w:rsid w:val="000858F8"/>
    <w:rsid w:val="00087AAB"/>
    <w:rsid w:val="00087C2D"/>
    <w:rsid w:val="00090495"/>
    <w:rsid w:val="00092347"/>
    <w:rsid w:val="00092492"/>
    <w:rsid w:val="000926A8"/>
    <w:rsid w:val="00092809"/>
    <w:rsid w:val="0009298F"/>
    <w:rsid w:val="00093CE9"/>
    <w:rsid w:val="00093D0D"/>
    <w:rsid w:val="00093E9A"/>
    <w:rsid w:val="0009519E"/>
    <w:rsid w:val="00095DB4"/>
    <w:rsid w:val="00095F84"/>
    <w:rsid w:val="0009681A"/>
    <w:rsid w:val="00096ADB"/>
    <w:rsid w:val="00096E78"/>
    <w:rsid w:val="000A1039"/>
    <w:rsid w:val="000A106C"/>
    <w:rsid w:val="000A1853"/>
    <w:rsid w:val="000A1B89"/>
    <w:rsid w:val="000A254F"/>
    <w:rsid w:val="000A27E7"/>
    <w:rsid w:val="000A27EC"/>
    <w:rsid w:val="000A2A38"/>
    <w:rsid w:val="000A3A8B"/>
    <w:rsid w:val="000A4B4D"/>
    <w:rsid w:val="000A541F"/>
    <w:rsid w:val="000B0E2A"/>
    <w:rsid w:val="000B1315"/>
    <w:rsid w:val="000B18DC"/>
    <w:rsid w:val="000B1C8C"/>
    <w:rsid w:val="000B22AD"/>
    <w:rsid w:val="000B22CB"/>
    <w:rsid w:val="000B2D70"/>
    <w:rsid w:val="000B355F"/>
    <w:rsid w:val="000B3BFA"/>
    <w:rsid w:val="000B41FE"/>
    <w:rsid w:val="000B49B0"/>
    <w:rsid w:val="000B4A05"/>
    <w:rsid w:val="000B510F"/>
    <w:rsid w:val="000B572D"/>
    <w:rsid w:val="000B59A3"/>
    <w:rsid w:val="000B59CB"/>
    <w:rsid w:val="000B5B41"/>
    <w:rsid w:val="000B5C91"/>
    <w:rsid w:val="000B5ED0"/>
    <w:rsid w:val="000B6429"/>
    <w:rsid w:val="000B658E"/>
    <w:rsid w:val="000B6A0D"/>
    <w:rsid w:val="000B6BF7"/>
    <w:rsid w:val="000B7156"/>
    <w:rsid w:val="000B73BB"/>
    <w:rsid w:val="000B7A5D"/>
    <w:rsid w:val="000B7E60"/>
    <w:rsid w:val="000C08C1"/>
    <w:rsid w:val="000C11DB"/>
    <w:rsid w:val="000C1960"/>
    <w:rsid w:val="000C33AA"/>
    <w:rsid w:val="000C589C"/>
    <w:rsid w:val="000C5FFF"/>
    <w:rsid w:val="000C6508"/>
    <w:rsid w:val="000C69DC"/>
    <w:rsid w:val="000C7C73"/>
    <w:rsid w:val="000D12B3"/>
    <w:rsid w:val="000D12D8"/>
    <w:rsid w:val="000D1C70"/>
    <w:rsid w:val="000D2BE3"/>
    <w:rsid w:val="000D2BF2"/>
    <w:rsid w:val="000D368A"/>
    <w:rsid w:val="000D4CE3"/>
    <w:rsid w:val="000D500B"/>
    <w:rsid w:val="000D5208"/>
    <w:rsid w:val="000D5497"/>
    <w:rsid w:val="000D6189"/>
    <w:rsid w:val="000D6D5D"/>
    <w:rsid w:val="000E0130"/>
    <w:rsid w:val="000E0892"/>
    <w:rsid w:val="000E08BE"/>
    <w:rsid w:val="000E0DE9"/>
    <w:rsid w:val="000E0E76"/>
    <w:rsid w:val="000E0F98"/>
    <w:rsid w:val="000E1896"/>
    <w:rsid w:val="000E1C7E"/>
    <w:rsid w:val="000E3003"/>
    <w:rsid w:val="000E3481"/>
    <w:rsid w:val="000E402C"/>
    <w:rsid w:val="000E453A"/>
    <w:rsid w:val="000E4C12"/>
    <w:rsid w:val="000E50F0"/>
    <w:rsid w:val="000E5891"/>
    <w:rsid w:val="000E5C2E"/>
    <w:rsid w:val="000E74B4"/>
    <w:rsid w:val="000F028A"/>
    <w:rsid w:val="000F09B8"/>
    <w:rsid w:val="000F1DEC"/>
    <w:rsid w:val="000F1FBE"/>
    <w:rsid w:val="000F2A68"/>
    <w:rsid w:val="000F2DA2"/>
    <w:rsid w:val="000F3055"/>
    <w:rsid w:val="000F499B"/>
    <w:rsid w:val="000F49BB"/>
    <w:rsid w:val="000F52B5"/>
    <w:rsid w:val="000F52D2"/>
    <w:rsid w:val="000F5907"/>
    <w:rsid w:val="000F6148"/>
    <w:rsid w:val="000F6DC3"/>
    <w:rsid w:val="000F792D"/>
    <w:rsid w:val="00100139"/>
    <w:rsid w:val="00100351"/>
    <w:rsid w:val="00100C9D"/>
    <w:rsid w:val="00103828"/>
    <w:rsid w:val="00103C6A"/>
    <w:rsid w:val="001042D2"/>
    <w:rsid w:val="001049D4"/>
    <w:rsid w:val="0010580A"/>
    <w:rsid w:val="00105B6E"/>
    <w:rsid w:val="00105C74"/>
    <w:rsid w:val="001062E4"/>
    <w:rsid w:val="001065BE"/>
    <w:rsid w:val="00106998"/>
    <w:rsid w:val="001069BE"/>
    <w:rsid w:val="00106EED"/>
    <w:rsid w:val="001075A0"/>
    <w:rsid w:val="00110122"/>
    <w:rsid w:val="0011098B"/>
    <w:rsid w:val="00110E3D"/>
    <w:rsid w:val="00110EE7"/>
    <w:rsid w:val="00110F82"/>
    <w:rsid w:val="00111054"/>
    <w:rsid w:val="00111C3E"/>
    <w:rsid w:val="00111D87"/>
    <w:rsid w:val="00112806"/>
    <w:rsid w:val="001135F4"/>
    <w:rsid w:val="001136A5"/>
    <w:rsid w:val="0011374C"/>
    <w:rsid w:val="001137EB"/>
    <w:rsid w:val="00113C81"/>
    <w:rsid w:val="00116545"/>
    <w:rsid w:val="001175DA"/>
    <w:rsid w:val="00117946"/>
    <w:rsid w:val="00117C42"/>
    <w:rsid w:val="00117E5F"/>
    <w:rsid w:val="00117F48"/>
    <w:rsid w:val="00117F6E"/>
    <w:rsid w:val="00120859"/>
    <w:rsid w:val="00120A9F"/>
    <w:rsid w:val="001218BC"/>
    <w:rsid w:val="00121A28"/>
    <w:rsid w:val="001223E8"/>
    <w:rsid w:val="001224D5"/>
    <w:rsid w:val="00122652"/>
    <w:rsid w:val="00122DA9"/>
    <w:rsid w:val="00122F9F"/>
    <w:rsid w:val="001235C5"/>
    <w:rsid w:val="00123A88"/>
    <w:rsid w:val="001244BE"/>
    <w:rsid w:val="0012495F"/>
    <w:rsid w:val="00124BBF"/>
    <w:rsid w:val="00126359"/>
    <w:rsid w:val="00126739"/>
    <w:rsid w:val="00127CF0"/>
    <w:rsid w:val="0013064C"/>
    <w:rsid w:val="00130788"/>
    <w:rsid w:val="00130E2D"/>
    <w:rsid w:val="00130E35"/>
    <w:rsid w:val="00130F77"/>
    <w:rsid w:val="001311CB"/>
    <w:rsid w:val="0013131E"/>
    <w:rsid w:val="00131951"/>
    <w:rsid w:val="00131E86"/>
    <w:rsid w:val="00132884"/>
    <w:rsid w:val="00132ADF"/>
    <w:rsid w:val="00132C27"/>
    <w:rsid w:val="00132D3F"/>
    <w:rsid w:val="00133075"/>
    <w:rsid w:val="0013321D"/>
    <w:rsid w:val="00133959"/>
    <w:rsid w:val="00133C12"/>
    <w:rsid w:val="00133E19"/>
    <w:rsid w:val="001356AA"/>
    <w:rsid w:val="00135B19"/>
    <w:rsid w:val="00136662"/>
    <w:rsid w:val="001416B9"/>
    <w:rsid w:val="0014218E"/>
    <w:rsid w:val="00142DCB"/>
    <w:rsid w:val="0014352A"/>
    <w:rsid w:val="0014449B"/>
    <w:rsid w:val="0014475C"/>
    <w:rsid w:val="00144788"/>
    <w:rsid w:val="001448F1"/>
    <w:rsid w:val="00144FC4"/>
    <w:rsid w:val="0014562C"/>
    <w:rsid w:val="001457DD"/>
    <w:rsid w:val="00145B71"/>
    <w:rsid w:val="00146051"/>
    <w:rsid w:val="00146364"/>
    <w:rsid w:val="001467AC"/>
    <w:rsid w:val="001468FC"/>
    <w:rsid w:val="00146C46"/>
    <w:rsid w:val="00146DC0"/>
    <w:rsid w:val="001473ED"/>
    <w:rsid w:val="00147D2D"/>
    <w:rsid w:val="00147F0E"/>
    <w:rsid w:val="00150649"/>
    <w:rsid w:val="001508CA"/>
    <w:rsid w:val="00150B65"/>
    <w:rsid w:val="00151550"/>
    <w:rsid w:val="001516CA"/>
    <w:rsid w:val="00151BA1"/>
    <w:rsid w:val="00151F78"/>
    <w:rsid w:val="00151F92"/>
    <w:rsid w:val="00152039"/>
    <w:rsid w:val="0015246A"/>
    <w:rsid w:val="001532CE"/>
    <w:rsid w:val="00153640"/>
    <w:rsid w:val="00154A4C"/>
    <w:rsid w:val="00154E37"/>
    <w:rsid w:val="001556FC"/>
    <w:rsid w:val="00155A71"/>
    <w:rsid w:val="00155B88"/>
    <w:rsid w:val="001562BE"/>
    <w:rsid w:val="0015635A"/>
    <w:rsid w:val="001568A7"/>
    <w:rsid w:val="00156A01"/>
    <w:rsid w:val="00157503"/>
    <w:rsid w:val="001575E6"/>
    <w:rsid w:val="00160589"/>
    <w:rsid w:val="00161321"/>
    <w:rsid w:val="00162141"/>
    <w:rsid w:val="0016233A"/>
    <w:rsid w:val="00162CEE"/>
    <w:rsid w:val="00163039"/>
    <w:rsid w:val="001646FD"/>
    <w:rsid w:val="00165011"/>
    <w:rsid w:val="0016649D"/>
    <w:rsid w:val="001668E5"/>
    <w:rsid w:val="00166EFF"/>
    <w:rsid w:val="00167189"/>
    <w:rsid w:val="0016738F"/>
    <w:rsid w:val="00167B35"/>
    <w:rsid w:val="0017122A"/>
    <w:rsid w:val="00172B86"/>
    <w:rsid w:val="00173149"/>
    <w:rsid w:val="00174768"/>
    <w:rsid w:val="00175040"/>
    <w:rsid w:val="00175090"/>
    <w:rsid w:val="0017509D"/>
    <w:rsid w:val="00175480"/>
    <w:rsid w:val="00176172"/>
    <w:rsid w:val="0017648D"/>
    <w:rsid w:val="00176605"/>
    <w:rsid w:val="00177104"/>
    <w:rsid w:val="00180014"/>
    <w:rsid w:val="00180085"/>
    <w:rsid w:val="00180C88"/>
    <w:rsid w:val="001812FE"/>
    <w:rsid w:val="00182675"/>
    <w:rsid w:val="00183994"/>
    <w:rsid w:val="00183B95"/>
    <w:rsid w:val="00184E19"/>
    <w:rsid w:val="00187036"/>
    <w:rsid w:val="001908D5"/>
    <w:rsid w:val="00191154"/>
    <w:rsid w:val="001923FB"/>
    <w:rsid w:val="001925BF"/>
    <w:rsid w:val="0019264D"/>
    <w:rsid w:val="001926B4"/>
    <w:rsid w:val="00192CAD"/>
    <w:rsid w:val="00193231"/>
    <w:rsid w:val="001932B3"/>
    <w:rsid w:val="00193D46"/>
    <w:rsid w:val="00193FB6"/>
    <w:rsid w:val="0019545E"/>
    <w:rsid w:val="00195F0F"/>
    <w:rsid w:val="001960C5"/>
    <w:rsid w:val="00196195"/>
    <w:rsid w:val="00196535"/>
    <w:rsid w:val="0019712F"/>
    <w:rsid w:val="00197843"/>
    <w:rsid w:val="001A00F8"/>
    <w:rsid w:val="001A0BAE"/>
    <w:rsid w:val="001A135D"/>
    <w:rsid w:val="001A2259"/>
    <w:rsid w:val="001A24A6"/>
    <w:rsid w:val="001A39A5"/>
    <w:rsid w:val="001A3B0A"/>
    <w:rsid w:val="001A3CE8"/>
    <w:rsid w:val="001A4090"/>
    <w:rsid w:val="001A4567"/>
    <w:rsid w:val="001A486A"/>
    <w:rsid w:val="001A5F8D"/>
    <w:rsid w:val="001A653D"/>
    <w:rsid w:val="001A6FAE"/>
    <w:rsid w:val="001A7036"/>
    <w:rsid w:val="001A7064"/>
    <w:rsid w:val="001B0614"/>
    <w:rsid w:val="001B0E19"/>
    <w:rsid w:val="001B0E76"/>
    <w:rsid w:val="001B1F1C"/>
    <w:rsid w:val="001B29DA"/>
    <w:rsid w:val="001B2A64"/>
    <w:rsid w:val="001B49B9"/>
    <w:rsid w:val="001B49DE"/>
    <w:rsid w:val="001B4F57"/>
    <w:rsid w:val="001B55A6"/>
    <w:rsid w:val="001B5F9A"/>
    <w:rsid w:val="001B6C12"/>
    <w:rsid w:val="001B6FAB"/>
    <w:rsid w:val="001C0C84"/>
    <w:rsid w:val="001C1575"/>
    <w:rsid w:val="001C3523"/>
    <w:rsid w:val="001C35A1"/>
    <w:rsid w:val="001C6B81"/>
    <w:rsid w:val="001C6BF9"/>
    <w:rsid w:val="001C7045"/>
    <w:rsid w:val="001C7307"/>
    <w:rsid w:val="001C7B11"/>
    <w:rsid w:val="001C7BAB"/>
    <w:rsid w:val="001D009E"/>
    <w:rsid w:val="001D05F7"/>
    <w:rsid w:val="001D1E07"/>
    <w:rsid w:val="001D3BE7"/>
    <w:rsid w:val="001D48FD"/>
    <w:rsid w:val="001D51A8"/>
    <w:rsid w:val="001D5732"/>
    <w:rsid w:val="001D6E7D"/>
    <w:rsid w:val="001D7F62"/>
    <w:rsid w:val="001D7FD6"/>
    <w:rsid w:val="001E007B"/>
    <w:rsid w:val="001E00C6"/>
    <w:rsid w:val="001E02B9"/>
    <w:rsid w:val="001E0626"/>
    <w:rsid w:val="001E0E51"/>
    <w:rsid w:val="001E163B"/>
    <w:rsid w:val="001E1BCD"/>
    <w:rsid w:val="001E2B0B"/>
    <w:rsid w:val="001E2E72"/>
    <w:rsid w:val="001E3847"/>
    <w:rsid w:val="001E44F5"/>
    <w:rsid w:val="001E547F"/>
    <w:rsid w:val="001E5AED"/>
    <w:rsid w:val="001E5E63"/>
    <w:rsid w:val="001E6365"/>
    <w:rsid w:val="001E6A75"/>
    <w:rsid w:val="001E6CD5"/>
    <w:rsid w:val="001E6D5E"/>
    <w:rsid w:val="001E7A96"/>
    <w:rsid w:val="001F093C"/>
    <w:rsid w:val="001F0947"/>
    <w:rsid w:val="001F1159"/>
    <w:rsid w:val="001F122D"/>
    <w:rsid w:val="001F12C9"/>
    <w:rsid w:val="001F1927"/>
    <w:rsid w:val="001F22F5"/>
    <w:rsid w:val="001F2398"/>
    <w:rsid w:val="001F4052"/>
    <w:rsid w:val="001F4710"/>
    <w:rsid w:val="001F4744"/>
    <w:rsid w:val="001F4AD2"/>
    <w:rsid w:val="001F4C82"/>
    <w:rsid w:val="001F4E59"/>
    <w:rsid w:val="001F528E"/>
    <w:rsid w:val="001F56EA"/>
    <w:rsid w:val="001F574C"/>
    <w:rsid w:val="001F5C39"/>
    <w:rsid w:val="001F6159"/>
    <w:rsid w:val="001F65AC"/>
    <w:rsid w:val="001F67A5"/>
    <w:rsid w:val="001F6E47"/>
    <w:rsid w:val="001F754D"/>
    <w:rsid w:val="002007EF"/>
    <w:rsid w:val="00200B15"/>
    <w:rsid w:val="00200B44"/>
    <w:rsid w:val="00200FB2"/>
    <w:rsid w:val="00201297"/>
    <w:rsid w:val="00201FB2"/>
    <w:rsid w:val="00203001"/>
    <w:rsid w:val="002036D9"/>
    <w:rsid w:val="00203D6F"/>
    <w:rsid w:val="00203E65"/>
    <w:rsid w:val="00205572"/>
    <w:rsid w:val="00206F1E"/>
    <w:rsid w:val="00207946"/>
    <w:rsid w:val="002106E0"/>
    <w:rsid w:val="002108DF"/>
    <w:rsid w:val="00211D88"/>
    <w:rsid w:val="00212DF2"/>
    <w:rsid w:val="00213076"/>
    <w:rsid w:val="002134C5"/>
    <w:rsid w:val="00213DEC"/>
    <w:rsid w:val="002144D6"/>
    <w:rsid w:val="00214831"/>
    <w:rsid w:val="00215B56"/>
    <w:rsid w:val="00215C7C"/>
    <w:rsid w:val="00216478"/>
    <w:rsid w:val="00216BFF"/>
    <w:rsid w:val="002174AF"/>
    <w:rsid w:val="0021798D"/>
    <w:rsid w:val="00217E9A"/>
    <w:rsid w:val="0022047D"/>
    <w:rsid w:val="00221277"/>
    <w:rsid w:val="002221F3"/>
    <w:rsid w:val="00222B2A"/>
    <w:rsid w:val="0022303A"/>
    <w:rsid w:val="00223AE0"/>
    <w:rsid w:val="00223D23"/>
    <w:rsid w:val="002240E3"/>
    <w:rsid w:val="00224156"/>
    <w:rsid w:val="00225E32"/>
    <w:rsid w:val="00225F61"/>
    <w:rsid w:val="00226D8B"/>
    <w:rsid w:val="00227095"/>
    <w:rsid w:val="002270DA"/>
    <w:rsid w:val="002276CA"/>
    <w:rsid w:val="00227DE4"/>
    <w:rsid w:val="0023032F"/>
    <w:rsid w:val="002311CC"/>
    <w:rsid w:val="00232104"/>
    <w:rsid w:val="00232564"/>
    <w:rsid w:val="00232BD2"/>
    <w:rsid w:val="00232CF7"/>
    <w:rsid w:val="002331FE"/>
    <w:rsid w:val="00233A65"/>
    <w:rsid w:val="002342AA"/>
    <w:rsid w:val="00234521"/>
    <w:rsid w:val="00234573"/>
    <w:rsid w:val="00234F03"/>
    <w:rsid w:val="00235544"/>
    <w:rsid w:val="00235B83"/>
    <w:rsid w:val="002370FC"/>
    <w:rsid w:val="0023711A"/>
    <w:rsid w:val="00240B45"/>
    <w:rsid w:val="00241E75"/>
    <w:rsid w:val="00241EA7"/>
    <w:rsid w:val="00241F82"/>
    <w:rsid w:val="0024356C"/>
    <w:rsid w:val="00243FA5"/>
    <w:rsid w:val="00244337"/>
    <w:rsid w:val="0024452E"/>
    <w:rsid w:val="00245864"/>
    <w:rsid w:val="00245DCB"/>
    <w:rsid w:val="00246861"/>
    <w:rsid w:val="002469A3"/>
    <w:rsid w:val="00247257"/>
    <w:rsid w:val="0024798E"/>
    <w:rsid w:val="00247DEB"/>
    <w:rsid w:val="0025083D"/>
    <w:rsid w:val="00250E1D"/>
    <w:rsid w:val="00252911"/>
    <w:rsid w:val="00252AB1"/>
    <w:rsid w:val="0025380B"/>
    <w:rsid w:val="00253E28"/>
    <w:rsid w:val="002553FC"/>
    <w:rsid w:val="00255612"/>
    <w:rsid w:val="00257033"/>
    <w:rsid w:val="00257730"/>
    <w:rsid w:val="00257C40"/>
    <w:rsid w:val="00257DA9"/>
    <w:rsid w:val="0026026A"/>
    <w:rsid w:val="00261797"/>
    <w:rsid w:val="00262861"/>
    <w:rsid w:val="00262B35"/>
    <w:rsid w:val="00263041"/>
    <w:rsid w:val="00263B7D"/>
    <w:rsid w:val="00263E30"/>
    <w:rsid w:val="00264273"/>
    <w:rsid w:val="00264397"/>
    <w:rsid w:val="0026453D"/>
    <w:rsid w:val="0026461A"/>
    <w:rsid w:val="00264930"/>
    <w:rsid w:val="002653FE"/>
    <w:rsid w:val="002654CE"/>
    <w:rsid w:val="00265BF3"/>
    <w:rsid w:val="00265FA6"/>
    <w:rsid w:val="00266E99"/>
    <w:rsid w:val="002671F4"/>
    <w:rsid w:val="00267260"/>
    <w:rsid w:val="00267F17"/>
    <w:rsid w:val="002704F3"/>
    <w:rsid w:val="00270711"/>
    <w:rsid w:val="0027132B"/>
    <w:rsid w:val="0027134E"/>
    <w:rsid w:val="002718B3"/>
    <w:rsid w:val="00271E60"/>
    <w:rsid w:val="00273B4E"/>
    <w:rsid w:val="00274719"/>
    <w:rsid w:val="00275876"/>
    <w:rsid w:val="002771E6"/>
    <w:rsid w:val="002771F3"/>
    <w:rsid w:val="00280C30"/>
    <w:rsid w:val="00280EA7"/>
    <w:rsid w:val="00280F17"/>
    <w:rsid w:val="00281239"/>
    <w:rsid w:val="00281378"/>
    <w:rsid w:val="00281428"/>
    <w:rsid w:val="00282E03"/>
    <w:rsid w:val="00282F2C"/>
    <w:rsid w:val="002831F6"/>
    <w:rsid w:val="002834AF"/>
    <w:rsid w:val="002834BC"/>
    <w:rsid w:val="00283F64"/>
    <w:rsid w:val="0028482B"/>
    <w:rsid w:val="00286612"/>
    <w:rsid w:val="00287AFA"/>
    <w:rsid w:val="00287F1C"/>
    <w:rsid w:val="002905B2"/>
    <w:rsid w:val="00291355"/>
    <w:rsid w:val="00292C40"/>
    <w:rsid w:val="002939F9"/>
    <w:rsid w:val="00294A38"/>
    <w:rsid w:val="002952EB"/>
    <w:rsid w:val="00295458"/>
    <w:rsid w:val="002A0360"/>
    <w:rsid w:val="002A09CD"/>
    <w:rsid w:val="002A1885"/>
    <w:rsid w:val="002A2177"/>
    <w:rsid w:val="002A2213"/>
    <w:rsid w:val="002A252B"/>
    <w:rsid w:val="002A321E"/>
    <w:rsid w:val="002A328A"/>
    <w:rsid w:val="002A398F"/>
    <w:rsid w:val="002A3A00"/>
    <w:rsid w:val="002A3A77"/>
    <w:rsid w:val="002A54DA"/>
    <w:rsid w:val="002A5AF0"/>
    <w:rsid w:val="002A657A"/>
    <w:rsid w:val="002A6F98"/>
    <w:rsid w:val="002A7565"/>
    <w:rsid w:val="002B0939"/>
    <w:rsid w:val="002B0D65"/>
    <w:rsid w:val="002B1916"/>
    <w:rsid w:val="002B210F"/>
    <w:rsid w:val="002B27FE"/>
    <w:rsid w:val="002B3010"/>
    <w:rsid w:val="002B4E29"/>
    <w:rsid w:val="002B5175"/>
    <w:rsid w:val="002B5CA6"/>
    <w:rsid w:val="002B5D7E"/>
    <w:rsid w:val="002B5D91"/>
    <w:rsid w:val="002B6D2B"/>
    <w:rsid w:val="002B7028"/>
    <w:rsid w:val="002C0E01"/>
    <w:rsid w:val="002C10D4"/>
    <w:rsid w:val="002C192C"/>
    <w:rsid w:val="002C20EA"/>
    <w:rsid w:val="002C22A7"/>
    <w:rsid w:val="002C28A7"/>
    <w:rsid w:val="002C2D32"/>
    <w:rsid w:val="002C32FF"/>
    <w:rsid w:val="002C35D5"/>
    <w:rsid w:val="002C3BB6"/>
    <w:rsid w:val="002C3CFF"/>
    <w:rsid w:val="002C449D"/>
    <w:rsid w:val="002C4E33"/>
    <w:rsid w:val="002C541D"/>
    <w:rsid w:val="002C5715"/>
    <w:rsid w:val="002C590A"/>
    <w:rsid w:val="002C63D9"/>
    <w:rsid w:val="002C6950"/>
    <w:rsid w:val="002C6C1B"/>
    <w:rsid w:val="002D15C4"/>
    <w:rsid w:val="002D184D"/>
    <w:rsid w:val="002D1EE5"/>
    <w:rsid w:val="002D22F4"/>
    <w:rsid w:val="002D2980"/>
    <w:rsid w:val="002D39C8"/>
    <w:rsid w:val="002D40F9"/>
    <w:rsid w:val="002D485F"/>
    <w:rsid w:val="002D4CA5"/>
    <w:rsid w:val="002D55D1"/>
    <w:rsid w:val="002D68B0"/>
    <w:rsid w:val="002D6A06"/>
    <w:rsid w:val="002D6B8A"/>
    <w:rsid w:val="002D745A"/>
    <w:rsid w:val="002D7541"/>
    <w:rsid w:val="002D7711"/>
    <w:rsid w:val="002D7997"/>
    <w:rsid w:val="002E0C70"/>
    <w:rsid w:val="002E1686"/>
    <w:rsid w:val="002E1761"/>
    <w:rsid w:val="002E1797"/>
    <w:rsid w:val="002E2332"/>
    <w:rsid w:val="002E2E12"/>
    <w:rsid w:val="002E2F56"/>
    <w:rsid w:val="002E33DF"/>
    <w:rsid w:val="002E5246"/>
    <w:rsid w:val="002E53FE"/>
    <w:rsid w:val="002E7198"/>
    <w:rsid w:val="002E7E5A"/>
    <w:rsid w:val="002F01B9"/>
    <w:rsid w:val="002F05FA"/>
    <w:rsid w:val="002F0768"/>
    <w:rsid w:val="002F0A21"/>
    <w:rsid w:val="002F0E9F"/>
    <w:rsid w:val="002F181D"/>
    <w:rsid w:val="002F1DC7"/>
    <w:rsid w:val="002F1DCB"/>
    <w:rsid w:val="002F2754"/>
    <w:rsid w:val="002F30BA"/>
    <w:rsid w:val="002F35B4"/>
    <w:rsid w:val="002F3750"/>
    <w:rsid w:val="002F3C2D"/>
    <w:rsid w:val="002F3E62"/>
    <w:rsid w:val="002F42C0"/>
    <w:rsid w:val="002F4441"/>
    <w:rsid w:val="002F49F5"/>
    <w:rsid w:val="002F4CC8"/>
    <w:rsid w:val="002F5053"/>
    <w:rsid w:val="002F57C5"/>
    <w:rsid w:val="002F580B"/>
    <w:rsid w:val="002F61E0"/>
    <w:rsid w:val="002F6ED3"/>
    <w:rsid w:val="002F7103"/>
    <w:rsid w:val="002F748B"/>
    <w:rsid w:val="002F7600"/>
    <w:rsid w:val="003001E8"/>
    <w:rsid w:val="00300938"/>
    <w:rsid w:val="00301531"/>
    <w:rsid w:val="00301F0C"/>
    <w:rsid w:val="00301FC6"/>
    <w:rsid w:val="00302D83"/>
    <w:rsid w:val="0030365D"/>
    <w:rsid w:val="003043D2"/>
    <w:rsid w:val="0030503D"/>
    <w:rsid w:val="00305F4A"/>
    <w:rsid w:val="0030756C"/>
    <w:rsid w:val="00307B25"/>
    <w:rsid w:val="003103C2"/>
    <w:rsid w:val="003110B1"/>
    <w:rsid w:val="00311562"/>
    <w:rsid w:val="003119AC"/>
    <w:rsid w:val="00311C58"/>
    <w:rsid w:val="00312C33"/>
    <w:rsid w:val="0031305A"/>
    <w:rsid w:val="00313CCA"/>
    <w:rsid w:val="00314016"/>
    <w:rsid w:val="0031413E"/>
    <w:rsid w:val="003141D6"/>
    <w:rsid w:val="003143F3"/>
    <w:rsid w:val="003146DD"/>
    <w:rsid w:val="003171EA"/>
    <w:rsid w:val="00317642"/>
    <w:rsid w:val="00317875"/>
    <w:rsid w:val="00320C67"/>
    <w:rsid w:val="00321087"/>
    <w:rsid w:val="0032232D"/>
    <w:rsid w:val="0032287F"/>
    <w:rsid w:val="003228D2"/>
    <w:rsid w:val="003229EC"/>
    <w:rsid w:val="00322ED7"/>
    <w:rsid w:val="00323000"/>
    <w:rsid w:val="003236A1"/>
    <w:rsid w:val="00323701"/>
    <w:rsid w:val="0032470E"/>
    <w:rsid w:val="00325E9D"/>
    <w:rsid w:val="00327ED3"/>
    <w:rsid w:val="00330082"/>
    <w:rsid w:val="00330B1B"/>
    <w:rsid w:val="00330C32"/>
    <w:rsid w:val="00330C8A"/>
    <w:rsid w:val="003315C8"/>
    <w:rsid w:val="0033202A"/>
    <w:rsid w:val="003320F5"/>
    <w:rsid w:val="003322A9"/>
    <w:rsid w:val="003325EB"/>
    <w:rsid w:val="00332BD1"/>
    <w:rsid w:val="00332FD2"/>
    <w:rsid w:val="00333512"/>
    <w:rsid w:val="00334F7D"/>
    <w:rsid w:val="003352ED"/>
    <w:rsid w:val="00335C33"/>
    <w:rsid w:val="00336C2A"/>
    <w:rsid w:val="00337A50"/>
    <w:rsid w:val="00341336"/>
    <w:rsid w:val="0034178D"/>
    <w:rsid w:val="0034220E"/>
    <w:rsid w:val="00344EF3"/>
    <w:rsid w:val="003450ED"/>
    <w:rsid w:val="00345ABA"/>
    <w:rsid w:val="00345E3C"/>
    <w:rsid w:val="0034635C"/>
    <w:rsid w:val="00346907"/>
    <w:rsid w:val="00346992"/>
    <w:rsid w:val="00350470"/>
    <w:rsid w:val="00350A05"/>
    <w:rsid w:val="00350A8E"/>
    <w:rsid w:val="00351105"/>
    <w:rsid w:val="0035126C"/>
    <w:rsid w:val="0035143E"/>
    <w:rsid w:val="003514A5"/>
    <w:rsid w:val="003518E4"/>
    <w:rsid w:val="00352414"/>
    <w:rsid w:val="003526E6"/>
    <w:rsid w:val="003543B6"/>
    <w:rsid w:val="00355E4B"/>
    <w:rsid w:val="00356CCB"/>
    <w:rsid w:val="00357CFB"/>
    <w:rsid w:val="00357EF9"/>
    <w:rsid w:val="00360BA9"/>
    <w:rsid w:val="003614CF"/>
    <w:rsid w:val="00361E2C"/>
    <w:rsid w:val="0036262F"/>
    <w:rsid w:val="00362643"/>
    <w:rsid w:val="00362DD8"/>
    <w:rsid w:val="00362EFA"/>
    <w:rsid w:val="003635F3"/>
    <w:rsid w:val="003638FC"/>
    <w:rsid w:val="00363D41"/>
    <w:rsid w:val="00363DCF"/>
    <w:rsid w:val="003644A2"/>
    <w:rsid w:val="00364A92"/>
    <w:rsid w:val="0036600B"/>
    <w:rsid w:val="00366DCF"/>
    <w:rsid w:val="00366F8E"/>
    <w:rsid w:val="00367636"/>
    <w:rsid w:val="00370699"/>
    <w:rsid w:val="00370ADA"/>
    <w:rsid w:val="003712BD"/>
    <w:rsid w:val="00371B00"/>
    <w:rsid w:val="00371C4E"/>
    <w:rsid w:val="00372992"/>
    <w:rsid w:val="00372E0D"/>
    <w:rsid w:val="00373C79"/>
    <w:rsid w:val="00374C9E"/>
    <w:rsid w:val="00374EA4"/>
    <w:rsid w:val="003758CE"/>
    <w:rsid w:val="003766E5"/>
    <w:rsid w:val="003771BD"/>
    <w:rsid w:val="00377330"/>
    <w:rsid w:val="003773F2"/>
    <w:rsid w:val="00377E3D"/>
    <w:rsid w:val="00380446"/>
    <w:rsid w:val="00380AED"/>
    <w:rsid w:val="00380BD8"/>
    <w:rsid w:val="00380D5D"/>
    <w:rsid w:val="00380DE1"/>
    <w:rsid w:val="00381033"/>
    <w:rsid w:val="00381F36"/>
    <w:rsid w:val="00382462"/>
    <w:rsid w:val="003826EE"/>
    <w:rsid w:val="00382C28"/>
    <w:rsid w:val="00383369"/>
    <w:rsid w:val="00383F0A"/>
    <w:rsid w:val="0038425C"/>
    <w:rsid w:val="00384D99"/>
    <w:rsid w:val="00384ED6"/>
    <w:rsid w:val="00386195"/>
    <w:rsid w:val="003862A5"/>
    <w:rsid w:val="003878EA"/>
    <w:rsid w:val="00387A1F"/>
    <w:rsid w:val="00387CC5"/>
    <w:rsid w:val="00387D2B"/>
    <w:rsid w:val="00390099"/>
    <w:rsid w:val="003908E8"/>
    <w:rsid w:val="00390B27"/>
    <w:rsid w:val="0039114D"/>
    <w:rsid w:val="00391659"/>
    <w:rsid w:val="003929F7"/>
    <w:rsid w:val="00392A54"/>
    <w:rsid w:val="00392F8A"/>
    <w:rsid w:val="00393146"/>
    <w:rsid w:val="0039525F"/>
    <w:rsid w:val="003955C7"/>
    <w:rsid w:val="00395A32"/>
    <w:rsid w:val="00395EF4"/>
    <w:rsid w:val="0039611E"/>
    <w:rsid w:val="00396912"/>
    <w:rsid w:val="0039702F"/>
    <w:rsid w:val="00397D6A"/>
    <w:rsid w:val="003A09DA"/>
    <w:rsid w:val="003A0EEA"/>
    <w:rsid w:val="003A0F8B"/>
    <w:rsid w:val="003A1308"/>
    <w:rsid w:val="003A1574"/>
    <w:rsid w:val="003A248E"/>
    <w:rsid w:val="003A2551"/>
    <w:rsid w:val="003A2B94"/>
    <w:rsid w:val="003A32DF"/>
    <w:rsid w:val="003A35FF"/>
    <w:rsid w:val="003A3D96"/>
    <w:rsid w:val="003A400E"/>
    <w:rsid w:val="003A4821"/>
    <w:rsid w:val="003A4CF5"/>
    <w:rsid w:val="003A505B"/>
    <w:rsid w:val="003A58B3"/>
    <w:rsid w:val="003A6478"/>
    <w:rsid w:val="003A6600"/>
    <w:rsid w:val="003A6C63"/>
    <w:rsid w:val="003A7297"/>
    <w:rsid w:val="003A7398"/>
    <w:rsid w:val="003B0137"/>
    <w:rsid w:val="003B02CC"/>
    <w:rsid w:val="003B071A"/>
    <w:rsid w:val="003B0B01"/>
    <w:rsid w:val="003B0C51"/>
    <w:rsid w:val="003B137D"/>
    <w:rsid w:val="003B14BF"/>
    <w:rsid w:val="003B162E"/>
    <w:rsid w:val="003B1986"/>
    <w:rsid w:val="003B2597"/>
    <w:rsid w:val="003B2AB0"/>
    <w:rsid w:val="003B3FD7"/>
    <w:rsid w:val="003B496D"/>
    <w:rsid w:val="003B525E"/>
    <w:rsid w:val="003B6A70"/>
    <w:rsid w:val="003B6AEA"/>
    <w:rsid w:val="003B71C5"/>
    <w:rsid w:val="003B76B1"/>
    <w:rsid w:val="003B7B4F"/>
    <w:rsid w:val="003B7CA3"/>
    <w:rsid w:val="003B7E5D"/>
    <w:rsid w:val="003B7E62"/>
    <w:rsid w:val="003C1000"/>
    <w:rsid w:val="003C1044"/>
    <w:rsid w:val="003C1A37"/>
    <w:rsid w:val="003C1CB6"/>
    <w:rsid w:val="003C26CD"/>
    <w:rsid w:val="003C2E9E"/>
    <w:rsid w:val="003C300E"/>
    <w:rsid w:val="003C3697"/>
    <w:rsid w:val="003C39E0"/>
    <w:rsid w:val="003C42AA"/>
    <w:rsid w:val="003C4EC6"/>
    <w:rsid w:val="003C5815"/>
    <w:rsid w:val="003C5B21"/>
    <w:rsid w:val="003C5D96"/>
    <w:rsid w:val="003C613E"/>
    <w:rsid w:val="003C6749"/>
    <w:rsid w:val="003C689D"/>
    <w:rsid w:val="003C6F22"/>
    <w:rsid w:val="003C7ABA"/>
    <w:rsid w:val="003D1C4C"/>
    <w:rsid w:val="003D2BE1"/>
    <w:rsid w:val="003D2FDF"/>
    <w:rsid w:val="003D3474"/>
    <w:rsid w:val="003D4FC1"/>
    <w:rsid w:val="003D54F1"/>
    <w:rsid w:val="003D5900"/>
    <w:rsid w:val="003D63D8"/>
    <w:rsid w:val="003D650C"/>
    <w:rsid w:val="003D6A8E"/>
    <w:rsid w:val="003D6B30"/>
    <w:rsid w:val="003D6B42"/>
    <w:rsid w:val="003D6C7D"/>
    <w:rsid w:val="003E0D4F"/>
    <w:rsid w:val="003E106B"/>
    <w:rsid w:val="003E11E4"/>
    <w:rsid w:val="003E1DC6"/>
    <w:rsid w:val="003E36C9"/>
    <w:rsid w:val="003E3C38"/>
    <w:rsid w:val="003E3DB0"/>
    <w:rsid w:val="003E4010"/>
    <w:rsid w:val="003E411B"/>
    <w:rsid w:val="003E4268"/>
    <w:rsid w:val="003E5B88"/>
    <w:rsid w:val="003E5CE6"/>
    <w:rsid w:val="003E5E23"/>
    <w:rsid w:val="003E62B2"/>
    <w:rsid w:val="003E6952"/>
    <w:rsid w:val="003E6D48"/>
    <w:rsid w:val="003E74BC"/>
    <w:rsid w:val="003E7E0A"/>
    <w:rsid w:val="003F00C7"/>
    <w:rsid w:val="003F0589"/>
    <w:rsid w:val="003F06C4"/>
    <w:rsid w:val="003F0BE1"/>
    <w:rsid w:val="003F18A5"/>
    <w:rsid w:val="003F2345"/>
    <w:rsid w:val="003F23DE"/>
    <w:rsid w:val="003F2716"/>
    <w:rsid w:val="003F279E"/>
    <w:rsid w:val="003F2B64"/>
    <w:rsid w:val="003F2C9F"/>
    <w:rsid w:val="003F3B2A"/>
    <w:rsid w:val="003F4284"/>
    <w:rsid w:val="003F4B2C"/>
    <w:rsid w:val="003F5833"/>
    <w:rsid w:val="003F6759"/>
    <w:rsid w:val="003F6B2C"/>
    <w:rsid w:val="003F7656"/>
    <w:rsid w:val="00400826"/>
    <w:rsid w:val="004008D9"/>
    <w:rsid w:val="00400CCC"/>
    <w:rsid w:val="00401770"/>
    <w:rsid w:val="00401E60"/>
    <w:rsid w:val="00402438"/>
    <w:rsid w:val="004029BD"/>
    <w:rsid w:val="00402F6E"/>
    <w:rsid w:val="00403699"/>
    <w:rsid w:val="00403D55"/>
    <w:rsid w:val="004047A6"/>
    <w:rsid w:val="004048F8"/>
    <w:rsid w:val="004051E7"/>
    <w:rsid w:val="00405297"/>
    <w:rsid w:val="004053C3"/>
    <w:rsid w:val="00405FB2"/>
    <w:rsid w:val="00406248"/>
    <w:rsid w:val="00407540"/>
    <w:rsid w:val="0040769D"/>
    <w:rsid w:val="0041050B"/>
    <w:rsid w:val="00410E8D"/>
    <w:rsid w:val="004115B9"/>
    <w:rsid w:val="0041199F"/>
    <w:rsid w:val="004119D6"/>
    <w:rsid w:val="00411F11"/>
    <w:rsid w:val="00412D82"/>
    <w:rsid w:val="0041410A"/>
    <w:rsid w:val="00414BF0"/>
    <w:rsid w:val="00414E13"/>
    <w:rsid w:val="00415063"/>
    <w:rsid w:val="00415176"/>
    <w:rsid w:val="004168FA"/>
    <w:rsid w:val="004176F5"/>
    <w:rsid w:val="00417758"/>
    <w:rsid w:val="00417C78"/>
    <w:rsid w:val="00420A56"/>
    <w:rsid w:val="00420A8E"/>
    <w:rsid w:val="00420CE4"/>
    <w:rsid w:val="0042129A"/>
    <w:rsid w:val="0042179B"/>
    <w:rsid w:val="00421E38"/>
    <w:rsid w:val="00422AA3"/>
    <w:rsid w:val="00422B4D"/>
    <w:rsid w:val="00422C53"/>
    <w:rsid w:val="00422C64"/>
    <w:rsid w:val="00422F63"/>
    <w:rsid w:val="00422FAA"/>
    <w:rsid w:val="0042466A"/>
    <w:rsid w:val="00424858"/>
    <w:rsid w:val="00424941"/>
    <w:rsid w:val="004251B5"/>
    <w:rsid w:val="00425577"/>
    <w:rsid w:val="00430732"/>
    <w:rsid w:val="004317F6"/>
    <w:rsid w:val="0043215B"/>
    <w:rsid w:val="004330A5"/>
    <w:rsid w:val="004334CF"/>
    <w:rsid w:val="00433777"/>
    <w:rsid w:val="00433A94"/>
    <w:rsid w:val="00433EF9"/>
    <w:rsid w:val="004344B5"/>
    <w:rsid w:val="00435883"/>
    <w:rsid w:val="00435904"/>
    <w:rsid w:val="00435FDD"/>
    <w:rsid w:val="0043621B"/>
    <w:rsid w:val="004363AF"/>
    <w:rsid w:val="00436A49"/>
    <w:rsid w:val="00436E26"/>
    <w:rsid w:val="00436ED0"/>
    <w:rsid w:val="00437087"/>
    <w:rsid w:val="0043740A"/>
    <w:rsid w:val="004403C5"/>
    <w:rsid w:val="00441C2A"/>
    <w:rsid w:val="004429EA"/>
    <w:rsid w:val="00442E03"/>
    <w:rsid w:val="0044483F"/>
    <w:rsid w:val="004454D2"/>
    <w:rsid w:val="00445537"/>
    <w:rsid w:val="004455CA"/>
    <w:rsid w:val="004468AF"/>
    <w:rsid w:val="00447943"/>
    <w:rsid w:val="0045040E"/>
    <w:rsid w:val="00450F87"/>
    <w:rsid w:val="00451123"/>
    <w:rsid w:val="00451425"/>
    <w:rsid w:val="00451727"/>
    <w:rsid w:val="0045187C"/>
    <w:rsid w:val="0045329D"/>
    <w:rsid w:val="0045366C"/>
    <w:rsid w:val="004538E6"/>
    <w:rsid w:val="00454288"/>
    <w:rsid w:val="0045438B"/>
    <w:rsid w:val="004545B8"/>
    <w:rsid w:val="004546FB"/>
    <w:rsid w:val="00455440"/>
    <w:rsid w:val="004567DD"/>
    <w:rsid w:val="00456E64"/>
    <w:rsid w:val="004572A0"/>
    <w:rsid w:val="0045784C"/>
    <w:rsid w:val="00460547"/>
    <w:rsid w:val="00460DF5"/>
    <w:rsid w:val="004611AB"/>
    <w:rsid w:val="0046139F"/>
    <w:rsid w:val="0046244E"/>
    <w:rsid w:val="00462CF5"/>
    <w:rsid w:val="00463734"/>
    <w:rsid w:val="00463DCE"/>
    <w:rsid w:val="0046453A"/>
    <w:rsid w:val="00465018"/>
    <w:rsid w:val="0046532B"/>
    <w:rsid w:val="00465DE7"/>
    <w:rsid w:val="00465FA6"/>
    <w:rsid w:val="004661F7"/>
    <w:rsid w:val="00466755"/>
    <w:rsid w:val="00467DA1"/>
    <w:rsid w:val="004703E1"/>
    <w:rsid w:val="00470436"/>
    <w:rsid w:val="00470C32"/>
    <w:rsid w:val="004717B8"/>
    <w:rsid w:val="00471D01"/>
    <w:rsid w:val="00471D5B"/>
    <w:rsid w:val="00471FD6"/>
    <w:rsid w:val="004722FE"/>
    <w:rsid w:val="00472465"/>
    <w:rsid w:val="00472D76"/>
    <w:rsid w:val="004734A6"/>
    <w:rsid w:val="00474B55"/>
    <w:rsid w:val="00474BED"/>
    <w:rsid w:val="00474FA7"/>
    <w:rsid w:val="00475512"/>
    <w:rsid w:val="004762F5"/>
    <w:rsid w:val="00476411"/>
    <w:rsid w:val="00477159"/>
    <w:rsid w:val="00477F84"/>
    <w:rsid w:val="00480D07"/>
    <w:rsid w:val="00480EE0"/>
    <w:rsid w:val="00480F7A"/>
    <w:rsid w:val="00481396"/>
    <w:rsid w:val="004817F7"/>
    <w:rsid w:val="004823C3"/>
    <w:rsid w:val="00482A73"/>
    <w:rsid w:val="00482BC7"/>
    <w:rsid w:val="00482C0E"/>
    <w:rsid w:val="00483146"/>
    <w:rsid w:val="00483732"/>
    <w:rsid w:val="00483B86"/>
    <w:rsid w:val="0048403F"/>
    <w:rsid w:val="00484231"/>
    <w:rsid w:val="00485121"/>
    <w:rsid w:val="00485B57"/>
    <w:rsid w:val="00485B74"/>
    <w:rsid w:val="00485D51"/>
    <w:rsid w:val="00485FC1"/>
    <w:rsid w:val="00487010"/>
    <w:rsid w:val="0048739A"/>
    <w:rsid w:val="00487914"/>
    <w:rsid w:val="00487991"/>
    <w:rsid w:val="00490F9C"/>
    <w:rsid w:val="004916E6"/>
    <w:rsid w:val="00491A0B"/>
    <w:rsid w:val="00492E2A"/>
    <w:rsid w:val="004931F1"/>
    <w:rsid w:val="004935A3"/>
    <w:rsid w:val="004935D6"/>
    <w:rsid w:val="004947C0"/>
    <w:rsid w:val="00494A0B"/>
    <w:rsid w:val="00494B56"/>
    <w:rsid w:val="0049510A"/>
    <w:rsid w:val="004951FA"/>
    <w:rsid w:val="00495E9B"/>
    <w:rsid w:val="00496045"/>
    <w:rsid w:val="00496D53"/>
    <w:rsid w:val="004977A3"/>
    <w:rsid w:val="00497A8F"/>
    <w:rsid w:val="00497B3E"/>
    <w:rsid w:val="004A06D3"/>
    <w:rsid w:val="004A12E2"/>
    <w:rsid w:val="004A1E8E"/>
    <w:rsid w:val="004A20C6"/>
    <w:rsid w:val="004A30F5"/>
    <w:rsid w:val="004A3959"/>
    <w:rsid w:val="004A3996"/>
    <w:rsid w:val="004A3DB0"/>
    <w:rsid w:val="004A441E"/>
    <w:rsid w:val="004A57C5"/>
    <w:rsid w:val="004A61D9"/>
    <w:rsid w:val="004A73B3"/>
    <w:rsid w:val="004B0DBC"/>
    <w:rsid w:val="004B1288"/>
    <w:rsid w:val="004B1A04"/>
    <w:rsid w:val="004B1DFC"/>
    <w:rsid w:val="004B238C"/>
    <w:rsid w:val="004B2859"/>
    <w:rsid w:val="004B3014"/>
    <w:rsid w:val="004B39ED"/>
    <w:rsid w:val="004B3A66"/>
    <w:rsid w:val="004B5C1E"/>
    <w:rsid w:val="004B6386"/>
    <w:rsid w:val="004B6732"/>
    <w:rsid w:val="004B68E1"/>
    <w:rsid w:val="004B69C1"/>
    <w:rsid w:val="004B71D5"/>
    <w:rsid w:val="004C2AF1"/>
    <w:rsid w:val="004C44E6"/>
    <w:rsid w:val="004C4957"/>
    <w:rsid w:val="004C5924"/>
    <w:rsid w:val="004C5BFE"/>
    <w:rsid w:val="004C5E4A"/>
    <w:rsid w:val="004C6538"/>
    <w:rsid w:val="004C677F"/>
    <w:rsid w:val="004C6F18"/>
    <w:rsid w:val="004C6F9C"/>
    <w:rsid w:val="004C742C"/>
    <w:rsid w:val="004C7A3D"/>
    <w:rsid w:val="004C7C83"/>
    <w:rsid w:val="004D1BB5"/>
    <w:rsid w:val="004D23D4"/>
    <w:rsid w:val="004D2E3D"/>
    <w:rsid w:val="004D2FC5"/>
    <w:rsid w:val="004D4748"/>
    <w:rsid w:val="004D5224"/>
    <w:rsid w:val="004D53F5"/>
    <w:rsid w:val="004D5569"/>
    <w:rsid w:val="004D5C72"/>
    <w:rsid w:val="004D6728"/>
    <w:rsid w:val="004D6BC7"/>
    <w:rsid w:val="004D7861"/>
    <w:rsid w:val="004D7D59"/>
    <w:rsid w:val="004E0471"/>
    <w:rsid w:val="004E09F4"/>
    <w:rsid w:val="004E1A18"/>
    <w:rsid w:val="004E30C6"/>
    <w:rsid w:val="004E3114"/>
    <w:rsid w:val="004E3335"/>
    <w:rsid w:val="004E3D6E"/>
    <w:rsid w:val="004E50D4"/>
    <w:rsid w:val="004E53A8"/>
    <w:rsid w:val="004E63F2"/>
    <w:rsid w:val="004E7BAF"/>
    <w:rsid w:val="004F0586"/>
    <w:rsid w:val="004F0AE7"/>
    <w:rsid w:val="004F1BEC"/>
    <w:rsid w:val="004F2AED"/>
    <w:rsid w:val="004F2BC7"/>
    <w:rsid w:val="004F3A0C"/>
    <w:rsid w:val="004F3AAC"/>
    <w:rsid w:val="004F3E20"/>
    <w:rsid w:val="004F4C0A"/>
    <w:rsid w:val="004F4EAE"/>
    <w:rsid w:val="004F53CC"/>
    <w:rsid w:val="004F58B0"/>
    <w:rsid w:val="004F5D98"/>
    <w:rsid w:val="004F5EF2"/>
    <w:rsid w:val="004F61E4"/>
    <w:rsid w:val="004F6F64"/>
    <w:rsid w:val="0050044D"/>
    <w:rsid w:val="005006F8"/>
    <w:rsid w:val="005007D3"/>
    <w:rsid w:val="00500BDF"/>
    <w:rsid w:val="0050123C"/>
    <w:rsid w:val="005023BF"/>
    <w:rsid w:val="005024F3"/>
    <w:rsid w:val="005025A3"/>
    <w:rsid w:val="00503A94"/>
    <w:rsid w:val="00503BF6"/>
    <w:rsid w:val="00504067"/>
    <w:rsid w:val="00504D2D"/>
    <w:rsid w:val="00504E8F"/>
    <w:rsid w:val="0050528C"/>
    <w:rsid w:val="00505950"/>
    <w:rsid w:val="00505EC9"/>
    <w:rsid w:val="005064D7"/>
    <w:rsid w:val="00506CB0"/>
    <w:rsid w:val="0050767A"/>
    <w:rsid w:val="00507B4D"/>
    <w:rsid w:val="00507DD9"/>
    <w:rsid w:val="0051022B"/>
    <w:rsid w:val="00510AA6"/>
    <w:rsid w:val="0051130F"/>
    <w:rsid w:val="005122A3"/>
    <w:rsid w:val="00513151"/>
    <w:rsid w:val="00513195"/>
    <w:rsid w:val="00514010"/>
    <w:rsid w:val="00514062"/>
    <w:rsid w:val="00514A36"/>
    <w:rsid w:val="005163F0"/>
    <w:rsid w:val="00516EF7"/>
    <w:rsid w:val="0051719F"/>
    <w:rsid w:val="00517D01"/>
    <w:rsid w:val="00520CE4"/>
    <w:rsid w:val="00521185"/>
    <w:rsid w:val="00521554"/>
    <w:rsid w:val="00521C8D"/>
    <w:rsid w:val="00522022"/>
    <w:rsid w:val="00522418"/>
    <w:rsid w:val="00522ABD"/>
    <w:rsid w:val="00523466"/>
    <w:rsid w:val="00524013"/>
    <w:rsid w:val="005240B9"/>
    <w:rsid w:val="005242A4"/>
    <w:rsid w:val="00524A04"/>
    <w:rsid w:val="00524B29"/>
    <w:rsid w:val="00525D25"/>
    <w:rsid w:val="00525D5C"/>
    <w:rsid w:val="00526191"/>
    <w:rsid w:val="00526473"/>
    <w:rsid w:val="005268C2"/>
    <w:rsid w:val="00527B31"/>
    <w:rsid w:val="005305F5"/>
    <w:rsid w:val="00530941"/>
    <w:rsid w:val="00530ACB"/>
    <w:rsid w:val="00530DE1"/>
    <w:rsid w:val="00530FB0"/>
    <w:rsid w:val="0053129B"/>
    <w:rsid w:val="005312E4"/>
    <w:rsid w:val="00531AA3"/>
    <w:rsid w:val="00531B66"/>
    <w:rsid w:val="00532192"/>
    <w:rsid w:val="005328D7"/>
    <w:rsid w:val="00532B88"/>
    <w:rsid w:val="00533132"/>
    <w:rsid w:val="00534051"/>
    <w:rsid w:val="00534474"/>
    <w:rsid w:val="00535483"/>
    <w:rsid w:val="00535654"/>
    <w:rsid w:val="00535965"/>
    <w:rsid w:val="00536E28"/>
    <w:rsid w:val="0053749C"/>
    <w:rsid w:val="005377AE"/>
    <w:rsid w:val="0054040E"/>
    <w:rsid w:val="0054081D"/>
    <w:rsid w:val="005418B5"/>
    <w:rsid w:val="00542436"/>
    <w:rsid w:val="00543154"/>
    <w:rsid w:val="00543E83"/>
    <w:rsid w:val="00544586"/>
    <w:rsid w:val="00545638"/>
    <w:rsid w:val="00546922"/>
    <w:rsid w:val="005469BF"/>
    <w:rsid w:val="00546F82"/>
    <w:rsid w:val="00547516"/>
    <w:rsid w:val="005478A9"/>
    <w:rsid w:val="00551587"/>
    <w:rsid w:val="00551C6E"/>
    <w:rsid w:val="00551DCC"/>
    <w:rsid w:val="00552061"/>
    <w:rsid w:val="00552A1C"/>
    <w:rsid w:val="00553562"/>
    <w:rsid w:val="005541F7"/>
    <w:rsid w:val="00555B77"/>
    <w:rsid w:val="00555BF7"/>
    <w:rsid w:val="00556A1C"/>
    <w:rsid w:val="00556F51"/>
    <w:rsid w:val="00556F8A"/>
    <w:rsid w:val="0055748E"/>
    <w:rsid w:val="00557D11"/>
    <w:rsid w:val="00557F9B"/>
    <w:rsid w:val="00560FBB"/>
    <w:rsid w:val="00563B33"/>
    <w:rsid w:val="00564268"/>
    <w:rsid w:val="00564FDA"/>
    <w:rsid w:val="00565495"/>
    <w:rsid w:val="005663C5"/>
    <w:rsid w:val="00566666"/>
    <w:rsid w:val="005666B7"/>
    <w:rsid w:val="00571642"/>
    <w:rsid w:val="00571C74"/>
    <w:rsid w:val="00571D2B"/>
    <w:rsid w:val="0057248C"/>
    <w:rsid w:val="00572A15"/>
    <w:rsid w:val="00573155"/>
    <w:rsid w:val="005732ED"/>
    <w:rsid w:val="00573617"/>
    <w:rsid w:val="00574475"/>
    <w:rsid w:val="00574C88"/>
    <w:rsid w:val="00575A87"/>
    <w:rsid w:val="0057604D"/>
    <w:rsid w:val="00576281"/>
    <w:rsid w:val="005769F7"/>
    <w:rsid w:val="00577040"/>
    <w:rsid w:val="0057778B"/>
    <w:rsid w:val="005778E8"/>
    <w:rsid w:val="005779DD"/>
    <w:rsid w:val="00577E44"/>
    <w:rsid w:val="00580070"/>
    <w:rsid w:val="005801E6"/>
    <w:rsid w:val="005807DE"/>
    <w:rsid w:val="005809A0"/>
    <w:rsid w:val="00580A89"/>
    <w:rsid w:val="00580A9D"/>
    <w:rsid w:val="00580B97"/>
    <w:rsid w:val="00580DFA"/>
    <w:rsid w:val="00581235"/>
    <w:rsid w:val="00581278"/>
    <w:rsid w:val="00581ABC"/>
    <w:rsid w:val="0058222B"/>
    <w:rsid w:val="005842D1"/>
    <w:rsid w:val="00584B35"/>
    <w:rsid w:val="00584B4F"/>
    <w:rsid w:val="00584D26"/>
    <w:rsid w:val="00585052"/>
    <w:rsid w:val="00585232"/>
    <w:rsid w:val="00586176"/>
    <w:rsid w:val="00586A4E"/>
    <w:rsid w:val="00587328"/>
    <w:rsid w:val="00587827"/>
    <w:rsid w:val="00587A5D"/>
    <w:rsid w:val="00587C00"/>
    <w:rsid w:val="0059054F"/>
    <w:rsid w:val="00590D9C"/>
    <w:rsid w:val="00590F10"/>
    <w:rsid w:val="00591055"/>
    <w:rsid w:val="00591212"/>
    <w:rsid w:val="00591E8F"/>
    <w:rsid w:val="00592925"/>
    <w:rsid w:val="00593B17"/>
    <w:rsid w:val="00594157"/>
    <w:rsid w:val="005941EF"/>
    <w:rsid w:val="00595908"/>
    <w:rsid w:val="00596903"/>
    <w:rsid w:val="0059777B"/>
    <w:rsid w:val="00597ECC"/>
    <w:rsid w:val="005A0399"/>
    <w:rsid w:val="005A1C53"/>
    <w:rsid w:val="005A1F68"/>
    <w:rsid w:val="005A2C8A"/>
    <w:rsid w:val="005A4397"/>
    <w:rsid w:val="005A43C7"/>
    <w:rsid w:val="005A4FBE"/>
    <w:rsid w:val="005A5A92"/>
    <w:rsid w:val="005A672F"/>
    <w:rsid w:val="005A6C79"/>
    <w:rsid w:val="005A6E23"/>
    <w:rsid w:val="005A7BDA"/>
    <w:rsid w:val="005A7BF9"/>
    <w:rsid w:val="005A7EBF"/>
    <w:rsid w:val="005B022B"/>
    <w:rsid w:val="005B0548"/>
    <w:rsid w:val="005B05B8"/>
    <w:rsid w:val="005B06AA"/>
    <w:rsid w:val="005B095C"/>
    <w:rsid w:val="005B0EE1"/>
    <w:rsid w:val="005B23C1"/>
    <w:rsid w:val="005B294C"/>
    <w:rsid w:val="005B4639"/>
    <w:rsid w:val="005B49EB"/>
    <w:rsid w:val="005B4AB4"/>
    <w:rsid w:val="005B515A"/>
    <w:rsid w:val="005B5B8B"/>
    <w:rsid w:val="005B5F0C"/>
    <w:rsid w:val="005B71A5"/>
    <w:rsid w:val="005B72A4"/>
    <w:rsid w:val="005B7EF0"/>
    <w:rsid w:val="005C034D"/>
    <w:rsid w:val="005C1EB8"/>
    <w:rsid w:val="005C3BA0"/>
    <w:rsid w:val="005C3F57"/>
    <w:rsid w:val="005C42CF"/>
    <w:rsid w:val="005C45D6"/>
    <w:rsid w:val="005C497B"/>
    <w:rsid w:val="005C4C02"/>
    <w:rsid w:val="005C5FB8"/>
    <w:rsid w:val="005C64FB"/>
    <w:rsid w:val="005C6D30"/>
    <w:rsid w:val="005C70F2"/>
    <w:rsid w:val="005C7E7F"/>
    <w:rsid w:val="005C7FE3"/>
    <w:rsid w:val="005D0A48"/>
    <w:rsid w:val="005D0B87"/>
    <w:rsid w:val="005D0CAA"/>
    <w:rsid w:val="005D1145"/>
    <w:rsid w:val="005D1AAA"/>
    <w:rsid w:val="005D1C71"/>
    <w:rsid w:val="005D1D1D"/>
    <w:rsid w:val="005D2D91"/>
    <w:rsid w:val="005D2E97"/>
    <w:rsid w:val="005D3145"/>
    <w:rsid w:val="005D38B4"/>
    <w:rsid w:val="005D4C19"/>
    <w:rsid w:val="005D50D1"/>
    <w:rsid w:val="005D5A89"/>
    <w:rsid w:val="005D61DC"/>
    <w:rsid w:val="005D701F"/>
    <w:rsid w:val="005E07F9"/>
    <w:rsid w:val="005E0C45"/>
    <w:rsid w:val="005E101C"/>
    <w:rsid w:val="005E242B"/>
    <w:rsid w:val="005E26CB"/>
    <w:rsid w:val="005E2809"/>
    <w:rsid w:val="005E2AA7"/>
    <w:rsid w:val="005E46C0"/>
    <w:rsid w:val="005E4953"/>
    <w:rsid w:val="005E5D89"/>
    <w:rsid w:val="005E60CC"/>
    <w:rsid w:val="005E7252"/>
    <w:rsid w:val="005E728D"/>
    <w:rsid w:val="005E7D94"/>
    <w:rsid w:val="005E7E55"/>
    <w:rsid w:val="005E7F43"/>
    <w:rsid w:val="005F08BD"/>
    <w:rsid w:val="005F0E10"/>
    <w:rsid w:val="005F1722"/>
    <w:rsid w:val="005F20C1"/>
    <w:rsid w:val="005F253E"/>
    <w:rsid w:val="005F2590"/>
    <w:rsid w:val="005F2655"/>
    <w:rsid w:val="005F28D1"/>
    <w:rsid w:val="005F2C07"/>
    <w:rsid w:val="005F2EB0"/>
    <w:rsid w:val="005F2F34"/>
    <w:rsid w:val="005F30B7"/>
    <w:rsid w:val="005F3177"/>
    <w:rsid w:val="005F3757"/>
    <w:rsid w:val="005F3852"/>
    <w:rsid w:val="005F3ABA"/>
    <w:rsid w:val="005F3E10"/>
    <w:rsid w:val="005F4099"/>
    <w:rsid w:val="005F4170"/>
    <w:rsid w:val="005F4F4A"/>
    <w:rsid w:val="005F5A91"/>
    <w:rsid w:val="005F6197"/>
    <w:rsid w:val="005F656B"/>
    <w:rsid w:val="005F6CBA"/>
    <w:rsid w:val="005F7743"/>
    <w:rsid w:val="005F7B42"/>
    <w:rsid w:val="006005B1"/>
    <w:rsid w:val="00600B07"/>
    <w:rsid w:val="00602E15"/>
    <w:rsid w:val="00603567"/>
    <w:rsid w:val="006037EE"/>
    <w:rsid w:val="00605712"/>
    <w:rsid w:val="00606B5F"/>
    <w:rsid w:val="00607C54"/>
    <w:rsid w:val="00607F0F"/>
    <w:rsid w:val="00610B48"/>
    <w:rsid w:val="00610BD2"/>
    <w:rsid w:val="00611B3A"/>
    <w:rsid w:val="00611B53"/>
    <w:rsid w:val="00611B72"/>
    <w:rsid w:val="006121C2"/>
    <w:rsid w:val="006122B5"/>
    <w:rsid w:val="006122E4"/>
    <w:rsid w:val="00612385"/>
    <w:rsid w:val="0061278B"/>
    <w:rsid w:val="00612FB7"/>
    <w:rsid w:val="006144DE"/>
    <w:rsid w:val="006157DC"/>
    <w:rsid w:val="00615B72"/>
    <w:rsid w:val="006165F7"/>
    <w:rsid w:val="00616618"/>
    <w:rsid w:val="00617EDD"/>
    <w:rsid w:val="00620DA4"/>
    <w:rsid w:val="00621EA9"/>
    <w:rsid w:val="00621FB3"/>
    <w:rsid w:val="00622336"/>
    <w:rsid w:val="00622B22"/>
    <w:rsid w:val="00623810"/>
    <w:rsid w:val="00623B38"/>
    <w:rsid w:val="0062535E"/>
    <w:rsid w:val="00625614"/>
    <w:rsid w:val="00625814"/>
    <w:rsid w:val="006273DF"/>
    <w:rsid w:val="006306C1"/>
    <w:rsid w:val="00630AF1"/>
    <w:rsid w:val="006315A9"/>
    <w:rsid w:val="00631E2D"/>
    <w:rsid w:val="00633754"/>
    <w:rsid w:val="00633E62"/>
    <w:rsid w:val="00634277"/>
    <w:rsid w:val="00634333"/>
    <w:rsid w:val="00634EFD"/>
    <w:rsid w:val="00635003"/>
    <w:rsid w:val="006379DD"/>
    <w:rsid w:val="00637CB9"/>
    <w:rsid w:val="00637EAF"/>
    <w:rsid w:val="0064073A"/>
    <w:rsid w:val="00640C45"/>
    <w:rsid w:val="0064222D"/>
    <w:rsid w:val="00642250"/>
    <w:rsid w:val="0064235F"/>
    <w:rsid w:val="0064314C"/>
    <w:rsid w:val="00643507"/>
    <w:rsid w:val="00644732"/>
    <w:rsid w:val="00644F29"/>
    <w:rsid w:val="00645445"/>
    <w:rsid w:val="0064577D"/>
    <w:rsid w:val="00646583"/>
    <w:rsid w:val="00647B00"/>
    <w:rsid w:val="00650BF8"/>
    <w:rsid w:val="0065130B"/>
    <w:rsid w:val="00651B87"/>
    <w:rsid w:val="00653492"/>
    <w:rsid w:val="00653D4B"/>
    <w:rsid w:val="00654459"/>
    <w:rsid w:val="00654CEE"/>
    <w:rsid w:val="00654F1F"/>
    <w:rsid w:val="00654F78"/>
    <w:rsid w:val="006550B9"/>
    <w:rsid w:val="0065647F"/>
    <w:rsid w:val="006564CB"/>
    <w:rsid w:val="00656861"/>
    <w:rsid w:val="006568BB"/>
    <w:rsid w:val="00657CF3"/>
    <w:rsid w:val="00660371"/>
    <w:rsid w:val="00662277"/>
    <w:rsid w:val="00662B03"/>
    <w:rsid w:val="00663BA9"/>
    <w:rsid w:val="00663CD5"/>
    <w:rsid w:val="00664018"/>
    <w:rsid w:val="0066423B"/>
    <w:rsid w:val="006643B5"/>
    <w:rsid w:val="006645F8"/>
    <w:rsid w:val="00665228"/>
    <w:rsid w:val="00666F52"/>
    <w:rsid w:val="00667984"/>
    <w:rsid w:val="00670625"/>
    <w:rsid w:val="0067074A"/>
    <w:rsid w:val="00670DAA"/>
    <w:rsid w:val="00671AE2"/>
    <w:rsid w:val="00671BAA"/>
    <w:rsid w:val="00671BE5"/>
    <w:rsid w:val="00671C1B"/>
    <w:rsid w:val="00672CEA"/>
    <w:rsid w:val="006730F6"/>
    <w:rsid w:val="006739C5"/>
    <w:rsid w:val="00674B34"/>
    <w:rsid w:val="00674EF7"/>
    <w:rsid w:val="00675399"/>
    <w:rsid w:val="006754CD"/>
    <w:rsid w:val="00675A5F"/>
    <w:rsid w:val="00675B30"/>
    <w:rsid w:val="00675FF4"/>
    <w:rsid w:val="006760BD"/>
    <w:rsid w:val="006760F3"/>
    <w:rsid w:val="00676231"/>
    <w:rsid w:val="006771B8"/>
    <w:rsid w:val="00677BAC"/>
    <w:rsid w:val="006810BF"/>
    <w:rsid w:val="00681EC0"/>
    <w:rsid w:val="0068252C"/>
    <w:rsid w:val="00682868"/>
    <w:rsid w:val="00683632"/>
    <w:rsid w:val="00683A4E"/>
    <w:rsid w:val="0068464B"/>
    <w:rsid w:val="00684C10"/>
    <w:rsid w:val="00685339"/>
    <w:rsid w:val="00685955"/>
    <w:rsid w:val="00685DC7"/>
    <w:rsid w:val="00686D88"/>
    <w:rsid w:val="00687177"/>
    <w:rsid w:val="0068727E"/>
    <w:rsid w:val="00687603"/>
    <w:rsid w:val="00687F43"/>
    <w:rsid w:val="00690809"/>
    <w:rsid w:val="00690D9B"/>
    <w:rsid w:val="00692BAD"/>
    <w:rsid w:val="00692EC5"/>
    <w:rsid w:val="00694CCF"/>
    <w:rsid w:val="00694E7E"/>
    <w:rsid w:val="006952E8"/>
    <w:rsid w:val="00696513"/>
    <w:rsid w:val="00696592"/>
    <w:rsid w:val="00696B1E"/>
    <w:rsid w:val="006A03EA"/>
    <w:rsid w:val="006A0BC7"/>
    <w:rsid w:val="006A0CB4"/>
    <w:rsid w:val="006A1CBB"/>
    <w:rsid w:val="006A27A5"/>
    <w:rsid w:val="006A35A0"/>
    <w:rsid w:val="006A4400"/>
    <w:rsid w:val="006A4EED"/>
    <w:rsid w:val="006A506B"/>
    <w:rsid w:val="006A5A5A"/>
    <w:rsid w:val="006A5B58"/>
    <w:rsid w:val="006A6131"/>
    <w:rsid w:val="006A6451"/>
    <w:rsid w:val="006A742E"/>
    <w:rsid w:val="006A74D0"/>
    <w:rsid w:val="006A77EC"/>
    <w:rsid w:val="006A77F8"/>
    <w:rsid w:val="006A7CBB"/>
    <w:rsid w:val="006A7D0A"/>
    <w:rsid w:val="006B007C"/>
    <w:rsid w:val="006B0493"/>
    <w:rsid w:val="006B0C52"/>
    <w:rsid w:val="006B109C"/>
    <w:rsid w:val="006B3506"/>
    <w:rsid w:val="006B38D7"/>
    <w:rsid w:val="006B3BCE"/>
    <w:rsid w:val="006B4C12"/>
    <w:rsid w:val="006B5148"/>
    <w:rsid w:val="006B55EF"/>
    <w:rsid w:val="006B634B"/>
    <w:rsid w:val="006C0245"/>
    <w:rsid w:val="006C1584"/>
    <w:rsid w:val="006C1D4C"/>
    <w:rsid w:val="006C344D"/>
    <w:rsid w:val="006C3CEC"/>
    <w:rsid w:val="006C3D8E"/>
    <w:rsid w:val="006C4082"/>
    <w:rsid w:val="006C441A"/>
    <w:rsid w:val="006C444A"/>
    <w:rsid w:val="006C448F"/>
    <w:rsid w:val="006C4B93"/>
    <w:rsid w:val="006C529D"/>
    <w:rsid w:val="006C6CF3"/>
    <w:rsid w:val="006C6E1F"/>
    <w:rsid w:val="006C75F5"/>
    <w:rsid w:val="006D103A"/>
    <w:rsid w:val="006D1694"/>
    <w:rsid w:val="006D2BCC"/>
    <w:rsid w:val="006D51F8"/>
    <w:rsid w:val="006D5A55"/>
    <w:rsid w:val="006D78FF"/>
    <w:rsid w:val="006E00F7"/>
    <w:rsid w:val="006E0CF4"/>
    <w:rsid w:val="006E13D3"/>
    <w:rsid w:val="006E14CB"/>
    <w:rsid w:val="006E1508"/>
    <w:rsid w:val="006E1A84"/>
    <w:rsid w:val="006E22EE"/>
    <w:rsid w:val="006E2446"/>
    <w:rsid w:val="006E26CC"/>
    <w:rsid w:val="006E3C14"/>
    <w:rsid w:val="006E4815"/>
    <w:rsid w:val="006E48EF"/>
    <w:rsid w:val="006E4F2D"/>
    <w:rsid w:val="006E4F40"/>
    <w:rsid w:val="006E4FF5"/>
    <w:rsid w:val="006E69EA"/>
    <w:rsid w:val="006E76F8"/>
    <w:rsid w:val="006F0133"/>
    <w:rsid w:val="006F153D"/>
    <w:rsid w:val="006F1E3B"/>
    <w:rsid w:val="006F1E8D"/>
    <w:rsid w:val="006F1FCC"/>
    <w:rsid w:val="006F2045"/>
    <w:rsid w:val="006F20B3"/>
    <w:rsid w:val="006F3D00"/>
    <w:rsid w:val="006F4533"/>
    <w:rsid w:val="006F48D4"/>
    <w:rsid w:val="006F558A"/>
    <w:rsid w:val="006F5876"/>
    <w:rsid w:val="006F5D48"/>
    <w:rsid w:val="006F6F30"/>
    <w:rsid w:val="006F7B18"/>
    <w:rsid w:val="006F7C60"/>
    <w:rsid w:val="007000AC"/>
    <w:rsid w:val="00700150"/>
    <w:rsid w:val="007015E4"/>
    <w:rsid w:val="00701779"/>
    <w:rsid w:val="007018D4"/>
    <w:rsid w:val="007026AB"/>
    <w:rsid w:val="00702AA7"/>
    <w:rsid w:val="007033B9"/>
    <w:rsid w:val="0070364E"/>
    <w:rsid w:val="00703748"/>
    <w:rsid w:val="00703CEB"/>
    <w:rsid w:val="0070440A"/>
    <w:rsid w:val="00704D9C"/>
    <w:rsid w:val="0070553B"/>
    <w:rsid w:val="00705682"/>
    <w:rsid w:val="00705A1F"/>
    <w:rsid w:val="00705E4A"/>
    <w:rsid w:val="00706432"/>
    <w:rsid w:val="00706DD7"/>
    <w:rsid w:val="007075D2"/>
    <w:rsid w:val="00710540"/>
    <w:rsid w:val="0071189C"/>
    <w:rsid w:val="007119D6"/>
    <w:rsid w:val="00711B1B"/>
    <w:rsid w:val="00711BA8"/>
    <w:rsid w:val="00713966"/>
    <w:rsid w:val="007139CE"/>
    <w:rsid w:val="00713C29"/>
    <w:rsid w:val="0071456A"/>
    <w:rsid w:val="007145C8"/>
    <w:rsid w:val="0071495A"/>
    <w:rsid w:val="007151DC"/>
    <w:rsid w:val="007152E9"/>
    <w:rsid w:val="00715F3D"/>
    <w:rsid w:val="007167E3"/>
    <w:rsid w:val="00717BD8"/>
    <w:rsid w:val="00717F1C"/>
    <w:rsid w:val="007202B7"/>
    <w:rsid w:val="007203B2"/>
    <w:rsid w:val="00721308"/>
    <w:rsid w:val="00721A31"/>
    <w:rsid w:val="00721A9D"/>
    <w:rsid w:val="00721DA6"/>
    <w:rsid w:val="00722BBF"/>
    <w:rsid w:val="0072343A"/>
    <w:rsid w:val="007237C1"/>
    <w:rsid w:val="0072387D"/>
    <w:rsid w:val="00724D5E"/>
    <w:rsid w:val="00725442"/>
    <w:rsid w:val="00725D89"/>
    <w:rsid w:val="007266AF"/>
    <w:rsid w:val="00727FEC"/>
    <w:rsid w:val="00730977"/>
    <w:rsid w:val="00730A26"/>
    <w:rsid w:val="00731130"/>
    <w:rsid w:val="007313D3"/>
    <w:rsid w:val="00731791"/>
    <w:rsid w:val="00731EE3"/>
    <w:rsid w:val="007331EF"/>
    <w:rsid w:val="007340FE"/>
    <w:rsid w:val="00734934"/>
    <w:rsid w:val="00734E23"/>
    <w:rsid w:val="00735409"/>
    <w:rsid w:val="00735C46"/>
    <w:rsid w:val="00735E7F"/>
    <w:rsid w:val="00736A26"/>
    <w:rsid w:val="00736C01"/>
    <w:rsid w:val="0073712F"/>
    <w:rsid w:val="00737453"/>
    <w:rsid w:val="00737F68"/>
    <w:rsid w:val="00740133"/>
    <w:rsid w:val="00740261"/>
    <w:rsid w:val="007421BE"/>
    <w:rsid w:val="0074295A"/>
    <w:rsid w:val="00743BA5"/>
    <w:rsid w:val="00744BDB"/>
    <w:rsid w:val="00745E66"/>
    <w:rsid w:val="00746742"/>
    <w:rsid w:val="00746A8E"/>
    <w:rsid w:val="0074765F"/>
    <w:rsid w:val="00747766"/>
    <w:rsid w:val="007477AC"/>
    <w:rsid w:val="00747C19"/>
    <w:rsid w:val="007503EB"/>
    <w:rsid w:val="00750CD5"/>
    <w:rsid w:val="00750E52"/>
    <w:rsid w:val="00751D06"/>
    <w:rsid w:val="007526A2"/>
    <w:rsid w:val="00752D99"/>
    <w:rsid w:val="00753201"/>
    <w:rsid w:val="0075376A"/>
    <w:rsid w:val="00754FE4"/>
    <w:rsid w:val="0075665F"/>
    <w:rsid w:val="00756D1F"/>
    <w:rsid w:val="00757561"/>
    <w:rsid w:val="007578B4"/>
    <w:rsid w:val="00757B8A"/>
    <w:rsid w:val="00757EFE"/>
    <w:rsid w:val="00760FD9"/>
    <w:rsid w:val="0076165C"/>
    <w:rsid w:val="00761B20"/>
    <w:rsid w:val="00761BA1"/>
    <w:rsid w:val="007620EA"/>
    <w:rsid w:val="00762341"/>
    <w:rsid w:val="007624B4"/>
    <w:rsid w:val="00762533"/>
    <w:rsid w:val="0076270A"/>
    <w:rsid w:val="007629C5"/>
    <w:rsid w:val="0076334B"/>
    <w:rsid w:val="00763532"/>
    <w:rsid w:val="00763875"/>
    <w:rsid w:val="00764034"/>
    <w:rsid w:val="00765B40"/>
    <w:rsid w:val="007663FA"/>
    <w:rsid w:val="00766910"/>
    <w:rsid w:val="00767CA3"/>
    <w:rsid w:val="007705D4"/>
    <w:rsid w:val="00770DF6"/>
    <w:rsid w:val="007720CC"/>
    <w:rsid w:val="00772510"/>
    <w:rsid w:val="0077394A"/>
    <w:rsid w:val="007739DD"/>
    <w:rsid w:val="007739E3"/>
    <w:rsid w:val="007743A9"/>
    <w:rsid w:val="0077475C"/>
    <w:rsid w:val="007748FC"/>
    <w:rsid w:val="007758D9"/>
    <w:rsid w:val="00775AC8"/>
    <w:rsid w:val="00775B15"/>
    <w:rsid w:val="00775E35"/>
    <w:rsid w:val="00775E8D"/>
    <w:rsid w:val="0077645E"/>
    <w:rsid w:val="00776C83"/>
    <w:rsid w:val="00776EFF"/>
    <w:rsid w:val="007774D0"/>
    <w:rsid w:val="00777B7B"/>
    <w:rsid w:val="0078003C"/>
    <w:rsid w:val="00780A7C"/>
    <w:rsid w:val="00780C21"/>
    <w:rsid w:val="00780CA5"/>
    <w:rsid w:val="00781094"/>
    <w:rsid w:val="0078159F"/>
    <w:rsid w:val="00781DAB"/>
    <w:rsid w:val="00783824"/>
    <w:rsid w:val="00783D33"/>
    <w:rsid w:val="0078425C"/>
    <w:rsid w:val="0078484A"/>
    <w:rsid w:val="00786662"/>
    <w:rsid w:val="00786818"/>
    <w:rsid w:val="00786DF5"/>
    <w:rsid w:val="00787F5B"/>
    <w:rsid w:val="00790097"/>
    <w:rsid w:val="0079083B"/>
    <w:rsid w:val="007911A2"/>
    <w:rsid w:val="00792057"/>
    <w:rsid w:val="00792191"/>
    <w:rsid w:val="00792509"/>
    <w:rsid w:val="0079316F"/>
    <w:rsid w:val="007935DC"/>
    <w:rsid w:val="00793A30"/>
    <w:rsid w:val="00794934"/>
    <w:rsid w:val="00794962"/>
    <w:rsid w:val="00794D97"/>
    <w:rsid w:val="00794EB0"/>
    <w:rsid w:val="007959BE"/>
    <w:rsid w:val="00795CC1"/>
    <w:rsid w:val="007973A9"/>
    <w:rsid w:val="00797466"/>
    <w:rsid w:val="00797585"/>
    <w:rsid w:val="00797A53"/>
    <w:rsid w:val="007A001D"/>
    <w:rsid w:val="007A0A23"/>
    <w:rsid w:val="007A0F5E"/>
    <w:rsid w:val="007A1008"/>
    <w:rsid w:val="007A15AB"/>
    <w:rsid w:val="007A21E9"/>
    <w:rsid w:val="007A338E"/>
    <w:rsid w:val="007A3397"/>
    <w:rsid w:val="007A345B"/>
    <w:rsid w:val="007A3A02"/>
    <w:rsid w:val="007A3BEB"/>
    <w:rsid w:val="007A3F88"/>
    <w:rsid w:val="007A4ED4"/>
    <w:rsid w:val="007A54FE"/>
    <w:rsid w:val="007A6A97"/>
    <w:rsid w:val="007A7684"/>
    <w:rsid w:val="007B0621"/>
    <w:rsid w:val="007B0ECA"/>
    <w:rsid w:val="007B27F6"/>
    <w:rsid w:val="007B28D2"/>
    <w:rsid w:val="007B3485"/>
    <w:rsid w:val="007B34DD"/>
    <w:rsid w:val="007B34E8"/>
    <w:rsid w:val="007B389C"/>
    <w:rsid w:val="007B3911"/>
    <w:rsid w:val="007B4926"/>
    <w:rsid w:val="007B5492"/>
    <w:rsid w:val="007B5DDA"/>
    <w:rsid w:val="007B5EA8"/>
    <w:rsid w:val="007B661A"/>
    <w:rsid w:val="007B75D9"/>
    <w:rsid w:val="007B7AFB"/>
    <w:rsid w:val="007B7B2F"/>
    <w:rsid w:val="007B7ED1"/>
    <w:rsid w:val="007C1686"/>
    <w:rsid w:val="007C16C7"/>
    <w:rsid w:val="007C18F3"/>
    <w:rsid w:val="007C195E"/>
    <w:rsid w:val="007C1F61"/>
    <w:rsid w:val="007C2178"/>
    <w:rsid w:val="007C2276"/>
    <w:rsid w:val="007C289A"/>
    <w:rsid w:val="007C28E6"/>
    <w:rsid w:val="007C5028"/>
    <w:rsid w:val="007C52A9"/>
    <w:rsid w:val="007C64B2"/>
    <w:rsid w:val="007C7324"/>
    <w:rsid w:val="007D09A7"/>
    <w:rsid w:val="007D0CC9"/>
    <w:rsid w:val="007D17CD"/>
    <w:rsid w:val="007D1B8A"/>
    <w:rsid w:val="007D41C2"/>
    <w:rsid w:val="007D45C1"/>
    <w:rsid w:val="007D474D"/>
    <w:rsid w:val="007D50B1"/>
    <w:rsid w:val="007D51A1"/>
    <w:rsid w:val="007D5284"/>
    <w:rsid w:val="007D574E"/>
    <w:rsid w:val="007D696A"/>
    <w:rsid w:val="007D6E6E"/>
    <w:rsid w:val="007D7277"/>
    <w:rsid w:val="007D74E7"/>
    <w:rsid w:val="007D7FAC"/>
    <w:rsid w:val="007E03CE"/>
    <w:rsid w:val="007E1195"/>
    <w:rsid w:val="007E184D"/>
    <w:rsid w:val="007E190A"/>
    <w:rsid w:val="007E562C"/>
    <w:rsid w:val="007E58BB"/>
    <w:rsid w:val="007E6271"/>
    <w:rsid w:val="007E6377"/>
    <w:rsid w:val="007E6E35"/>
    <w:rsid w:val="007E6E50"/>
    <w:rsid w:val="007E73AE"/>
    <w:rsid w:val="007E77B8"/>
    <w:rsid w:val="007F0371"/>
    <w:rsid w:val="007F0727"/>
    <w:rsid w:val="007F1169"/>
    <w:rsid w:val="007F1417"/>
    <w:rsid w:val="007F21D8"/>
    <w:rsid w:val="007F236C"/>
    <w:rsid w:val="007F23EA"/>
    <w:rsid w:val="007F3002"/>
    <w:rsid w:val="007F55D8"/>
    <w:rsid w:val="007F581B"/>
    <w:rsid w:val="007F595F"/>
    <w:rsid w:val="007F602A"/>
    <w:rsid w:val="007F6526"/>
    <w:rsid w:val="007F6987"/>
    <w:rsid w:val="007F6D34"/>
    <w:rsid w:val="007F7FAC"/>
    <w:rsid w:val="0080152E"/>
    <w:rsid w:val="00801E34"/>
    <w:rsid w:val="0080229B"/>
    <w:rsid w:val="00802C09"/>
    <w:rsid w:val="00802E64"/>
    <w:rsid w:val="008040A8"/>
    <w:rsid w:val="008048F7"/>
    <w:rsid w:val="00805BCA"/>
    <w:rsid w:val="00805C2A"/>
    <w:rsid w:val="00806DD7"/>
    <w:rsid w:val="00806E7E"/>
    <w:rsid w:val="00807452"/>
    <w:rsid w:val="008075C3"/>
    <w:rsid w:val="00807DCC"/>
    <w:rsid w:val="00810015"/>
    <w:rsid w:val="00810294"/>
    <w:rsid w:val="008104EA"/>
    <w:rsid w:val="008107AB"/>
    <w:rsid w:val="00810B88"/>
    <w:rsid w:val="00810F61"/>
    <w:rsid w:val="008111C6"/>
    <w:rsid w:val="0081250E"/>
    <w:rsid w:val="008127DB"/>
    <w:rsid w:val="00812A6D"/>
    <w:rsid w:val="00813319"/>
    <w:rsid w:val="00813A81"/>
    <w:rsid w:val="00813E9F"/>
    <w:rsid w:val="00814274"/>
    <w:rsid w:val="008146F6"/>
    <w:rsid w:val="00814B37"/>
    <w:rsid w:val="00814CEF"/>
    <w:rsid w:val="00814CF6"/>
    <w:rsid w:val="00814E7E"/>
    <w:rsid w:val="00815A69"/>
    <w:rsid w:val="00816C98"/>
    <w:rsid w:val="0081770C"/>
    <w:rsid w:val="00817D2C"/>
    <w:rsid w:val="0082005E"/>
    <w:rsid w:val="008203D4"/>
    <w:rsid w:val="008207DB"/>
    <w:rsid w:val="00820C58"/>
    <w:rsid w:val="00821A4D"/>
    <w:rsid w:val="00821D94"/>
    <w:rsid w:val="00822338"/>
    <w:rsid w:val="00822C11"/>
    <w:rsid w:val="00823416"/>
    <w:rsid w:val="0082448D"/>
    <w:rsid w:val="00824CD9"/>
    <w:rsid w:val="008252C3"/>
    <w:rsid w:val="00825F0D"/>
    <w:rsid w:val="0082683A"/>
    <w:rsid w:val="0082744C"/>
    <w:rsid w:val="008274D9"/>
    <w:rsid w:val="00830476"/>
    <w:rsid w:val="008310EE"/>
    <w:rsid w:val="00831883"/>
    <w:rsid w:val="0083196B"/>
    <w:rsid w:val="00833E55"/>
    <w:rsid w:val="0083475C"/>
    <w:rsid w:val="008350B0"/>
    <w:rsid w:val="008355F7"/>
    <w:rsid w:val="0083639E"/>
    <w:rsid w:val="00836547"/>
    <w:rsid w:val="00837FD1"/>
    <w:rsid w:val="0084028D"/>
    <w:rsid w:val="00840352"/>
    <w:rsid w:val="008404F9"/>
    <w:rsid w:val="00841AC9"/>
    <w:rsid w:val="008427B9"/>
    <w:rsid w:val="00842BD3"/>
    <w:rsid w:val="008436E4"/>
    <w:rsid w:val="008438CC"/>
    <w:rsid w:val="00843D9C"/>
    <w:rsid w:val="008455D7"/>
    <w:rsid w:val="00845CA6"/>
    <w:rsid w:val="00846C52"/>
    <w:rsid w:val="00846C69"/>
    <w:rsid w:val="008470EE"/>
    <w:rsid w:val="0084780F"/>
    <w:rsid w:val="00847891"/>
    <w:rsid w:val="00850B9E"/>
    <w:rsid w:val="00850C8C"/>
    <w:rsid w:val="00851078"/>
    <w:rsid w:val="00851899"/>
    <w:rsid w:val="008521DD"/>
    <w:rsid w:val="008529D1"/>
    <w:rsid w:val="00852D1A"/>
    <w:rsid w:val="00853277"/>
    <w:rsid w:val="00853530"/>
    <w:rsid w:val="00853564"/>
    <w:rsid w:val="00853692"/>
    <w:rsid w:val="00853E0C"/>
    <w:rsid w:val="00853FF0"/>
    <w:rsid w:val="00854363"/>
    <w:rsid w:val="008556F5"/>
    <w:rsid w:val="00855F0F"/>
    <w:rsid w:val="0085620C"/>
    <w:rsid w:val="00857A48"/>
    <w:rsid w:val="00857EE2"/>
    <w:rsid w:val="008602B3"/>
    <w:rsid w:val="00860D68"/>
    <w:rsid w:val="00860EA8"/>
    <w:rsid w:val="00860F58"/>
    <w:rsid w:val="00861279"/>
    <w:rsid w:val="00861C0F"/>
    <w:rsid w:val="008627B4"/>
    <w:rsid w:val="00862CB4"/>
    <w:rsid w:val="00864902"/>
    <w:rsid w:val="00864A38"/>
    <w:rsid w:val="0086525E"/>
    <w:rsid w:val="00865F19"/>
    <w:rsid w:val="008667F9"/>
    <w:rsid w:val="00867489"/>
    <w:rsid w:val="00870525"/>
    <w:rsid w:val="00871258"/>
    <w:rsid w:val="00871269"/>
    <w:rsid w:val="00871A98"/>
    <w:rsid w:val="008726D7"/>
    <w:rsid w:val="00873261"/>
    <w:rsid w:val="0087373B"/>
    <w:rsid w:val="00873A25"/>
    <w:rsid w:val="008744C9"/>
    <w:rsid w:val="008746FC"/>
    <w:rsid w:val="008748F9"/>
    <w:rsid w:val="00876D93"/>
    <w:rsid w:val="008778B1"/>
    <w:rsid w:val="00880089"/>
    <w:rsid w:val="00880B59"/>
    <w:rsid w:val="00881184"/>
    <w:rsid w:val="00881B23"/>
    <w:rsid w:val="00881C38"/>
    <w:rsid w:val="008831F1"/>
    <w:rsid w:val="0088387F"/>
    <w:rsid w:val="00883FB3"/>
    <w:rsid w:val="00884D6A"/>
    <w:rsid w:val="00884DD5"/>
    <w:rsid w:val="008872B7"/>
    <w:rsid w:val="008873A0"/>
    <w:rsid w:val="0088757F"/>
    <w:rsid w:val="00887F6A"/>
    <w:rsid w:val="00890757"/>
    <w:rsid w:val="00890C63"/>
    <w:rsid w:val="00891BCD"/>
    <w:rsid w:val="00891FEB"/>
    <w:rsid w:val="00892421"/>
    <w:rsid w:val="00892DFB"/>
    <w:rsid w:val="008934DB"/>
    <w:rsid w:val="00895612"/>
    <w:rsid w:val="00895A6A"/>
    <w:rsid w:val="00897261"/>
    <w:rsid w:val="00897AA6"/>
    <w:rsid w:val="008A0210"/>
    <w:rsid w:val="008A0593"/>
    <w:rsid w:val="008A0716"/>
    <w:rsid w:val="008A087E"/>
    <w:rsid w:val="008A0FF0"/>
    <w:rsid w:val="008A14E7"/>
    <w:rsid w:val="008A1E2D"/>
    <w:rsid w:val="008A2926"/>
    <w:rsid w:val="008A3220"/>
    <w:rsid w:val="008A3A0D"/>
    <w:rsid w:val="008A3EE5"/>
    <w:rsid w:val="008A3EEB"/>
    <w:rsid w:val="008A4354"/>
    <w:rsid w:val="008A4EF0"/>
    <w:rsid w:val="008A6701"/>
    <w:rsid w:val="008A6779"/>
    <w:rsid w:val="008A69F1"/>
    <w:rsid w:val="008A6B9D"/>
    <w:rsid w:val="008A6CB5"/>
    <w:rsid w:val="008A6CC2"/>
    <w:rsid w:val="008A70AA"/>
    <w:rsid w:val="008A72F8"/>
    <w:rsid w:val="008A753F"/>
    <w:rsid w:val="008A788B"/>
    <w:rsid w:val="008A79CD"/>
    <w:rsid w:val="008B000A"/>
    <w:rsid w:val="008B01F5"/>
    <w:rsid w:val="008B03F6"/>
    <w:rsid w:val="008B2610"/>
    <w:rsid w:val="008B35CF"/>
    <w:rsid w:val="008B3F35"/>
    <w:rsid w:val="008B3F84"/>
    <w:rsid w:val="008B6EE3"/>
    <w:rsid w:val="008B6F1B"/>
    <w:rsid w:val="008B74E7"/>
    <w:rsid w:val="008B7572"/>
    <w:rsid w:val="008B7578"/>
    <w:rsid w:val="008B7A96"/>
    <w:rsid w:val="008C02B3"/>
    <w:rsid w:val="008C08C3"/>
    <w:rsid w:val="008C1577"/>
    <w:rsid w:val="008C197B"/>
    <w:rsid w:val="008C1E7A"/>
    <w:rsid w:val="008C45F6"/>
    <w:rsid w:val="008C46DB"/>
    <w:rsid w:val="008C4819"/>
    <w:rsid w:val="008C4EF5"/>
    <w:rsid w:val="008C505D"/>
    <w:rsid w:val="008C5DB2"/>
    <w:rsid w:val="008C63BE"/>
    <w:rsid w:val="008C78CC"/>
    <w:rsid w:val="008D005D"/>
    <w:rsid w:val="008D0A6B"/>
    <w:rsid w:val="008D0EE6"/>
    <w:rsid w:val="008D1A34"/>
    <w:rsid w:val="008D1C35"/>
    <w:rsid w:val="008D1D36"/>
    <w:rsid w:val="008D20DE"/>
    <w:rsid w:val="008D2857"/>
    <w:rsid w:val="008D2E0E"/>
    <w:rsid w:val="008D32F5"/>
    <w:rsid w:val="008D3439"/>
    <w:rsid w:val="008D4453"/>
    <w:rsid w:val="008D4C90"/>
    <w:rsid w:val="008D5FCC"/>
    <w:rsid w:val="008D60EB"/>
    <w:rsid w:val="008D67AE"/>
    <w:rsid w:val="008D70D2"/>
    <w:rsid w:val="008D7698"/>
    <w:rsid w:val="008E0237"/>
    <w:rsid w:val="008E03B4"/>
    <w:rsid w:val="008E13C2"/>
    <w:rsid w:val="008E142D"/>
    <w:rsid w:val="008E150F"/>
    <w:rsid w:val="008E29A5"/>
    <w:rsid w:val="008E29BD"/>
    <w:rsid w:val="008E2F34"/>
    <w:rsid w:val="008E36C5"/>
    <w:rsid w:val="008E4108"/>
    <w:rsid w:val="008E47C6"/>
    <w:rsid w:val="008E4EAF"/>
    <w:rsid w:val="008E5442"/>
    <w:rsid w:val="008E5F70"/>
    <w:rsid w:val="008E76A9"/>
    <w:rsid w:val="008E7A78"/>
    <w:rsid w:val="008F005D"/>
    <w:rsid w:val="008F04D3"/>
    <w:rsid w:val="008F15FA"/>
    <w:rsid w:val="008F193A"/>
    <w:rsid w:val="008F24C0"/>
    <w:rsid w:val="008F395F"/>
    <w:rsid w:val="008F4E8D"/>
    <w:rsid w:val="008F5032"/>
    <w:rsid w:val="008F52EE"/>
    <w:rsid w:val="008F561E"/>
    <w:rsid w:val="008F5D51"/>
    <w:rsid w:val="008F61D7"/>
    <w:rsid w:val="008F67EA"/>
    <w:rsid w:val="008F685F"/>
    <w:rsid w:val="008F6951"/>
    <w:rsid w:val="008F6CAC"/>
    <w:rsid w:val="008F6EE8"/>
    <w:rsid w:val="008F75B7"/>
    <w:rsid w:val="008F7BDE"/>
    <w:rsid w:val="00900119"/>
    <w:rsid w:val="009015F3"/>
    <w:rsid w:val="00902121"/>
    <w:rsid w:val="0090266B"/>
    <w:rsid w:val="0090304D"/>
    <w:rsid w:val="0090306F"/>
    <w:rsid w:val="00903165"/>
    <w:rsid w:val="0090323C"/>
    <w:rsid w:val="009046C2"/>
    <w:rsid w:val="00904873"/>
    <w:rsid w:val="00904AC6"/>
    <w:rsid w:val="00904CAB"/>
    <w:rsid w:val="00905942"/>
    <w:rsid w:val="00905B5D"/>
    <w:rsid w:val="009068C1"/>
    <w:rsid w:val="00906A80"/>
    <w:rsid w:val="00906A8F"/>
    <w:rsid w:val="00906B5B"/>
    <w:rsid w:val="00906FD0"/>
    <w:rsid w:val="0090729A"/>
    <w:rsid w:val="009075D5"/>
    <w:rsid w:val="00907AE7"/>
    <w:rsid w:val="00910671"/>
    <w:rsid w:val="00910BE3"/>
    <w:rsid w:val="00910BE4"/>
    <w:rsid w:val="009115E8"/>
    <w:rsid w:val="0091161F"/>
    <w:rsid w:val="00912041"/>
    <w:rsid w:val="009121D4"/>
    <w:rsid w:val="0091376A"/>
    <w:rsid w:val="009152AA"/>
    <w:rsid w:val="00915B28"/>
    <w:rsid w:val="00916188"/>
    <w:rsid w:val="0091751B"/>
    <w:rsid w:val="009205DA"/>
    <w:rsid w:val="00920E6A"/>
    <w:rsid w:val="0092102B"/>
    <w:rsid w:val="00921B1B"/>
    <w:rsid w:val="00922193"/>
    <w:rsid w:val="0092269F"/>
    <w:rsid w:val="00922BFE"/>
    <w:rsid w:val="009239C7"/>
    <w:rsid w:val="00924322"/>
    <w:rsid w:val="00924A9E"/>
    <w:rsid w:val="00924C6B"/>
    <w:rsid w:val="00924F10"/>
    <w:rsid w:val="00924FE2"/>
    <w:rsid w:val="00926182"/>
    <w:rsid w:val="009264C8"/>
    <w:rsid w:val="00926C38"/>
    <w:rsid w:val="00926CCE"/>
    <w:rsid w:val="00927191"/>
    <w:rsid w:val="00927296"/>
    <w:rsid w:val="00927CE6"/>
    <w:rsid w:val="009306A4"/>
    <w:rsid w:val="00930B8B"/>
    <w:rsid w:val="00930C5D"/>
    <w:rsid w:val="00930E86"/>
    <w:rsid w:val="009311A5"/>
    <w:rsid w:val="009311E1"/>
    <w:rsid w:val="0093140B"/>
    <w:rsid w:val="009315FE"/>
    <w:rsid w:val="009316B1"/>
    <w:rsid w:val="00931D93"/>
    <w:rsid w:val="009324AC"/>
    <w:rsid w:val="0093362E"/>
    <w:rsid w:val="0093371D"/>
    <w:rsid w:val="00934F59"/>
    <w:rsid w:val="00935BAE"/>
    <w:rsid w:val="00935FAE"/>
    <w:rsid w:val="009366DB"/>
    <w:rsid w:val="00936710"/>
    <w:rsid w:val="009368C6"/>
    <w:rsid w:val="0094000D"/>
    <w:rsid w:val="009405EA"/>
    <w:rsid w:val="009408D7"/>
    <w:rsid w:val="00940AA0"/>
    <w:rsid w:val="0094128E"/>
    <w:rsid w:val="00941F73"/>
    <w:rsid w:val="00941FE0"/>
    <w:rsid w:val="009421D9"/>
    <w:rsid w:val="0094294E"/>
    <w:rsid w:val="00942A08"/>
    <w:rsid w:val="00942C9E"/>
    <w:rsid w:val="009437F2"/>
    <w:rsid w:val="0094396A"/>
    <w:rsid w:val="009447A9"/>
    <w:rsid w:val="009447F8"/>
    <w:rsid w:val="00945EC5"/>
    <w:rsid w:val="009463EC"/>
    <w:rsid w:val="0094677C"/>
    <w:rsid w:val="0094690E"/>
    <w:rsid w:val="00947E35"/>
    <w:rsid w:val="009506B8"/>
    <w:rsid w:val="00951127"/>
    <w:rsid w:val="00951A86"/>
    <w:rsid w:val="00951C37"/>
    <w:rsid w:val="00953F81"/>
    <w:rsid w:val="00954459"/>
    <w:rsid w:val="009545F0"/>
    <w:rsid w:val="0095464D"/>
    <w:rsid w:val="00954BD4"/>
    <w:rsid w:val="00955C66"/>
    <w:rsid w:val="009565FE"/>
    <w:rsid w:val="009573CE"/>
    <w:rsid w:val="009574C9"/>
    <w:rsid w:val="009578DC"/>
    <w:rsid w:val="009600D2"/>
    <w:rsid w:val="00960A90"/>
    <w:rsid w:val="00960AF7"/>
    <w:rsid w:val="00960D5D"/>
    <w:rsid w:val="00961A37"/>
    <w:rsid w:val="00962745"/>
    <w:rsid w:val="00962A28"/>
    <w:rsid w:val="00962F6B"/>
    <w:rsid w:val="009630F8"/>
    <w:rsid w:val="00963231"/>
    <w:rsid w:val="00963D12"/>
    <w:rsid w:val="00963DBF"/>
    <w:rsid w:val="00963E81"/>
    <w:rsid w:val="00963F4E"/>
    <w:rsid w:val="009642D9"/>
    <w:rsid w:val="009643F7"/>
    <w:rsid w:val="00964914"/>
    <w:rsid w:val="00964D9A"/>
    <w:rsid w:val="00965AC4"/>
    <w:rsid w:val="00966A2D"/>
    <w:rsid w:val="00970759"/>
    <w:rsid w:val="00971B82"/>
    <w:rsid w:val="00972D50"/>
    <w:rsid w:val="00973A53"/>
    <w:rsid w:val="00973EDA"/>
    <w:rsid w:val="00973F9A"/>
    <w:rsid w:val="0097401B"/>
    <w:rsid w:val="00974614"/>
    <w:rsid w:val="00974E18"/>
    <w:rsid w:val="00974F81"/>
    <w:rsid w:val="0097588E"/>
    <w:rsid w:val="00975A6C"/>
    <w:rsid w:val="00975A84"/>
    <w:rsid w:val="00980028"/>
    <w:rsid w:val="0098028B"/>
    <w:rsid w:val="0098035F"/>
    <w:rsid w:val="00980365"/>
    <w:rsid w:val="0098157E"/>
    <w:rsid w:val="00983192"/>
    <w:rsid w:val="009836A7"/>
    <w:rsid w:val="00983C29"/>
    <w:rsid w:val="00984C2D"/>
    <w:rsid w:val="0098628A"/>
    <w:rsid w:val="00986744"/>
    <w:rsid w:val="0098703C"/>
    <w:rsid w:val="00990B25"/>
    <w:rsid w:val="00991459"/>
    <w:rsid w:val="00991C9F"/>
    <w:rsid w:val="009920DF"/>
    <w:rsid w:val="0099250E"/>
    <w:rsid w:val="009927A9"/>
    <w:rsid w:val="00992E38"/>
    <w:rsid w:val="00993B6C"/>
    <w:rsid w:val="00993C84"/>
    <w:rsid w:val="00994380"/>
    <w:rsid w:val="009958DC"/>
    <w:rsid w:val="00995C62"/>
    <w:rsid w:val="00995F28"/>
    <w:rsid w:val="00996DCC"/>
    <w:rsid w:val="0099748E"/>
    <w:rsid w:val="00997EAA"/>
    <w:rsid w:val="009A0360"/>
    <w:rsid w:val="009A0B9D"/>
    <w:rsid w:val="009A0CBC"/>
    <w:rsid w:val="009A1717"/>
    <w:rsid w:val="009A17A8"/>
    <w:rsid w:val="009A357B"/>
    <w:rsid w:val="009A401C"/>
    <w:rsid w:val="009A4241"/>
    <w:rsid w:val="009A58F3"/>
    <w:rsid w:val="009A59A1"/>
    <w:rsid w:val="009A5DC9"/>
    <w:rsid w:val="009A71CA"/>
    <w:rsid w:val="009A7C4E"/>
    <w:rsid w:val="009B0728"/>
    <w:rsid w:val="009B0878"/>
    <w:rsid w:val="009B0C57"/>
    <w:rsid w:val="009B0CEA"/>
    <w:rsid w:val="009B1476"/>
    <w:rsid w:val="009B1973"/>
    <w:rsid w:val="009B1C01"/>
    <w:rsid w:val="009B2221"/>
    <w:rsid w:val="009B29E8"/>
    <w:rsid w:val="009B2AB7"/>
    <w:rsid w:val="009B2B13"/>
    <w:rsid w:val="009B3951"/>
    <w:rsid w:val="009B4C16"/>
    <w:rsid w:val="009B556B"/>
    <w:rsid w:val="009B559B"/>
    <w:rsid w:val="009B60B8"/>
    <w:rsid w:val="009B6CC3"/>
    <w:rsid w:val="009B6D55"/>
    <w:rsid w:val="009B6DEE"/>
    <w:rsid w:val="009B70D6"/>
    <w:rsid w:val="009B7582"/>
    <w:rsid w:val="009B77D6"/>
    <w:rsid w:val="009B7E60"/>
    <w:rsid w:val="009C05CA"/>
    <w:rsid w:val="009C09FF"/>
    <w:rsid w:val="009C103F"/>
    <w:rsid w:val="009C13FF"/>
    <w:rsid w:val="009C15E8"/>
    <w:rsid w:val="009C16B1"/>
    <w:rsid w:val="009C1C09"/>
    <w:rsid w:val="009C3377"/>
    <w:rsid w:val="009C3765"/>
    <w:rsid w:val="009C3DF5"/>
    <w:rsid w:val="009C4D87"/>
    <w:rsid w:val="009C6F90"/>
    <w:rsid w:val="009C724C"/>
    <w:rsid w:val="009C7459"/>
    <w:rsid w:val="009D0BCC"/>
    <w:rsid w:val="009D0F99"/>
    <w:rsid w:val="009D2379"/>
    <w:rsid w:val="009D272C"/>
    <w:rsid w:val="009D342E"/>
    <w:rsid w:val="009D37C9"/>
    <w:rsid w:val="009D387A"/>
    <w:rsid w:val="009D3AEE"/>
    <w:rsid w:val="009D4D0F"/>
    <w:rsid w:val="009D54BC"/>
    <w:rsid w:val="009D5620"/>
    <w:rsid w:val="009D5BEA"/>
    <w:rsid w:val="009D7394"/>
    <w:rsid w:val="009D73D8"/>
    <w:rsid w:val="009E0BE0"/>
    <w:rsid w:val="009E15A5"/>
    <w:rsid w:val="009E2089"/>
    <w:rsid w:val="009E2EA4"/>
    <w:rsid w:val="009E3264"/>
    <w:rsid w:val="009E3A73"/>
    <w:rsid w:val="009E414E"/>
    <w:rsid w:val="009E454D"/>
    <w:rsid w:val="009E45BB"/>
    <w:rsid w:val="009E4CA4"/>
    <w:rsid w:val="009E500B"/>
    <w:rsid w:val="009E53D2"/>
    <w:rsid w:val="009E7739"/>
    <w:rsid w:val="009F0061"/>
    <w:rsid w:val="009F0998"/>
    <w:rsid w:val="009F09B8"/>
    <w:rsid w:val="009F22C3"/>
    <w:rsid w:val="009F2BDE"/>
    <w:rsid w:val="009F3064"/>
    <w:rsid w:val="009F329F"/>
    <w:rsid w:val="009F3AE9"/>
    <w:rsid w:val="009F44AF"/>
    <w:rsid w:val="009F47D0"/>
    <w:rsid w:val="009F54EB"/>
    <w:rsid w:val="009F5751"/>
    <w:rsid w:val="009F5AE0"/>
    <w:rsid w:val="009F6298"/>
    <w:rsid w:val="009F62B1"/>
    <w:rsid w:val="009F632A"/>
    <w:rsid w:val="009F66DA"/>
    <w:rsid w:val="009F6D07"/>
    <w:rsid w:val="009F6DDD"/>
    <w:rsid w:val="009F788E"/>
    <w:rsid w:val="009F7EA5"/>
    <w:rsid w:val="00A018AD"/>
    <w:rsid w:val="00A031BD"/>
    <w:rsid w:val="00A0342A"/>
    <w:rsid w:val="00A034FF"/>
    <w:rsid w:val="00A0648F"/>
    <w:rsid w:val="00A07040"/>
    <w:rsid w:val="00A078BE"/>
    <w:rsid w:val="00A10941"/>
    <w:rsid w:val="00A118C9"/>
    <w:rsid w:val="00A11A61"/>
    <w:rsid w:val="00A11C39"/>
    <w:rsid w:val="00A1242C"/>
    <w:rsid w:val="00A13743"/>
    <w:rsid w:val="00A13B52"/>
    <w:rsid w:val="00A156C7"/>
    <w:rsid w:val="00A1580F"/>
    <w:rsid w:val="00A167A2"/>
    <w:rsid w:val="00A16B53"/>
    <w:rsid w:val="00A175DE"/>
    <w:rsid w:val="00A17B37"/>
    <w:rsid w:val="00A2156C"/>
    <w:rsid w:val="00A21DC4"/>
    <w:rsid w:val="00A21EB6"/>
    <w:rsid w:val="00A2259F"/>
    <w:rsid w:val="00A225C1"/>
    <w:rsid w:val="00A23331"/>
    <w:rsid w:val="00A23534"/>
    <w:rsid w:val="00A244A1"/>
    <w:rsid w:val="00A24833"/>
    <w:rsid w:val="00A24DC4"/>
    <w:rsid w:val="00A25318"/>
    <w:rsid w:val="00A263DF"/>
    <w:rsid w:val="00A26941"/>
    <w:rsid w:val="00A26A09"/>
    <w:rsid w:val="00A26A64"/>
    <w:rsid w:val="00A26A69"/>
    <w:rsid w:val="00A2704B"/>
    <w:rsid w:val="00A27405"/>
    <w:rsid w:val="00A27609"/>
    <w:rsid w:val="00A2787B"/>
    <w:rsid w:val="00A278B0"/>
    <w:rsid w:val="00A27F35"/>
    <w:rsid w:val="00A30B05"/>
    <w:rsid w:val="00A30E87"/>
    <w:rsid w:val="00A323F3"/>
    <w:rsid w:val="00A3296E"/>
    <w:rsid w:val="00A32C84"/>
    <w:rsid w:val="00A32D56"/>
    <w:rsid w:val="00A32FB6"/>
    <w:rsid w:val="00A33394"/>
    <w:rsid w:val="00A33D9D"/>
    <w:rsid w:val="00A340E8"/>
    <w:rsid w:val="00A347F2"/>
    <w:rsid w:val="00A35D77"/>
    <w:rsid w:val="00A364F5"/>
    <w:rsid w:val="00A3726F"/>
    <w:rsid w:val="00A37301"/>
    <w:rsid w:val="00A37788"/>
    <w:rsid w:val="00A404E2"/>
    <w:rsid w:val="00A4178C"/>
    <w:rsid w:val="00A418E4"/>
    <w:rsid w:val="00A42720"/>
    <w:rsid w:val="00A42C00"/>
    <w:rsid w:val="00A42F97"/>
    <w:rsid w:val="00A43AB7"/>
    <w:rsid w:val="00A43C62"/>
    <w:rsid w:val="00A43DA1"/>
    <w:rsid w:val="00A441D4"/>
    <w:rsid w:val="00A458BE"/>
    <w:rsid w:val="00A45BFD"/>
    <w:rsid w:val="00A45C9B"/>
    <w:rsid w:val="00A46273"/>
    <w:rsid w:val="00A46E91"/>
    <w:rsid w:val="00A47150"/>
    <w:rsid w:val="00A472AA"/>
    <w:rsid w:val="00A47AFE"/>
    <w:rsid w:val="00A47BE1"/>
    <w:rsid w:val="00A47C9F"/>
    <w:rsid w:val="00A50794"/>
    <w:rsid w:val="00A514BF"/>
    <w:rsid w:val="00A5181F"/>
    <w:rsid w:val="00A544DF"/>
    <w:rsid w:val="00A54F7D"/>
    <w:rsid w:val="00A5561F"/>
    <w:rsid w:val="00A55E86"/>
    <w:rsid w:val="00A566A0"/>
    <w:rsid w:val="00A57936"/>
    <w:rsid w:val="00A57BE5"/>
    <w:rsid w:val="00A57C7D"/>
    <w:rsid w:val="00A60098"/>
    <w:rsid w:val="00A60185"/>
    <w:rsid w:val="00A604C2"/>
    <w:rsid w:val="00A6081B"/>
    <w:rsid w:val="00A60B1B"/>
    <w:rsid w:val="00A60C21"/>
    <w:rsid w:val="00A60C3E"/>
    <w:rsid w:val="00A61225"/>
    <w:rsid w:val="00A613E6"/>
    <w:rsid w:val="00A62C2E"/>
    <w:rsid w:val="00A62CE3"/>
    <w:rsid w:val="00A62CFC"/>
    <w:rsid w:val="00A639CB"/>
    <w:rsid w:val="00A65788"/>
    <w:rsid w:val="00A662B3"/>
    <w:rsid w:val="00A66A3E"/>
    <w:rsid w:val="00A66B11"/>
    <w:rsid w:val="00A676A3"/>
    <w:rsid w:val="00A676EC"/>
    <w:rsid w:val="00A67705"/>
    <w:rsid w:val="00A67A76"/>
    <w:rsid w:val="00A70800"/>
    <w:rsid w:val="00A70A56"/>
    <w:rsid w:val="00A71577"/>
    <w:rsid w:val="00A729BD"/>
    <w:rsid w:val="00A72A51"/>
    <w:rsid w:val="00A7342B"/>
    <w:rsid w:val="00A73514"/>
    <w:rsid w:val="00A73522"/>
    <w:rsid w:val="00A7355C"/>
    <w:rsid w:val="00A7468A"/>
    <w:rsid w:val="00A75791"/>
    <w:rsid w:val="00A7649A"/>
    <w:rsid w:val="00A76C31"/>
    <w:rsid w:val="00A80383"/>
    <w:rsid w:val="00A80E1D"/>
    <w:rsid w:val="00A80F10"/>
    <w:rsid w:val="00A8151A"/>
    <w:rsid w:val="00A81529"/>
    <w:rsid w:val="00A81827"/>
    <w:rsid w:val="00A82F6F"/>
    <w:rsid w:val="00A8393A"/>
    <w:rsid w:val="00A840DC"/>
    <w:rsid w:val="00A849BC"/>
    <w:rsid w:val="00A84A4F"/>
    <w:rsid w:val="00A8508C"/>
    <w:rsid w:val="00A853F7"/>
    <w:rsid w:val="00A86619"/>
    <w:rsid w:val="00A86815"/>
    <w:rsid w:val="00A87650"/>
    <w:rsid w:val="00A87A76"/>
    <w:rsid w:val="00A90694"/>
    <w:rsid w:val="00A90ACA"/>
    <w:rsid w:val="00A90B16"/>
    <w:rsid w:val="00A90C2B"/>
    <w:rsid w:val="00A91925"/>
    <w:rsid w:val="00A9243C"/>
    <w:rsid w:val="00A92B77"/>
    <w:rsid w:val="00A94832"/>
    <w:rsid w:val="00A94A40"/>
    <w:rsid w:val="00A94A71"/>
    <w:rsid w:val="00A94DAF"/>
    <w:rsid w:val="00A95AE3"/>
    <w:rsid w:val="00A9779E"/>
    <w:rsid w:val="00A97C17"/>
    <w:rsid w:val="00AA0441"/>
    <w:rsid w:val="00AA088A"/>
    <w:rsid w:val="00AA0FEB"/>
    <w:rsid w:val="00AA1005"/>
    <w:rsid w:val="00AA1518"/>
    <w:rsid w:val="00AA1680"/>
    <w:rsid w:val="00AA3439"/>
    <w:rsid w:val="00AA3AC4"/>
    <w:rsid w:val="00AA5370"/>
    <w:rsid w:val="00AA69AE"/>
    <w:rsid w:val="00AA6BFE"/>
    <w:rsid w:val="00AA75B7"/>
    <w:rsid w:val="00AA7EDD"/>
    <w:rsid w:val="00AA7F17"/>
    <w:rsid w:val="00AB026F"/>
    <w:rsid w:val="00AB041C"/>
    <w:rsid w:val="00AB0448"/>
    <w:rsid w:val="00AB09EF"/>
    <w:rsid w:val="00AB0F42"/>
    <w:rsid w:val="00AB23BF"/>
    <w:rsid w:val="00AB23F6"/>
    <w:rsid w:val="00AB2E5C"/>
    <w:rsid w:val="00AB2ED5"/>
    <w:rsid w:val="00AB3F05"/>
    <w:rsid w:val="00AB4D66"/>
    <w:rsid w:val="00AB571D"/>
    <w:rsid w:val="00AB5EE2"/>
    <w:rsid w:val="00AB6C51"/>
    <w:rsid w:val="00AB7E1C"/>
    <w:rsid w:val="00AC0B2B"/>
    <w:rsid w:val="00AC0C45"/>
    <w:rsid w:val="00AC1F85"/>
    <w:rsid w:val="00AC280B"/>
    <w:rsid w:val="00AC3E7B"/>
    <w:rsid w:val="00AC463B"/>
    <w:rsid w:val="00AC4B01"/>
    <w:rsid w:val="00AC4F19"/>
    <w:rsid w:val="00AC6298"/>
    <w:rsid w:val="00AC6C9B"/>
    <w:rsid w:val="00AC75E9"/>
    <w:rsid w:val="00AC7C4F"/>
    <w:rsid w:val="00AC7FE0"/>
    <w:rsid w:val="00AD0926"/>
    <w:rsid w:val="00AD1534"/>
    <w:rsid w:val="00AD16F6"/>
    <w:rsid w:val="00AD2444"/>
    <w:rsid w:val="00AD288B"/>
    <w:rsid w:val="00AD2ECF"/>
    <w:rsid w:val="00AD3691"/>
    <w:rsid w:val="00AD3BA1"/>
    <w:rsid w:val="00AD3C41"/>
    <w:rsid w:val="00AD456B"/>
    <w:rsid w:val="00AD4A0F"/>
    <w:rsid w:val="00AD6179"/>
    <w:rsid w:val="00AD6231"/>
    <w:rsid w:val="00AD73CE"/>
    <w:rsid w:val="00AD759D"/>
    <w:rsid w:val="00AE0922"/>
    <w:rsid w:val="00AE0DE7"/>
    <w:rsid w:val="00AE1147"/>
    <w:rsid w:val="00AE1464"/>
    <w:rsid w:val="00AE1555"/>
    <w:rsid w:val="00AE19AA"/>
    <w:rsid w:val="00AE1AD7"/>
    <w:rsid w:val="00AE1E77"/>
    <w:rsid w:val="00AE2146"/>
    <w:rsid w:val="00AE253B"/>
    <w:rsid w:val="00AE2A80"/>
    <w:rsid w:val="00AE2FE9"/>
    <w:rsid w:val="00AE3565"/>
    <w:rsid w:val="00AE35D9"/>
    <w:rsid w:val="00AE3A1E"/>
    <w:rsid w:val="00AE41F4"/>
    <w:rsid w:val="00AE475D"/>
    <w:rsid w:val="00AE47D7"/>
    <w:rsid w:val="00AE49F3"/>
    <w:rsid w:val="00AE4E82"/>
    <w:rsid w:val="00AE5E1F"/>
    <w:rsid w:val="00AE6726"/>
    <w:rsid w:val="00AE6742"/>
    <w:rsid w:val="00AE78A0"/>
    <w:rsid w:val="00AE7CE9"/>
    <w:rsid w:val="00AF0625"/>
    <w:rsid w:val="00AF1622"/>
    <w:rsid w:val="00AF26DA"/>
    <w:rsid w:val="00AF4F23"/>
    <w:rsid w:val="00AF510B"/>
    <w:rsid w:val="00AF5D6E"/>
    <w:rsid w:val="00AF676C"/>
    <w:rsid w:val="00AF70D8"/>
    <w:rsid w:val="00AF7F4F"/>
    <w:rsid w:val="00B0124C"/>
    <w:rsid w:val="00B01984"/>
    <w:rsid w:val="00B02682"/>
    <w:rsid w:val="00B0270B"/>
    <w:rsid w:val="00B02976"/>
    <w:rsid w:val="00B03059"/>
    <w:rsid w:val="00B03250"/>
    <w:rsid w:val="00B0342C"/>
    <w:rsid w:val="00B03DD0"/>
    <w:rsid w:val="00B0428B"/>
    <w:rsid w:val="00B045B0"/>
    <w:rsid w:val="00B05BCD"/>
    <w:rsid w:val="00B05FF8"/>
    <w:rsid w:val="00B06751"/>
    <w:rsid w:val="00B06921"/>
    <w:rsid w:val="00B06C43"/>
    <w:rsid w:val="00B06E18"/>
    <w:rsid w:val="00B07D0E"/>
    <w:rsid w:val="00B10EED"/>
    <w:rsid w:val="00B1155C"/>
    <w:rsid w:val="00B1206E"/>
    <w:rsid w:val="00B1248E"/>
    <w:rsid w:val="00B1444A"/>
    <w:rsid w:val="00B148AC"/>
    <w:rsid w:val="00B14D8C"/>
    <w:rsid w:val="00B15E9D"/>
    <w:rsid w:val="00B16A57"/>
    <w:rsid w:val="00B17327"/>
    <w:rsid w:val="00B17658"/>
    <w:rsid w:val="00B17A19"/>
    <w:rsid w:val="00B17D2B"/>
    <w:rsid w:val="00B20B8D"/>
    <w:rsid w:val="00B20CA4"/>
    <w:rsid w:val="00B22AEA"/>
    <w:rsid w:val="00B234CE"/>
    <w:rsid w:val="00B23AD2"/>
    <w:rsid w:val="00B23B20"/>
    <w:rsid w:val="00B2415A"/>
    <w:rsid w:val="00B25162"/>
    <w:rsid w:val="00B25934"/>
    <w:rsid w:val="00B25A23"/>
    <w:rsid w:val="00B26094"/>
    <w:rsid w:val="00B26514"/>
    <w:rsid w:val="00B26D51"/>
    <w:rsid w:val="00B27135"/>
    <w:rsid w:val="00B27BCC"/>
    <w:rsid w:val="00B3029C"/>
    <w:rsid w:val="00B30F75"/>
    <w:rsid w:val="00B3106C"/>
    <w:rsid w:val="00B3149F"/>
    <w:rsid w:val="00B31A10"/>
    <w:rsid w:val="00B31B04"/>
    <w:rsid w:val="00B32090"/>
    <w:rsid w:val="00B32EE8"/>
    <w:rsid w:val="00B33190"/>
    <w:rsid w:val="00B33413"/>
    <w:rsid w:val="00B334B0"/>
    <w:rsid w:val="00B3391C"/>
    <w:rsid w:val="00B33CFE"/>
    <w:rsid w:val="00B3441B"/>
    <w:rsid w:val="00B34883"/>
    <w:rsid w:val="00B35CAE"/>
    <w:rsid w:val="00B36383"/>
    <w:rsid w:val="00B36EB8"/>
    <w:rsid w:val="00B407DA"/>
    <w:rsid w:val="00B41044"/>
    <w:rsid w:val="00B41C91"/>
    <w:rsid w:val="00B4218E"/>
    <w:rsid w:val="00B42820"/>
    <w:rsid w:val="00B42C74"/>
    <w:rsid w:val="00B42D56"/>
    <w:rsid w:val="00B4386E"/>
    <w:rsid w:val="00B43B08"/>
    <w:rsid w:val="00B44103"/>
    <w:rsid w:val="00B45C02"/>
    <w:rsid w:val="00B46143"/>
    <w:rsid w:val="00B46548"/>
    <w:rsid w:val="00B466E2"/>
    <w:rsid w:val="00B46776"/>
    <w:rsid w:val="00B50213"/>
    <w:rsid w:val="00B507CA"/>
    <w:rsid w:val="00B5080E"/>
    <w:rsid w:val="00B513C1"/>
    <w:rsid w:val="00B518F8"/>
    <w:rsid w:val="00B52671"/>
    <w:rsid w:val="00B534EC"/>
    <w:rsid w:val="00B54C45"/>
    <w:rsid w:val="00B54DEF"/>
    <w:rsid w:val="00B555EB"/>
    <w:rsid w:val="00B56A1B"/>
    <w:rsid w:val="00B574CE"/>
    <w:rsid w:val="00B574D9"/>
    <w:rsid w:val="00B57D37"/>
    <w:rsid w:val="00B57DD0"/>
    <w:rsid w:val="00B61A43"/>
    <w:rsid w:val="00B61CA6"/>
    <w:rsid w:val="00B62C70"/>
    <w:rsid w:val="00B62DFA"/>
    <w:rsid w:val="00B640CA"/>
    <w:rsid w:val="00B64385"/>
    <w:rsid w:val="00B6450F"/>
    <w:rsid w:val="00B64C36"/>
    <w:rsid w:val="00B6516C"/>
    <w:rsid w:val="00B651AE"/>
    <w:rsid w:val="00B6523D"/>
    <w:rsid w:val="00B657E6"/>
    <w:rsid w:val="00B6690E"/>
    <w:rsid w:val="00B6763B"/>
    <w:rsid w:val="00B67B50"/>
    <w:rsid w:val="00B67B8C"/>
    <w:rsid w:val="00B708FD"/>
    <w:rsid w:val="00B71308"/>
    <w:rsid w:val="00B7191A"/>
    <w:rsid w:val="00B71D07"/>
    <w:rsid w:val="00B7201F"/>
    <w:rsid w:val="00B724FF"/>
    <w:rsid w:val="00B72BE5"/>
    <w:rsid w:val="00B7339F"/>
    <w:rsid w:val="00B7388C"/>
    <w:rsid w:val="00B738DA"/>
    <w:rsid w:val="00B74248"/>
    <w:rsid w:val="00B74B3A"/>
    <w:rsid w:val="00B750DC"/>
    <w:rsid w:val="00B7514F"/>
    <w:rsid w:val="00B75786"/>
    <w:rsid w:val="00B75D15"/>
    <w:rsid w:val="00B76816"/>
    <w:rsid w:val="00B773E0"/>
    <w:rsid w:val="00B77415"/>
    <w:rsid w:val="00B77DF0"/>
    <w:rsid w:val="00B77E19"/>
    <w:rsid w:val="00B77FA8"/>
    <w:rsid w:val="00B8003D"/>
    <w:rsid w:val="00B80D42"/>
    <w:rsid w:val="00B810F1"/>
    <w:rsid w:val="00B81375"/>
    <w:rsid w:val="00B8146F"/>
    <w:rsid w:val="00B81EB8"/>
    <w:rsid w:val="00B81F63"/>
    <w:rsid w:val="00B82C2D"/>
    <w:rsid w:val="00B83009"/>
    <w:rsid w:val="00B83A14"/>
    <w:rsid w:val="00B83D88"/>
    <w:rsid w:val="00B8405A"/>
    <w:rsid w:val="00B84B08"/>
    <w:rsid w:val="00B85391"/>
    <w:rsid w:val="00B85BA0"/>
    <w:rsid w:val="00B86402"/>
    <w:rsid w:val="00B86751"/>
    <w:rsid w:val="00B86D0B"/>
    <w:rsid w:val="00B86E2D"/>
    <w:rsid w:val="00B87150"/>
    <w:rsid w:val="00B87964"/>
    <w:rsid w:val="00B902E3"/>
    <w:rsid w:val="00B904A7"/>
    <w:rsid w:val="00B90767"/>
    <w:rsid w:val="00B9093B"/>
    <w:rsid w:val="00B90A44"/>
    <w:rsid w:val="00B9164B"/>
    <w:rsid w:val="00B91924"/>
    <w:rsid w:val="00B92662"/>
    <w:rsid w:val="00B9314A"/>
    <w:rsid w:val="00B93535"/>
    <w:rsid w:val="00B93BBD"/>
    <w:rsid w:val="00B93BE1"/>
    <w:rsid w:val="00B93D32"/>
    <w:rsid w:val="00B94089"/>
    <w:rsid w:val="00B95115"/>
    <w:rsid w:val="00B954A3"/>
    <w:rsid w:val="00B9558E"/>
    <w:rsid w:val="00B95B36"/>
    <w:rsid w:val="00B967CA"/>
    <w:rsid w:val="00B96A9A"/>
    <w:rsid w:val="00B96C86"/>
    <w:rsid w:val="00B973C0"/>
    <w:rsid w:val="00BA0906"/>
    <w:rsid w:val="00BA1130"/>
    <w:rsid w:val="00BA1263"/>
    <w:rsid w:val="00BA162A"/>
    <w:rsid w:val="00BA23DF"/>
    <w:rsid w:val="00BA31D9"/>
    <w:rsid w:val="00BA3709"/>
    <w:rsid w:val="00BA3DDA"/>
    <w:rsid w:val="00BA3F12"/>
    <w:rsid w:val="00BA5418"/>
    <w:rsid w:val="00BA5B25"/>
    <w:rsid w:val="00BA72F9"/>
    <w:rsid w:val="00BA7E0E"/>
    <w:rsid w:val="00BB00A0"/>
    <w:rsid w:val="00BB04D9"/>
    <w:rsid w:val="00BB08C5"/>
    <w:rsid w:val="00BB092A"/>
    <w:rsid w:val="00BB0CBF"/>
    <w:rsid w:val="00BB17B8"/>
    <w:rsid w:val="00BB199E"/>
    <w:rsid w:val="00BB1B16"/>
    <w:rsid w:val="00BB1C86"/>
    <w:rsid w:val="00BB2048"/>
    <w:rsid w:val="00BB24BC"/>
    <w:rsid w:val="00BB27EA"/>
    <w:rsid w:val="00BB2989"/>
    <w:rsid w:val="00BB34ED"/>
    <w:rsid w:val="00BB41B9"/>
    <w:rsid w:val="00BB4491"/>
    <w:rsid w:val="00BB4803"/>
    <w:rsid w:val="00BB4B73"/>
    <w:rsid w:val="00BB5762"/>
    <w:rsid w:val="00BB5EE7"/>
    <w:rsid w:val="00BB605F"/>
    <w:rsid w:val="00BB6397"/>
    <w:rsid w:val="00BB66FA"/>
    <w:rsid w:val="00BB6C98"/>
    <w:rsid w:val="00BB6F2F"/>
    <w:rsid w:val="00BB7C27"/>
    <w:rsid w:val="00BC085E"/>
    <w:rsid w:val="00BC09C8"/>
    <w:rsid w:val="00BC143F"/>
    <w:rsid w:val="00BC1EED"/>
    <w:rsid w:val="00BC3515"/>
    <w:rsid w:val="00BC362A"/>
    <w:rsid w:val="00BC387E"/>
    <w:rsid w:val="00BC46E9"/>
    <w:rsid w:val="00BC5375"/>
    <w:rsid w:val="00BC5454"/>
    <w:rsid w:val="00BC6511"/>
    <w:rsid w:val="00BC66A4"/>
    <w:rsid w:val="00BC693D"/>
    <w:rsid w:val="00BC70F5"/>
    <w:rsid w:val="00BC7DDF"/>
    <w:rsid w:val="00BD11A3"/>
    <w:rsid w:val="00BD1831"/>
    <w:rsid w:val="00BD24A8"/>
    <w:rsid w:val="00BD25E1"/>
    <w:rsid w:val="00BD33C0"/>
    <w:rsid w:val="00BD3538"/>
    <w:rsid w:val="00BD3687"/>
    <w:rsid w:val="00BD3869"/>
    <w:rsid w:val="00BD4014"/>
    <w:rsid w:val="00BD40B3"/>
    <w:rsid w:val="00BD53AA"/>
    <w:rsid w:val="00BD54D3"/>
    <w:rsid w:val="00BD5598"/>
    <w:rsid w:val="00BD57EA"/>
    <w:rsid w:val="00BD5D24"/>
    <w:rsid w:val="00BD602D"/>
    <w:rsid w:val="00BD6B79"/>
    <w:rsid w:val="00BD7956"/>
    <w:rsid w:val="00BD7AB5"/>
    <w:rsid w:val="00BE0FC1"/>
    <w:rsid w:val="00BE143E"/>
    <w:rsid w:val="00BE229D"/>
    <w:rsid w:val="00BE2844"/>
    <w:rsid w:val="00BE2D64"/>
    <w:rsid w:val="00BE3F5A"/>
    <w:rsid w:val="00BE4995"/>
    <w:rsid w:val="00BE613C"/>
    <w:rsid w:val="00BE692B"/>
    <w:rsid w:val="00BE6E52"/>
    <w:rsid w:val="00BE72D9"/>
    <w:rsid w:val="00BF074D"/>
    <w:rsid w:val="00BF07FD"/>
    <w:rsid w:val="00BF0A76"/>
    <w:rsid w:val="00BF168E"/>
    <w:rsid w:val="00BF1A2C"/>
    <w:rsid w:val="00BF1A45"/>
    <w:rsid w:val="00BF1E62"/>
    <w:rsid w:val="00BF22BF"/>
    <w:rsid w:val="00BF2334"/>
    <w:rsid w:val="00BF276F"/>
    <w:rsid w:val="00BF2C0F"/>
    <w:rsid w:val="00BF334D"/>
    <w:rsid w:val="00BF3807"/>
    <w:rsid w:val="00BF3D8C"/>
    <w:rsid w:val="00BF3F62"/>
    <w:rsid w:val="00BF4745"/>
    <w:rsid w:val="00BF4909"/>
    <w:rsid w:val="00BF59B1"/>
    <w:rsid w:val="00BF7DE1"/>
    <w:rsid w:val="00C0157C"/>
    <w:rsid w:val="00C01B45"/>
    <w:rsid w:val="00C01E7C"/>
    <w:rsid w:val="00C0301C"/>
    <w:rsid w:val="00C03B38"/>
    <w:rsid w:val="00C0487D"/>
    <w:rsid w:val="00C05162"/>
    <w:rsid w:val="00C05542"/>
    <w:rsid w:val="00C055B3"/>
    <w:rsid w:val="00C05639"/>
    <w:rsid w:val="00C06B35"/>
    <w:rsid w:val="00C06D8A"/>
    <w:rsid w:val="00C070EC"/>
    <w:rsid w:val="00C0769D"/>
    <w:rsid w:val="00C07CA8"/>
    <w:rsid w:val="00C10DED"/>
    <w:rsid w:val="00C1122B"/>
    <w:rsid w:val="00C1186E"/>
    <w:rsid w:val="00C12466"/>
    <w:rsid w:val="00C125C5"/>
    <w:rsid w:val="00C1273C"/>
    <w:rsid w:val="00C12E8B"/>
    <w:rsid w:val="00C130AE"/>
    <w:rsid w:val="00C1375A"/>
    <w:rsid w:val="00C141DF"/>
    <w:rsid w:val="00C14997"/>
    <w:rsid w:val="00C14A89"/>
    <w:rsid w:val="00C152B0"/>
    <w:rsid w:val="00C15CDE"/>
    <w:rsid w:val="00C165B2"/>
    <w:rsid w:val="00C16968"/>
    <w:rsid w:val="00C171F2"/>
    <w:rsid w:val="00C21324"/>
    <w:rsid w:val="00C22423"/>
    <w:rsid w:val="00C22C9D"/>
    <w:rsid w:val="00C23812"/>
    <w:rsid w:val="00C240FA"/>
    <w:rsid w:val="00C24204"/>
    <w:rsid w:val="00C24A82"/>
    <w:rsid w:val="00C25295"/>
    <w:rsid w:val="00C26F87"/>
    <w:rsid w:val="00C27AB5"/>
    <w:rsid w:val="00C300B0"/>
    <w:rsid w:val="00C30396"/>
    <w:rsid w:val="00C305FF"/>
    <w:rsid w:val="00C309B8"/>
    <w:rsid w:val="00C31047"/>
    <w:rsid w:val="00C31342"/>
    <w:rsid w:val="00C3223D"/>
    <w:rsid w:val="00C3244B"/>
    <w:rsid w:val="00C32575"/>
    <w:rsid w:val="00C3284D"/>
    <w:rsid w:val="00C32AB6"/>
    <w:rsid w:val="00C3308B"/>
    <w:rsid w:val="00C3319B"/>
    <w:rsid w:val="00C3451D"/>
    <w:rsid w:val="00C34C48"/>
    <w:rsid w:val="00C351A0"/>
    <w:rsid w:val="00C35399"/>
    <w:rsid w:val="00C35493"/>
    <w:rsid w:val="00C354F5"/>
    <w:rsid w:val="00C3577F"/>
    <w:rsid w:val="00C36747"/>
    <w:rsid w:val="00C37036"/>
    <w:rsid w:val="00C3775A"/>
    <w:rsid w:val="00C37827"/>
    <w:rsid w:val="00C40188"/>
    <w:rsid w:val="00C42101"/>
    <w:rsid w:val="00C42709"/>
    <w:rsid w:val="00C43D8C"/>
    <w:rsid w:val="00C4416C"/>
    <w:rsid w:val="00C44996"/>
    <w:rsid w:val="00C44CA2"/>
    <w:rsid w:val="00C44EBD"/>
    <w:rsid w:val="00C4675D"/>
    <w:rsid w:val="00C47DC1"/>
    <w:rsid w:val="00C47F72"/>
    <w:rsid w:val="00C50330"/>
    <w:rsid w:val="00C50398"/>
    <w:rsid w:val="00C507C5"/>
    <w:rsid w:val="00C51329"/>
    <w:rsid w:val="00C514E4"/>
    <w:rsid w:val="00C51D99"/>
    <w:rsid w:val="00C52E9B"/>
    <w:rsid w:val="00C5490B"/>
    <w:rsid w:val="00C55172"/>
    <w:rsid w:val="00C56F07"/>
    <w:rsid w:val="00C57063"/>
    <w:rsid w:val="00C57909"/>
    <w:rsid w:val="00C60F0A"/>
    <w:rsid w:val="00C60F51"/>
    <w:rsid w:val="00C6131D"/>
    <w:rsid w:val="00C615D0"/>
    <w:rsid w:val="00C61EB1"/>
    <w:rsid w:val="00C622AA"/>
    <w:rsid w:val="00C623EF"/>
    <w:rsid w:val="00C62A1A"/>
    <w:rsid w:val="00C62D4B"/>
    <w:rsid w:val="00C63117"/>
    <w:rsid w:val="00C63B50"/>
    <w:rsid w:val="00C64D9A"/>
    <w:rsid w:val="00C6501C"/>
    <w:rsid w:val="00C66C1E"/>
    <w:rsid w:val="00C6757F"/>
    <w:rsid w:val="00C677C6"/>
    <w:rsid w:val="00C67A68"/>
    <w:rsid w:val="00C67CDA"/>
    <w:rsid w:val="00C67DB7"/>
    <w:rsid w:val="00C7027B"/>
    <w:rsid w:val="00C7145D"/>
    <w:rsid w:val="00C71591"/>
    <w:rsid w:val="00C71B2C"/>
    <w:rsid w:val="00C727A0"/>
    <w:rsid w:val="00C74041"/>
    <w:rsid w:val="00C749EB"/>
    <w:rsid w:val="00C75012"/>
    <w:rsid w:val="00C754A7"/>
    <w:rsid w:val="00C75798"/>
    <w:rsid w:val="00C757C8"/>
    <w:rsid w:val="00C7696F"/>
    <w:rsid w:val="00C777F9"/>
    <w:rsid w:val="00C77CDA"/>
    <w:rsid w:val="00C811D2"/>
    <w:rsid w:val="00C81678"/>
    <w:rsid w:val="00C816A5"/>
    <w:rsid w:val="00C81A97"/>
    <w:rsid w:val="00C81CAF"/>
    <w:rsid w:val="00C824DF"/>
    <w:rsid w:val="00C83270"/>
    <w:rsid w:val="00C838E8"/>
    <w:rsid w:val="00C83E83"/>
    <w:rsid w:val="00C85221"/>
    <w:rsid w:val="00C85228"/>
    <w:rsid w:val="00C865EE"/>
    <w:rsid w:val="00C90712"/>
    <w:rsid w:val="00C90EC7"/>
    <w:rsid w:val="00C90F21"/>
    <w:rsid w:val="00C9220F"/>
    <w:rsid w:val="00C9281D"/>
    <w:rsid w:val="00C9309B"/>
    <w:rsid w:val="00C93ED0"/>
    <w:rsid w:val="00C9402C"/>
    <w:rsid w:val="00C95BCB"/>
    <w:rsid w:val="00C95E83"/>
    <w:rsid w:val="00C9611C"/>
    <w:rsid w:val="00C96A23"/>
    <w:rsid w:val="00C96A26"/>
    <w:rsid w:val="00C96EC7"/>
    <w:rsid w:val="00C96FB7"/>
    <w:rsid w:val="00CA0590"/>
    <w:rsid w:val="00CA0624"/>
    <w:rsid w:val="00CA06E4"/>
    <w:rsid w:val="00CA0AD3"/>
    <w:rsid w:val="00CA0CC0"/>
    <w:rsid w:val="00CA148A"/>
    <w:rsid w:val="00CA1623"/>
    <w:rsid w:val="00CA1D65"/>
    <w:rsid w:val="00CA299A"/>
    <w:rsid w:val="00CA2B3B"/>
    <w:rsid w:val="00CA3076"/>
    <w:rsid w:val="00CA31E7"/>
    <w:rsid w:val="00CA37D1"/>
    <w:rsid w:val="00CA3807"/>
    <w:rsid w:val="00CA46E8"/>
    <w:rsid w:val="00CA591F"/>
    <w:rsid w:val="00CA67D0"/>
    <w:rsid w:val="00CA6D81"/>
    <w:rsid w:val="00CA6FDE"/>
    <w:rsid w:val="00CA7608"/>
    <w:rsid w:val="00CA7D2A"/>
    <w:rsid w:val="00CA7EC8"/>
    <w:rsid w:val="00CB0F7B"/>
    <w:rsid w:val="00CB14BC"/>
    <w:rsid w:val="00CB1986"/>
    <w:rsid w:val="00CB1ADA"/>
    <w:rsid w:val="00CB25C7"/>
    <w:rsid w:val="00CB481B"/>
    <w:rsid w:val="00CB5B33"/>
    <w:rsid w:val="00CB5EED"/>
    <w:rsid w:val="00CB6DCE"/>
    <w:rsid w:val="00CB6E34"/>
    <w:rsid w:val="00CB7086"/>
    <w:rsid w:val="00CB73BE"/>
    <w:rsid w:val="00CB7674"/>
    <w:rsid w:val="00CB7CB8"/>
    <w:rsid w:val="00CC044E"/>
    <w:rsid w:val="00CC1321"/>
    <w:rsid w:val="00CC1E51"/>
    <w:rsid w:val="00CC32C3"/>
    <w:rsid w:val="00CC35D0"/>
    <w:rsid w:val="00CC3622"/>
    <w:rsid w:val="00CC4020"/>
    <w:rsid w:val="00CC47EA"/>
    <w:rsid w:val="00CC4FDF"/>
    <w:rsid w:val="00CC58BD"/>
    <w:rsid w:val="00CC60C3"/>
    <w:rsid w:val="00CC6199"/>
    <w:rsid w:val="00CC780C"/>
    <w:rsid w:val="00CD0220"/>
    <w:rsid w:val="00CD07C7"/>
    <w:rsid w:val="00CD19E5"/>
    <w:rsid w:val="00CD3553"/>
    <w:rsid w:val="00CD45F5"/>
    <w:rsid w:val="00CD4659"/>
    <w:rsid w:val="00CD48BF"/>
    <w:rsid w:val="00CD634A"/>
    <w:rsid w:val="00CD64B7"/>
    <w:rsid w:val="00CD6C80"/>
    <w:rsid w:val="00CD6F2F"/>
    <w:rsid w:val="00CD70E1"/>
    <w:rsid w:val="00CD7686"/>
    <w:rsid w:val="00CD76C8"/>
    <w:rsid w:val="00CD78AD"/>
    <w:rsid w:val="00CE123E"/>
    <w:rsid w:val="00CE1BFE"/>
    <w:rsid w:val="00CE1E54"/>
    <w:rsid w:val="00CE206A"/>
    <w:rsid w:val="00CE24AB"/>
    <w:rsid w:val="00CE283C"/>
    <w:rsid w:val="00CE28BD"/>
    <w:rsid w:val="00CE34BB"/>
    <w:rsid w:val="00CE47EC"/>
    <w:rsid w:val="00CE4A05"/>
    <w:rsid w:val="00CE4D97"/>
    <w:rsid w:val="00CE565C"/>
    <w:rsid w:val="00CE5F47"/>
    <w:rsid w:val="00CE67D6"/>
    <w:rsid w:val="00CE6DC2"/>
    <w:rsid w:val="00CE6E69"/>
    <w:rsid w:val="00CE7042"/>
    <w:rsid w:val="00CE7635"/>
    <w:rsid w:val="00CE7651"/>
    <w:rsid w:val="00CF0496"/>
    <w:rsid w:val="00CF0EB9"/>
    <w:rsid w:val="00CF0FFA"/>
    <w:rsid w:val="00CF107B"/>
    <w:rsid w:val="00CF1249"/>
    <w:rsid w:val="00CF19C4"/>
    <w:rsid w:val="00CF1C09"/>
    <w:rsid w:val="00CF1EA3"/>
    <w:rsid w:val="00CF25D9"/>
    <w:rsid w:val="00CF272C"/>
    <w:rsid w:val="00CF2C5A"/>
    <w:rsid w:val="00CF2D03"/>
    <w:rsid w:val="00CF368F"/>
    <w:rsid w:val="00CF38CA"/>
    <w:rsid w:val="00CF38D4"/>
    <w:rsid w:val="00CF44B7"/>
    <w:rsid w:val="00CF4BBA"/>
    <w:rsid w:val="00CF4C5E"/>
    <w:rsid w:val="00CF659B"/>
    <w:rsid w:val="00CF66B4"/>
    <w:rsid w:val="00CF6AD9"/>
    <w:rsid w:val="00CF71C7"/>
    <w:rsid w:val="00CF7AA1"/>
    <w:rsid w:val="00D00D06"/>
    <w:rsid w:val="00D00DE9"/>
    <w:rsid w:val="00D0109D"/>
    <w:rsid w:val="00D01BD6"/>
    <w:rsid w:val="00D01D0E"/>
    <w:rsid w:val="00D0290E"/>
    <w:rsid w:val="00D02C85"/>
    <w:rsid w:val="00D03461"/>
    <w:rsid w:val="00D04169"/>
    <w:rsid w:val="00D047E4"/>
    <w:rsid w:val="00D05103"/>
    <w:rsid w:val="00D06264"/>
    <w:rsid w:val="00D065D1"/>
    <w:rsid w:val="00D06731"/>
    <w:rsid w:val="00D06D97"/>
    <w:rsid w:val="00D06DBD"/>
    <w:rsid w:val="00D06FDF"/>
    <w:rsid w:val="00D07469"/>
    <w:rsid w:val="00D1333F"/>
    <w:rsid w:val="00D13AAA"/>
    <w:rsid w:val="00D1444C"/>
    <w:rsid w:val="00D148A5"/>
    <w:rsid w:val="00D15A5C"/>
    <w:rsid w:val="00D15B0B"/>
    <w:rsid w:val="00D16C59"/>
    <w:rsid w:val="00D170CC"/>
    <w:rsid w:val="00D17C35"/>
    <w:rsid w:val="00D20248"/>
    <w:rsid w:val="00D20980"/>
    <w:rsid w:val="00D20F3F"/>
    <w:rsid w:val="00D21885"/>
    <w:rsid w:val="00D22850"/>
    <w:rsid w:val="00D22DFA"/>
    <w:rsid w:val="00D23D7C"/>
    <w:rsid w:val="00D249DC"/>
    <w:rsid w:val="00D2501C"/>
    <w:rsid w:val="00D25498"/>
    <w:rsid w:val="00D2555D"/>
    <w:rsid w:val="00D256CD"/>
    <w:rsid w:val="00D25B78"/>
    <w:rsid w:val="00D262D9"/>
    <w:rsid w:val="00D263CB"/>
    <w:rsid w:val="00D26C01"/>
    <w:rsid w:val="00D26DF4"/>
    <w:rsid w:val="00D27A05"/>
    <w:rsid w:val="00D27CDE"/>
    <w:rsid w:val="00D27DA9"/>
    <w:rsid w:val="00D30EC1"/>
    <w:rsid w:val="00D3129E"/>
    <w:rsid w:val="00D316E6"/>
    <w:rsid w:val="00D31B03"/>
    <w:rsid w:val="00D32540"/>
    <w:rsid w:val="00D33344"/>
    <w:rsid w:val="00D33675"/>
    <w:rsid w:val="00D33680"/>
    <w:rsid w:val="00D34150"/>
    <w:rsid w:val="00D34D1C"/>
    <w:rsid w:val="00D354AB"/>
    <w:rsid w:val="00D37130"/>
    <w:rsid w:val="00D378D1"/>
    <w:rsid w:val="00D406A9"/>
    <w:rsid w:val="00D40816"/>
    <w:rsid w:val="00D40F5F"/>
    <w:rsid w:val="00D41052"/>
    <w:rsid w:val="00D41955"/>
    <w:rsid w:val="00D423B5"/>
    <w:rsid w:val="00D42575"/>
    <w:rsid w:val="00D43175"/>
    <w:rsid w:val="00D4452A"/>
    <w:rsid w:val="00D44606"/>
    <w:rsid w:val="00D44976"/>
    <w:rsid w:val="00D44CE5"/>
    <w:rsid w:val="00D44E78"/>
    <w:rsid w:val="00D453D0"/>
    <w:rsid w:val="00D4551A"/>
    <w:rsid w:val="00D45787"/>
    <w:rsid w:val="00D461AF"/>
    <w:rsid w:val="00D47456"/>
    <w:rsid w:val="00D478CE"/>
    <w:rsid w:val="00D500B8"/>
    <w:rsid w:val="00D5132E"/>
    <w:rsid w:val="00D51B59"/>
    <w:rsid w:val="00D52C55"/>
    <w:rsid w:val="00D53C67"/>
    <w:rsid w:val="00D54E82"/>
    <w:rsid w:val="00D55497"/>
    <w:rsid w:val="00D55C44"/>
    <w:rsid w:val="00D56674"/>
    <w:rsid w:val="00D56A0A"/>
    <w:rsid w:val="00D573B5"/>
    <w:rsid w:val="00D57554"/>
    <w:rsid w:val="00D604CB"/>
    <w:rsid w:val="00D60976"/>
    <w:rsid w:val="00D61085"/>
    <w:rsid w:val="00D6161F"/>
    <w:rsid w:val="00D616AC"/>
    <w:rsid w:val="00D61C54"/>
    <w:rsid w:val="00D61EDF"/>
    <w:rsid w:val="00D63B35"/>
    <w:rsid w:val="00D63EEE"/>
    <w:rsid w:val="00D65C1D"/>
    <w:rsid w:val="00D65E4F"/>
    <w:rsid w:val="00D66029"/>
    <w:rsid w:val="00D66AD1"/>
    <w:rsid w:val="00D670BB"/>
    <w:rsid w:val="00D6746B"/>
    <w:rsid w:val="00D70F23"/>
    <w:rsid w:val="00D71849"/>
    <w:rsid w:val="00D71CFC"/>
    <w:rsid w:val="00D71F6D"/>
    <w:rsid w:val="00D7219F"/>
    <w:rsid w:val="00D72F35"/>
    <w:rsid w:val="00D72F45"/>
    <w:rsid w:val="00D73136"/>
    <w:rsid w:val="00D733D7"/>
    <w:rsid w:val="00D739E6"/>
    <w:rsid w:val="00D7412E"/>
    <w:rsid w:val="00D74C42"/>
    <w:rsid w:val="00D761E5"/>
    <w:rsid w:val="00D769A6"/>
    <w:rsid w:val="00D77455"/>
    <w:rsid w:val="00D77671"/>
    <w:rsid w:val="00D8026D"/>
    <w:rsid w:val="00D81BD0"/>
    <w:rsid w:val="00D825C2"/>
    <w:rsid w:val="00D83A33"/>
    <w:rsid w:val="00D83A3F"/>
    <w:rsid w:val="00D85625"/>
    <w:rsid w:val="00D85E0D"/>
    <w:rsid w:val="00D85E6E"/>
    <w:rsid w:val="00D864CC"/>
    <w:rsid w:val="00D86F5E"/>
    <w:rsid w:val="00D871E8"/>
    <w:rsid w:val="00D875B8"/>
    <w:rsid w:val="00D90140"/>
    <w:rsid w:val="00D90755"/>
    <w:rsid w:val="00D90845"/>
    <w:rsid w:val="00D914B2"/>
    <w:rsid w:val="00D921AC"/>
    <w:rsid w:val="00D921D8"/>
    <w:rsid w:val="00D921FA"/>
    <w:rsid w:val="00D9242E"/>
    <w:rsid w:val="00D93465"/>
    <w:rsid w:val="00D93C18"/>
    <w:rsid w:val="00D94477"/>
    <w:rsid w:val="00D9478D"/>
    <w:rsid w:val="00D9485B"/>
    <w:rsid w:val="00D950E2"/>
    <w:rsid w:val="00D95636"/>
    <w:rsid w:val="00D9591E"/>
    <w:rsid w:val="00D95D39"/>
    <w:rsid w:val="00D95E1C"/>
    <w:rsid w:val="00D963E8"/>
    <w:rsid w:val="00D96E91"/>
    <w:rsid w:val="00D9762A"/>
    <w:rsid w:val="00D979B1"/>
    <w:rsid w:val="00D97C8A"/>
    <w:rsid w:val="00DA0B69"/>
    <w:rsid w:val="00DA115E"/>
    <w:rsid w:val="00DA148E"/>
    <w:rsid w:val="00DA208F"/>
    <w:rsid w:val="00DA3082"/>
    <w:rsid w:val="00DA3E09"/>
    <w:rsid w:val="00DA40ED"/>
    <w:rsid w:val="00DA5108"/>
    <w:rsid w:val="00DA548D"/>
    <w:rsid w:val="00DA5B32"/>
    <w:rsid w:val="00DA6012"/>
    <w:rsid w:val="00DA6015"/>
    <w:rsid w:val="00DA610B"/>
    <w:rsid w:val="00DA7BB3"/>
    <w:rsid w:val="00DA7F8D"/>
    <w:rsid w:val="00DB0986"/>
    <w:rsid w:val="00DB0D59"/>
    <w:rsid w:val="00DB1B52"/>
    <w:rsid w:val="00DB2213"/>
    <w:rsid w:val="00DB2DDA"/>
    <w:rsid w:val="00DB58EB"/>
    <w:rsid w:val="00DB6498"/>
    <w:rsid w:val="00DB6D37"/>
    <w:rsid w:val="00DB6F26"/>
    <w:rsid w:val="00DB73C8"/>
    <w:rsid w:val="00DB7AAB"/>
    <w:rsid w:val="00DB7BD6"/>
    <w:rsid w:val="00DC084F"/>
    <w:rsid w:val="00DC230C"/>
    <w:rsid w:val="00DC2366"/>
    <w:rsid w:val="00DC2F58"/>
    <w:rsid w:val="00DC307B"/>
    <w:rsid w:val="00DC38F9"/>
    <w:rsid w:val="00DC423F"/>
    <w:rsid w:val="00DC4D57"/>
    <w:rsid w:val="00DC5904"/>
    <w:rsid w:val="00DC6745"/>
    <w:rsid w:val="00DC6DA8"/>
    <w:rsid w:val="00DC76C5"/>
    <w:rsid w:val="00DC7B06"/>
    <w:rsid w:val="00DC7BFA"/>
    <w:rsid w:val="00DC7E93"/>
    <w:rsid w:val="00DC7F41"/>
    <w:rsid w:val="00DD0432"/>
    <w:rsid w:val="00DD0D9E"/>
    <w:rsid w:val="00DD138E"/>
    <w:rsid w:val="00DD139B"/>
    <w:rsid w:val="00DD1698"/>
    <w:rsid w:val="00DD18B3"/>
    <w:rsid w:val="00DD23AB"/>
    <w:rsid w:val="00DD243C"/>
    <w:rsid w:val="00DD3D17"/>
    <w:rsid w:val="00DD437C"/>
    <w:rsid w:val="00DD5284"/>
    <w:rsid w:val="00DD5ED1"/>
    <w:rsid w:val="00DD614C"/>
    <w:rsid w:val="00DD65FF"/>
    <w:rsid w:val="00DD7907"/>
    <w:rsid w:val="00DD7A3B"/>
    <w:rsid w:val="00DE0458"/>
    <w:rsid w:val="00DE1584"/>
    <w:rsid w:val="00DE1E8D"/>
    <w:rsid w:val="00DE24FF"/>
    <w:rsid w:val="00DE2F16"/>
    <w:rsid w:val="00DE3A8F"/>
    <w:rsid w:val="00DE3C2D"/>
    <w:rsid w:val="00DE4001"/>
    <w:rsid w:val="00DE40FC"/>
    <w:rsid w:val="00DE47AD"/>
    <w:rsid w:val="00DE4D1A"/>
    <w:rsid w:val="00DE557C"/>
    <w:rsid w:val="00DE5873"/>
    <w:rsid w:val="00DE65EF"/>
    <w:rsid w:val="00DE6D26"/>
    <w:rsid w:val="00DE755C"/>
    <w:rsid w:val="00DF0292"/>
    <w:rsid w:val="00DF078B"/>
    <w:rsid w:val="00DF08E6"/>
    <w:rsid w:val="00DF0A5A"/>
    <w:rsid w:val="00DF2660"/>
    <w:rsid w:val="00DF2E38"/>
    <w:rsid w:val="00DF3246"/>
    <w:rsid w:val="00DF4460"/>
    <w:rsid w:val="00DF4526"/>
    <w:rsid w:val="00DF4970"/>
    <w:rsid w:val="00DF5252"/>
    <w:rsid w:val="00DF5CDD"/>
    <w:rsid w:val="00DF6157"/>
    <w:rsid w:val="00DF6253"/>
    <w:rsid w:val="00DF69BD"/>
    <w:rsid w:val="00DF6EC4"/>
    <w:rsid w:val="00DF7180"/>
    <w:rsid w:val="00E00520"/>
    <w:rsid w:val="00E0073F"/>
    <w:rsid w:val="00E00F25"/>
    <w:rsid w:val="00E00FBE"/>
    <w:rsid w:val="00E017F4"/>
    <w:rsid w:val="00E018B7"/>
    <w:rsid w:val="00E02060"/>
    <w:rsid w:val="00E030F1"/>
    <w:rsid w:val="00E034A5"/>
    <w:rsid w:val="00E03508"/>
    <w:rsid w:val="00E042AC"/>
    <w:rsid w:val="00E04469"/>
    <w:rsid w:val="00E047F3"/>
    <w:rsid w:val="00E04A7F"/>
    <w:rsid w:val="00E055B2"/>
    <w:rsid w:val="00E055C9"/>
    <w:rsid w:val="00E05B2B"/>
    <w:rsid w:val="00E05FC6"/>
    <w:rsid w:val="00E066C2"/>
    <w:rsid w:val="00E06740"/>
    <w:rsid w:val="00E06AA2"/>
    <w:rsid w:val="00E104EC"/>
    <w:rsid w:val="00E108D5"/>
    <w:rsid w:val="00E10E2A"/>
    <w:rsid w:val="00E11951"/>
    <w:rsid w:val="00E11AEF"/>
    <w:rsid w:val="00E11AF2"/>
    <w:rsid w:val="00E128EF"/>
    <w:rsid w:val="00E12B75"/>
    <w:rsid w:val="00E133AA"/>
    <w:rsid w:val="00E13982"/>
    <w:rsid w:val="00E145E9"/>
    <w:rsid w:val="00E1562A"/>
    <w:rsid w:val="00E15A40"/>
    <w:rsid w:val="00E15F52"/>
    <w:rsid w:val="00E16936"/>
    <w:rsid w:val="00E173AC"/>
    <w:rsid w:val="00E17A1F"/>
    <w:rsid w:val="00E2083A"/>
    <w:rsid w:val="00E2134C"/>
    <w:rsid w:val="00E216C0"/>
    <w:rsid w:val="00E21779"/>
    <w:rsid w:val="00E21E15"/>
    <w:rsid w:val="00E225A4"/>
    <w:rsid w:val="00E226D9"/>
    <w:rsid w:val="00E22709"/>
    <w:rsid w:val="00E22DFB"/>
    <w:rsid w:val="00E23143"/>
    <w:rsid w:val="00E23534"/>
    <w:rsid w:val="00E24A52"/>
    <w:rsid w:val="00E2576A"/>
    <w:rsid w:val="00E257E7"/>
    <w:rsid w:val="00E2588E"/>
    <w:rsid w:val="00E25B67"/>
    <w:rsid w:val="00E26790"/>
    <w:rsid w:val="00E26C35"/>
    <w:rsid w:val="00E27978"/>
    <w:rsid w:val="00E27D52"/>
    <w:rsid w:val="00E3039B"/>
    <w:rsid w:val="00E30963"/>
    <w:rsid w:val="00E30F4A"/>
    <w:rsid w:val="00E31719"/>
    <w:rsid w:val="00E31736"/>
    <w:rsid w:val="00E32B06"/>
    <w:rsid w:val="00E32F0E"/>
    <w:rsid w:val="00E32F10"/>
    <w:rsid w:val="00E33017"/>
    <w:rsid w:val="00E333C5"/>
    <w:rsid w:val="00E33724"/>
    <w:rsid w:val="00E34867"/>
    <w:rsid w:val="00E3510C"/>
    <w:rsid w:val="00E35130"/>
    <w:rsid w:val="00E35A05"/>
    <w:rsid w:val="00E3663A"/>
    <w:rsid w:val="00E36C92"/>
    <w:rsid w:val="00E373BF"/>
    <w:rsid w:val="00E378ED"/>
    <w:rsid w:val="00E40299"/>
    <w:rsid w:val="00E404F1"/>
    <w:rsid w:val="00E4093D"/>
    <w:rsid w:val="00E410F9"/>
    <w:rsid w:val="00E41BF8"/>
    <w:rsid w:val="00E41C6A"/>
    <w:rsid w:val="00E41CB2"/>
    <w:rsid w:val="00E42454"/>
    <w:rsid w:val="00E43F03"/>
    <w:rsid w:val="00E44807"/>
    <w:rsid w:val="00E44A11"/>
    <w:rsid w:val="00E44B6C"/>
    <w:rsid w:val="00E46272"/>
    <w:rsid w:val="00E462DB"/>
    <w:rsid w:val="00E506AF"/>
    <w:rsid w:val="00E50A94"/>
    <w:rsid w:val="00E521A0"/>
    <w:rsid w:val="00E529E0"/>
    <w:rsid w:val="00E542C7"/>
    <w:rsid w:val="00E547B2"/>
    <w:rsid w:val="00E553BC"/>
    <w:rsid w:val="00E55D93"/>
    <w:rsid w:val="00E55E1D"/>
    <w:rsid w:val="00E56807"/>
    <w:rsid w:val="00E56BE8"/>
    <w:rsid w:val="00E56ECD"/>
    <w:rsid w:val="00E5753C"/>
    <w:rsid w:val="00E57720"/>
    <w:rsid w:val="00E57A41"/>
    <w:rsid w:val="00E608F8"/>
    <w:rsid w:val="00E6091E"/>
    <w:rsid w:val="00E60B7C"/>
    <w:rsid w:val="00E60C1F"/>
    <w:rsid w:val="00E61433"/>
    <w:rsid w:val="00E61FC9"/>
    <w:rsid w:val="00E6219A"/>
    <w:rsid w:val="00E62795"/>
    <w:rsid w:val="00E63131"/>
    <w:rsid w:val="00E639E5"/>
    <w:rsid w:val="00E63A1B"/>
    <w:rsid w:val="00E63DE5"/>
    <w:rsid w:val="00E640F4"/>
    <w:rsid w:val="00E642B5"/>
    <w:rsid w:val="00E642CC"/>
    <w:rsid w:val="00E644A1"/>
    <w:rsid w:val="00E64ED3"/>
    <w:rsid w:val="00E65013"/>
    <w:rsid w:val="00E651A2"/>
    <w:rsid w:val="00E6583E"/>
    <w:rsid w:val="00E664F0"/>
    <w:rsid w:val="00E66BF6"/>
    <w:rsid w:val="00E67749"/>
    <w:rsid w:val="00E67C76"/>
    <w:rsid w:val="00E70474"/>
    <w:rsid w:val="00E7086E"/>
    <w:rsid w:val="00E7095D"/>
    <w:rsid w:val="00E719AA"/>
    <w:rsid w:val="00E71B8A"/>
    <w:rsid w:val="00E72487"/>
    <w:rsid w:val="00E72A44"/>
    <w:rsid w:val="00E72B2F"/>
    <w:rsid w:val="00E72CF0"/>
    <w:rsid w:val="00E72DB5"/>
    <w:rsid w:val="00E72DFE"/>
    <w:rsid w:val="00E732FD"/>
    <w:rsid w:val="00E73CCD"/>
    <w:rsid w:val="00E73EDD"/>
    <w:rsid w:val="00E740AF"/>
    <w:rsid w:val="00E7448B"/>
    <w:rsid w:val="00E75095"/>
    <w:rsid w:val="00E75C6B"/>
    <w:rsid w:val="00E75E69"/>
    <w:rsid w:val="00E76835"/>
    <w:rsid w:val="00E7751F"/>
    <w:rsid w:val="00E77962"/>
    <w:rsid w:val="00E77BFC"/>
    <w:rsid w:val="00E802FE"/>
    <w:rsid w:val="00E803A0"/>
    <w:rsid w:val="00E8089A"/>
    <w:rsid w:val="00E809C0"/>
    <w:rsid w:val="00E80B19"/>
    <w:rsid w:val="00E81561"/>
    <w:rsid w:val="00E8196E"/>
    <w:rsid w:val="00E824D2"/>
    <w:rsid w:val="00E82B5A"/>
    <w:rsid w:val="00E8342B"/>
    <w:rsid w:val="00E8517B"/>
    <w:rsid w:val="00E8529F"/>
    <w:rsid w:val="00E871FB"/>
    <w:rsid w:val="00E87706"/>
    <w:rsid w:val="00E90CE8"/>
    <w:rsid w:val="00E9123C"/>
    <w:rsid w:val="00E9124A"/>
    <w:rsid w:val="00E915DE"/>
    <w:rsid w:val="00E9201A"/>
    <w:rsid w:val="00E92413"/>
    <w:rsid w:val="00E928A5"/>
    <w:rsid w:val="00E9311A"/>
    <w:rsid w:val="00E93213"/>
    <w:rsid w:val="00E936F2"/>
    <w:rsid w:val="00E938FB"/>
    <w:rsid w:val="00E93B62"/>
    <w:rsid w:val="00E93FE6"/>
    <w:rsid w:val="00E95AE1"/>
    <w:rsid w:val="00E96C07"/>
    <w:rsid w:val="00E96FF2"/>
    <w:rsid w:val="00E975CB"/>
    <w:rsid w:val="00E97E75"/>
    <w:rsid w:val="00EA00B7"/>
    <w:rsid w:val="00EA016E"/>
    <w:rsid w:val="00EA15D1"/>
    <w:rsid w:val="00EA2914"/>
    <w:rsid w:val="00EA2AEF"/>
    <w:rsid w:val="00EA2C10"/>
    <w:rsid w:val="00EA2CD0"/>
    <w:rsid w:val="00EA3178"/>
    <w:rsid w:val="00EA35AF"/>
    <w:rsid w:val="00EA381A"/>
    <w:rsid w:val="00EA3BF0"/>
    <w:rsid w:val="00EA552B"/>
    <w:rsid w:val="00EA5801"/>
    <w:rsid w:val="00EA5C00"/>
    <w:rsid w:val="00EA5C32"/>
    <w:rsid w:val="00EA5C76"/>
    <w:rsid w:val="00EA6245"/>
    <w:rsid w:val="00EA7242"/>
    <w:rsid w:val="00EA7290"/>
    <w:rsid w:val="00EA7866"/>
    <w:rsid w:val="00EA7AD8"/>
    <w:rsid w:val="00EA7E42"/>
    <w:rsid w:val="00EB0A1C"/>
    <w:rsid w:val="00EB0E20"/>
    <w:rsid w:val="00EB1D61"/>
    <w:rsid w:val="00EB308F"/>
    <w:rsid w:val="00EB33CC"/>
    <w:rsid w:val="00EB4A8F"/>
    <w:rsid w:val="00EB52E7"/>
    <w:rsid w:val="00EC0144"/>
    <w:rsid w:val="00EC1C6B"/>
    <w:rsid w:val="00EC1F57"/>
    <w:rsid w:val="00EC2631"/>
    <w:rsid w:val="00EC2F48"/>
    <w:rsid w:val="00EC49FF"/>
    <w:rsid w:val="00EC4F9F"/>
    <w:rsid w:val="00EC5528"/>
    <w:rsid w:val="00EC5C38"/>
    <w:rsid w:val="00EC5EC9"/>
    <w:rsid w:val="00EC5F62"/>
    <w:rsid w:val="00EC6F7E"/>
    <w:rsid w:val="00EC72D1"/>
    <w:rsid w:val="00EC7ABE"/>
    <w:rsid w:val="00ED06C3"/>
    <w:rsid w:val="00ED0876"/>
    <w:rsid w:val="00ED2DEF"/>
    <w:rsid w:val="00ED3B7F"/>
    <w:rsid w:val="00ED3CA2"/>
    <w:rsid w:val="00ED44D5"/>
    <w:rsid w:val="00ED49C7"/>
    <w:rsid w:val="00ED4A65"/>
    <w:rsid w:val="00ED5CA7"/>
    <w:rsid w:val="00ED5E83"/>
    <w:rsid w:val="00ED6184"/>
    <w:rsid w:val="00ED6305"/>
    <w:rsid w:val="00ED769F"/>
    <w:rsid w:val="00ED76CD"/>
    <w:rsid w:val="00ED7D48"/>
    <w:rsid w:val="00EE119B"/>
    <w:rsid w:val="00EE1B2B"/>
    <w:rsid w:val="00EE28D3"/>
    <w:rsid w:val="00EE3344"/>
    <w:rsid w:val="00EE43E4"/>
    <w:rsid w:val="00EE47B8"/>
    <w:rsid w:val="00EE5943"/>
    <w:rsid w:val="00EE7D16"/>
    <w:rsid w:val="00EF041F"/>
    <w:rsid w:val="00EF11A5"/>
    <w:rsid w:val="00EF1792"/>
    <w:rsid w:val="00EF23D2"/>
    <w:rsid w:val="00EF255E"/>
    <w:rsid w:val="00EF2E72"/>
    <w:rsid w:val="00EF3737"/>
    <w:rsid w:val="00EF3C62"/>
    <w:rsid w:val="00EF40F2"/>
    <w:rsid w:val="00EF4C04"/>
    <w:rsid w:val="00EF4D12"/>
    <w:rsid w:val="00EF522A"/>
    <w:rsid w:val="00EF71EE"/>
    <w:rsid w:val="00F000C8"/>
    <w:rsid w:val="00F0033B"/>
    <w:rsid w:val="00F011F2"/>
    <w:rsid w:val="00F01547"/>
    <w:rsid w:val="00F01B16"/>
    <w:rsid w:val="00F02637"/>
    <w:rsid w:val="00F02B29"/>
    <w:rsid w:val="00F02BB1"/>
    <w:rsid w:val="00F030AF"/>
    <w:rsid w:val="00F030E2"/>
    <w:rsid w:val="00F03EE3"/>
    <w:rsid w:val="00F04561"/>
    <w:rsid w:val="00F051CE"/>
    <w:rsid w:val="00F06550"/>
    <w:rsid w:val="00F07816"/>
    <w:rsid w:val="00F07E81"/>
    <w:rsid w:val="00F07F50"/>
    <w:rsid w:val="00F10032"/>
    <w:rsid w:val="00F110A5"/>
    <w:rsid w:val="00F112BC"/>
    <w:rsid w:val="00F11A22"/>
    <w:rsid w:val="00F11BF6"/>
    <w:rsid w:val="00F12709"/>
    <w:rsid w:val="00F1282B"/>
    <w:rsid w:val="00F1284E"/>
    <w:rsid w:val="00F12F84"/>
    <w:rsid w:val="00F13706"/>
    <w:rsid w:val="00F13B7F"/>
    <w:rsid w:val="00F13CD4"/>
    <w:rsid w:val="00F14D8F"/>
    <w:rsid w:val="00F157E5"/>
    <w:rsid w:val="00F15C2D"/>
    <w:rsid w:val="00F16252"/>
    <w:rsid w:val="00F16D2E"/>
    <w:rsid w:val="00F16D5C"/>
    <w:rsid w:val="00F16DFC"/>
    <w:rsid w:val="00F178C2"/>
    <w:rsid w:val="00F17CBF"/>
    <w:rsid w:val="00F2023F"/>
    <w:rsid w:val="00F20599"/>
    <w:rsid w:val="00F212F7"/>
    <w:rsid w:val="00F22279"/>
    <w:rsid w:val="00F22562"/>
    <w:rsid w:val="00F2266C"/>
    <w:rsid w:val="00F22978"/>
    <w:rsid w:val="00F22FCA"/>
    <w:rsid w:val="00F233B7"/>
    <w:rsid w:val="00F23FF5"/>
    <w:rsid w:val="00F249CA"/>
    <w:rsid w:val="00F24CA7"/>
    <w:rsid w:val="00F2500D"/>
    <w:rsid w:val="00F25055"/>
    <w:rsid w:val="00F27F3F"/>
    <w:rsid w:val="00F3044D"/>
    <w:rsid w:val="00F30B92"/>
    <w:rsid w:val="00F31B8A"/>
    <w:rsid w:val="00F32AF9"/>
    <w:rsid w:val="00F33234"/>
    <w:rsid w:val="00F33583"/>
    <w:rsid w:val="00F35727"/>
    <w:rsid w:val="00F35729"/>
    <w:rsid w:val="00F360F2"/>
    <w:rsid w:val="00F367A8"/>
    <w:rsid w:val="00F36BB4"/>
    <w:rsid w:val="00F36E04"/>
    <w:rsid w:val="00F370DF"/>
    <w:rsid w:val="00F40192"/>
    <w:rsid w:val="00F404E7"/>
    <w:rsid w:val="00F408BE"/>
    <w:rsid w:val="00F410E6"/>
    <w:rsid w:val="00F41202"/>
    <w:rsid w:val="00F4215E"/>
    <w:rsid w:val="00F42435"/>
    <w:rsid w:val="00F425F0"/>
    <w:rsid w:val="00F426AB"/>
    <w:rsid w:val="00F42CEE"/>
    <w:rsid w:val="00F42F48"/>
    <w:rsid w:val="00F43A81"/>
    <w:rsid w:val="00F4417D"/>
    <w:rsid w:val="00F4498B"/>
    <w:rsid w:val="00F453FA"/>
    <w:rsid w:val="00F45579"/>
    <w:rsid w:val="00F4581B"/>
    <w:rsid w:val="00F46F09"/>
    <w:rsid w:val="00F471D4"/>
    <w:rsid w:val="00F47D7E"/>
    <w:rsid w:val="00F506F0"/>
    <w:rsid w:val="00F507EA"/>
    <w:rsid w:val="00F5097E"/>
    <w:rsid w:val="00F50CBF"/>
    <w:rsid w:val="00F512C8"/>
    <w:rsid w:val="00F515D5"/>
    <w:rsid w:val="00F52C51"/>
    <w:rsid w:val="00F52F0A"/>
    <w:rsid w:val="00F539CE"/>
    <w:rsid w:val="00F54243"/>
    <w:rsid w:val="00F54616"/>
    <w:rsid w:val="00F547AB"/>
    <w:rsid w:val="00F55843"/>
    <w:rsid w:val="00F56590"/>
    <w:rsid w:val="00F57B02"/>
    <w:rsid w:val="00F60187"/>
    <w:rsid w:val="00F60280"/>
    <w:rsid w:val="00F60A00"/>
    <w:rsid w:val="00F60B62"/>
    <w:rsid w:val="00F618BD"/>
    <w:rsid w:val="00F61EF4"/>
    <w:rsid w:val="00F62666"/>
    <w:rsid w:val="00F626E4"/>
    <w:rsid w:val="00F63134"/>
    <w:rsid w:val="00F636B0"/>
    <w:rsid w:val="00F6410C"/>
    <w:rsid w:val="00F64FB0"/>
    <w:rsid w:val="00F655FD"/>
    <w:rsid w:val="00F65E43"/>
    <w:rsid w:val="00F66C03"/>
    <w:rsid w:val="00F67064"/>
    <w:rsid w:val="00F6708F"/>
    <w:rsid w:val="00F671C0"/>
    <w:rsid w:val="00F679C5"/>
    <w:rsid w:val="00F67D10"/>
    <w:rsid w:val="00F70190"/>
    <w:rsid w:val="00F70B11"/>
    <w:rsid w:val="00F70BAD"/>
    <w:rsid w:val="00F714BB"/>
    <w:rsid w:val="00F71E5C"/>
    <w:rsid w:val="00F73119"/>
    <w:rsid w:val="00F73542"/>
    <w:rsid w:val="00F7402D"/>
    <w:rsid w:val="00F745CF"/>
    <w:rsid w:val="00F74E38"/>
    <w:rsid w:val="00F7583E"/>
    <w:rsid w:val="00F75885"/>
    <w:rsid w:val="00F7602F"/>
    <w:rsid w:val="00F760B5"/>
    <w:rsid w:val="00F762B2"/>
    <w:rsid w:val="00F7721D"/>
    <w:rsid w:val="00F77353"/>
    <w:rsid w:val="00F77ACD"/>
    <w:rsid w:val="00F77E06"/>
    <w:rsid w:val="00F80537"/>
    <w:rsid w:val="00F807F7"/>
    <w:rsid w:val="00F81074"/>
    <w:rsid w:val="00F81091"/>
    <w:rsid w:val="00F817A4"/>
    <w:rsid w:val="00F817BC"/>
    <w:rsid w:val="00F818A8"/>
    <w:rsid w:val="00F821B8"/>
    <w:rsid w:val="00F82B54"/>
    <w:rsid w:val="00F832D4"/>
    <w:rsid w:val="00F8337C"/>
    <w:rsid w:val="00F833FA"/>
    <w:rsid w:val="00F83CFF"/>
    <w:rsid w:val="00F8452C"/>
    <w:rsid w:val="00F85345"/>
    <w:rsid w:val="00F85F0C"/>
    <w:rsid w:val="00F86061"/>
    <w:rsid w:val="00F86371"/>
    <w:rsid w:val="00F868A0"/>
    <w:rsid w:val="00F8696E"/>
    <w:rsid w:val="00F869BC"/>
    <w:rsid w:val="00F86A97"/>
    <w:rsid w:val="00F8782F"/>
    <w:rsid w:val="00F90CCD"/>
    <w:rsid w:val="00F91E55"/>
    <w:rsid w:val="00F9460D"/>
    <w:rsid w:val="00F94CC0"/>
    <w:rsid w:val="00F95745"/>
    <w:rsid w:val="00F95BD7"/>
    <w:rsid w:val="00F96484"/>
    <w:rsid w:val="00F965DF"/>
    <w:rsid w:val="00F96B17"/>
    <w:rsid w:val="00F96D6F"/>
    <w:rsid w:val="00F96EDF"/>
    <w:rsid w:val="00F97574"/>
    <w:rsid w:val="00F97585"/>
    <w:rsid w:val="00FA02E4"/>
    <w:rsid w:val="00FA12FD"/>
    <w:rsid w:val="00FA17C1"/>
    <w:rsid w:val="00FA2350"/>
    <w:rsid w:val="00FA2A4A"/>
    <w:rsid w:val="00FA2D53"/>
    <w:rsid w:val="00FA30CB"/>
    <w:rsid w:val="00FA34D3"/>
    <w:rsid w:val="00FA36D5"/>
    <w:rsid w:val="00FA37B4"/>
    <w:rsid w:val="00FA3B12"/>
    <w:rsid w:val="00FA3C4E"/>
    <w:rsid w:val="00FA41C3"/>
    <w:rsid w:val="00FA4DD9"/>
    <w:rsid w:val="00FA51D2"/>
    <w:rsid w:val="00FA54BF"/>
    <w:rsid w:val="00FA64D6"/>
    <w:rsid w:val="00FA68E8"/>
    <w:rsid w:val="00FA7D4E"/>
    <w:rsid w:val="00FB01E1"/>
    <w:rsid w:val="00FB0B76"/>
    <w:rsid w:val="00FB1015"/>
    <w:rsid w:val="00FB154B"/>
    <w:rsid w:val="00FB1B46"/>
    <w:rsid w:val="00FB1B5B"/>
    <w:rsid w:val="00FB2211"/>
    <w:rsid w:val="00FB276C"/>
    <w:rsid w:val="00FB3011"/>
    <w:rsid w:val="00FB3797"/>
    <w:rsid w:val="00FB3B0F"/>
    <w:rsid w:val="00FB3BA7"/>
    <w:rsid w:val="00FB4463"/>
    <w:rsid w:val="00FB4CEA"/>
    <w:rsid w:val="00FB4D28"/>
    <w:rsid w:val="00FB6610"/>
    <w:rsid w:val="00FB6D07"/>
    <w:rsid w:val="00FB744D"/>
    <w:rsid w:val="00FB76C5"/>
    <w:rsid w:val="00FB7F10"/>
    <w:rsid w:val="00FC02BD"/>
    <w:rsid w:val="00FC11C5"/>
    <w:rsid w:val="00FC11E0"/>
    <w:rsid w:val="00FC1D0C"/>
    <w:rsid w:val="00FC24CA"/>
    <w:rsid w:val="00FC344E"/>
    <w:rsid w:val="00FC35A5"/>
    <w:rsid w:val="00FC388F"/>
    <w:rsid w:val="00FC3EA6"/>
    <w:rsid w:val="00FC4D33"/>
    <w:rsid w:val="00FC4D48"/>
    <w:rsid w:val="00FC4FA1"/>
    <w:rsid w:val="00FC51DB"/>
    <w:rsid w:val="00FC5D23"/>
    <w:rsid w:val="00FC5F1B"/>
    <w:rsid w:val="00FC6B55"/>
    <w:rsid w:val="00FC73A2"/>
    <w:rsid w:val="00FC7A3A"/>
    <w:rsid w:val="00FD04B3"/>
    <w:rsid w:val="00FD07EE"/>
    <w:rsid w:val="00FD0B32"/>
    <w:rsid w:val="00FD1068"/>
    <w:rsid w:val="00FD1497"/>
    <w:rsid w:val="00FD1D9F"/>
    <w:rsid w:val="00FD288C"/>
    <w:rsid w:val="00FD337B"/>
    <w:rsid w:val="00FD3D97"/>
    <w:rsid w:val="00FD541F"/>
    <w:rsid w:val="00FD5B1A"/>
    <w:rsid w:val="00FD6A40"/>
    <w:rsid w:val="00FD6A82"/>
    <w:rsid w:val="00FE1340"/>
    <w:rsid w:val="00FE146A"/>
    <w:rsid w:val="00FE1472"/>
    <w:rsid w:val="00FE20A7"/>
    <w:rsid w:val="00FE2446"/>
    <w:rsid w:val="00FE29B9"/>
    <w:rsid w:val="00FE3809"/>
    <w:rsid w:val="00FE382B"/>
    <w:rsid w:val="00FE3883"/>
    <w:rsid w:val="00FE3C8F"/>
    <w:rsid w:val="00FE45BA"/>
    <w:rsid w:val="00FE45C4"/>
    <w:rsid w:val="00FE48DF"/>
    <w:rsid w:val="00FE49DE"/>
    <w:rsid w:val="00FE4AF6"/>
    <w:rsid w:val="00FE4C95"/>
    <w:rsid w:val="00FE5223"/>
    <w:rsid w:val="00FE53C2"/>
    <w:rsid w:val="00FE5DFB"/>
    <w:rsid w:val="00FE5F2E"/>
    <w:rsid w:val="00FE624B"/>
    <w:rsid w:val="00FE62F4"/>
    <w:rsid w:val="00FE65F0"/>
    <w:rsid w:val="00FE688A"/>
    <w:rsid w:val="00FE6D2E"/>
    <w:rsid w:val="00FE6F4C"/>
    <w:rsid w:val="00FF00C3"/>
    <w:rsid w:val="00FF04D7"/>
    <w:rsid w:val="00FF2C21"/>
    <w:rsid w:val="00FF4182"/>
    <w:rsid w:val="00FF47A6"/>
    <w:rsid w:val="00FF578A"/>
    <w:rsid w:val="010B41BE"/>
    <w:rsid w:val="0118822A"/>
    <w:rsid w:val="0181437C"/>
    <w:rsid w:val="0198B5C7"/>
    <w:rsid w:val="01B0DA81"/>
    <w:rsid w:val="01F595C7"/>
    <w:rsid w:val="0235BB16"/>
    <w:rsid w:val="0361C174"/>
    <w:rsid w:val="03B3B507"/>
    <w:rsid w:val="03E3F2DE"/>
    <w:rsid w:val="04C48200"/>
    <w:rsid w:val="053D9532"/>
    <w:rsid w:val="05CEF50D"/>
    <w:rsid w:val="05D257D6"/>
    <w:rsid w:val="0783AB23"/>
    <w:rsid w:val="0855DE8F"/>
    <w:rsid w:val="08A41329"/>
    <w:rsid w:val="0921F421"/>
    <w:rsid w:val="09786936"/>
    <w:rsid w:val="0993E138"/>
    <w:rsid w:val="0A7C2A12"/>
    <w:rsid w:val="0B05C592"/>
    <w:rsid w:val="0B0D804B"/>
    <w:rsid w:val="0BF92E3B"/>
    <w:rsid w:val="0C4D4287"/>
    <w:rsid w:val="0C7FFF9D"/>
    <w:rsid w:val="0CF4F21B"/>
    <w:rsid w:val="0CFB0993"/>
    <w:rsid w:val="0D3FB640"/>
    <w:rsid w:val="0E21AD8D"/>
    <w:rsid w:val="0E403ECC"/>
    <w:rsid w:val="0E8AA651"/>
    <w:rsid w:val="0EB1BA45"/>
    <w:rsid w:val="0EB9A173"/>
    <w:rsid w:val="0EF657E4"/>
    <w:rsid w:val="0EFCD60E"/>
    <w:rsid w:val="0F327B19"/>
    <w:rsid w:val="104F19BB"/>
    <w:rsid w:val="1155AB87"/>
    <w:rsid w:val="1263BADC"/>
    <w:rsid w:val="1312E600"/>
    <w:rsid w:val="133B3F18"/>
    <w:rsid w:val="13801CCC"/>
    <w:rsid w:val="1381630F"/>
    <w:rsid w:val="13C4B64A"/>
    <w:rsid w:val="14D1EAC0"/>
    <w:rsid w:val="14F34DA3"/>
    <w:rsid w:val="15066CBE"/>
    <w:rsid w:val="167851F1"/>
    <w:rsid w:val="16E56F45"/>
    <w:rsid w:val="16ED1925"/>
    <w:rsid w:val="17069660"/>
    <w:rsid w:val="17147C38"/>
    <w:rsid w:val="17CCB3E7"/>
    <w:rsid w:val="1826ABA9"/>
    <w:rsid w:val="184722F6"/>
    <w:rsid w:val="18F7F56F"/>
    <w:rsid w:val="1940C2C5"/>
    <w:rsid w:val="19A9326A"/>
    <w:rsid w:val="1A21FE4E"/>
    <w:rsid w:val="1A9268AB"/>
    <w:rsid w:val="1AE0EDAB"/>
    <w:rsid w:val="1AFCA88D"/>
    <w:rsid w:val="1B0418BC"/>
    <w:rsid w:val="1B53303F"/>
    <w:rsid w:val="1C236339"/>
    <w:rsid w:val="1C7E900A"/>
    <w:rsid w:val="1CED38AC"/>
    <w:rsid w:val="1D936D20"/>
    <w:rsid w:val="1DC941C3"/>
    <w:rsid w:val="1E012B10"/>
    <w:rsid w:val="1EC24044"/>
    <w:rsid w:val="1F79CE83"/>
    <w:rsid w:val="2005B7BF"/>
    <w:rsid w:val="20B5AF76"/>
    <w:rsid w:val="2315D6E2"/>
    <w:rsid w:val="242EE976"/>
    <w:rsid w:val="245A9647"/>
    <w:rsid w:val="24DC7945"/>
    <w:rsid w:val="24FEC083"/>
    <w:rsid w:val="262A0EC5"/>
    <w:rsid w:val="264F9190"/>
    <w:rsid w:val="26F8ABA5"/>
    <w:rsid w:val="28724150"/>
    <w:rsid w:val="29ADA65C"/>
    <w:rsid w:val="2C538DC9"/>
    <w:rsid w:val="2D895E80"/>
    <w:rsid w:val="2E921ABD"/>
    <w:rsid w:val="30547C6C"/>
    <w:rsid w:val="307EE162"/>
    <w:rsid w:val="318941BD"/>
    <w:rsid w:val="318F02DD"/>
    <w:rsid w:val="32F0E02D"/>
    <w:rsid w:val="330E3437"/>
    <w:rsid w:val="3369A9E9"/>
    <w:rsid w:val="33793096"/>
    <w:rsid w:val="3484B7D5"/>
    <w:rsid w:val="348C935A"/>
    <w:rsid w:val="34AFE3F0"/>
    <w:rsid w:val="3600585D"/>
    <w:rsid w:val="36A50510"/>
    <w:rsid w:val="36BD110C"/>
    <w:rsid w:val="36FD273A"/>
    <w:rsid w:val="37670F93"/>
    <w:rsid w:val="37A18B2F"/>
    <w:rsid w:val="37D0BB82"/>
    <w:rsid w:val="38D002F4"/>
    <w:rsid w:val="39BCE80B"/>
    <w:rsid w:val="3A0A2BD9"/>
    <w:rsid w:val="3AA1DA9C"/>
    <w:rsid w:val="3B63FE2E"/>
    <w:rsid w:val="3B80A8ED"/>
    <w:rsid w:val="3BAB6B68"/>
    <w:rsid w:val="3C3100FB"/>
    <w:rsid w:val="3C764D44"/>
    <w:rsid w:val="3CAE8C5F"/>
    <w:rsid w:val="3CCBEA3F"/>
    <w:rsid w:val="3D40F732"/>
    <w:rsid w:val="3D86BB6F"/>
    <w:rsid w:val="3DB16257"/>
    <w:rsid w:val="3DCE7FC9"/>
    <w:rsid w:val="3E1D0736"/>
    <w:rsid w:val="3F654D7D"/>
    <w:rsid w:val="40061A6F"/>
    <w:rsid w:val="401CF87D"/>
    <w:rsid w:val="405DAF80"/>
    <w:rsid w:val="4067547D"/>
    <w:rsid w:val="40AA4E8A"/>
    <w:rsid w:val="40FAB172"/>
    <w:rsid w:val="4137686F"/>
    <w:rsid w:val="418A87F6"/>
    <w:rsid w:val="4193D5BE"/>
    <w:rsid w:val="42224AD8"/>
    <w:rsid w:val="423D1D2D"/>
    <w:rsid w:val="42666CC1"/>
    <w:rsid w:val="4327D7D6"/>
    <w:rsid w:val="43DDAB0C"/>
    <w:rsid w:val="448C0C70"/>
    <w:rsid w:val="44BBD70F"/>
    <w:rsid w:val="45135156"/>
    <w:rsid w:val="474FC8B6"/>
    <w:rsid w:val="48D80343"/>
    <w:rsid w:val="49D98A0D"/>
    <w:rsid w:val="4A025EE0"/>
    <w:rsid w:val="4A36E3EA"/>
    <w:rsid w:val="4ACE2E9D"/>
    <w:rsid w:val="4AD27AA0"/>
    <w:rsid w:val="4B0F1F1D"/>
    <w:rsid w:val="4B537B7B"/>
    <w:rsid w:val="4BB5BBE5"/>
    <w:rsid w:val="4C375514"/>
    <w:rsid w:val="4C8DE4CA"/>
    <w:rsid w:val="4CE5ADF6"/>
    <w:rsid w:val="4CF551DE"/>
    <w:rsid w:val="4D54CC59"/>
    <w:rsid w:val="4DF58046"/>
    <w:rsid w:val="4E0277E0"/>
    <w:rsid w:val="4F5CAE0A"/>
    <w:rsid w:val="4F6D55E4"/>
    <w:rsid w:val="4F8A2AFB"/>
    <w:rsid w:val="500A0D9C"/>
    <w:rsid w:val="50208AA9"/>
    <w:rsid w:val="5109E699"/>
    <w:rsid w:val="511FF5CC"/>
    <w:rsid w:val="51221E6B"/>
    <w:rsid w:val="513BB60B"/>
    <w:rsid w:val="5176E5F6"/>
    <w:rsid w:val="51E40B9C"/>
    <w:rsid w:val="52786BC8"/>
    <w:rsid w:val="529C699A"/>
    <w:rsid w:val="52AC6B96"/>
    <w:rsid w:val="530FA28D"/>
    <w:rsid w:val="53703814"/>
    <w:rsid w:val="539C33CD"/>
    <w:rsid w:val="53F9B7FA"/>
    <w:rsid w:val="53FA9617"/>
    <w:rsid w:val="5402D0E0"/>
    <w:rsid w:val="54448954"/>
    <w:rsid w:val="5490452C"/>
    <w:rsid w:val="54A84E0B"/>
    <w:rsid w:val="550295FD"/>
    <w:rsid w:val="5569A757"/>
    <w:rsid w:val="55894A5F"/>
    <w:rsid w:val="55AD5346"/>
    <w:rsid w:val="56A8C945"/>
    <w:rsid w:val="57C25965"/>
    <w:rsid w:val="57E078DB"/>
    <w:rsid w:val="580F19A4"/>
    <w:rsid w:val="58D2E523"/>
    <w:rsid w:val="594F0A49"/>
    <w:rsid w:val="5A3CEDF6"/>
    <w:rsid w:val="5A8F1450"/>
    <w:rsid w:val="5A98D5FC"/>
    <w:rsid w:val="5AE1AC25"/>
    <w:rsid w:val="5B5C70CD"/>
    <w:rsid w:val="5B719A03"/>
    <w:rsid w:val="5BBB042A"/>
    <w:rsid w:val="5BF10D91"/>
    <w:rsid w:val="5C098B22"/>
    <w:rsid w:val="5C150EDA"/>
    <w:rsid w:val="5C8C7D90"/>
    <w:rsid w:val="5CA54C7A"/>
    <w:rsid w:val="5CC963DC"/>
    <w:rsid w:val="5D1CC227"/>
    <w:rsid w:val="5D6B4BF1"/>
    <w:rsid w:val="5DF55AF0"/>
    <w:rsid w:val="5EFD3220"/>
    <w:rsid w:val="60EA5D15"/>
    <w:rsid w:val="60F867BF"/>
    <w:rsid w:val="6128D40A"/>
    <w:rsid w:val="61E3C15B"/>
    <w:rsid w:val="61F67C94"/>
    <w:rsid w:val="61FFF458"/>
    <w:rsid w:val="630A6143"/>
    <w:rsid w:val="6312DE73"/>
    <w:rsid w:val="6356CFB8"/>
    <w:rsid w:val="635A13E3"/>
    <w:rsid w:val="63EF9360"/>
    <w:rsid w:val="644028FF"/>
    <w:rsid w:val="6517FC0C"/>
    <w:rsid w:val="6556D6A7"/>
    <w:rsid w:val="664DA98B"/>
    <w:rsid w:val="670A291E"/>
    <w:rsid w:val="689A2DD2"/>
    <w:rsid w:val="6B8B1419"/>
    <w:rsid w:val="6B9F306F"/>
    <w:rsid w:val="6BA8DBA8"/>
    <w:rsid w:val="6CD50669"/>
    <w:rsid w:val="6D39AEA2"/>
    <w:rsid w:val="6D941276"/>
    <w:rsid w:val="6E0886A1"/>
    <w:rsid w:val="6E5F1BA3"/>
    <w:rsid w:val="6ED6B9D8"/>
    <w:rsid w:val="6FFFBC38"/>
    <w:rsid w:val="70009F95"/>
    <w:rsid w:val="70021BC2"/>
    <w:rsid w:val="70521054"/>
    <w:rsid w:val="7073DEDF"/>
    <w:rsid w:val="70A23BFF"/>
    <w:rsid w:val="70A325C7"/>
    <w:rsid w:val="71235FF6"/>
    <w:rsid w:val="7254B72C"/>
    <w:rsid w:val="72BB37A3"/>
    <w:rsid w:val="742A0E11"/>
    <w:rsid w:val="7453B3AD"/>
    <w:rsid w:val="74BF7B71"/>
    <w:rsid w:val="754144EA"/>
    <w:rsid w:val="75EE0666"/>
    <w:rsid w:val="76C84092"/>
    <w:rsid w:val="778D8743"/>
    <w:rsid w:val="78123AE1"/>
    <w:rsid w:val="785B6193"/>
    <w:rsid w:val="785B83A2"/>
    <w:rsid w:val="79FB2A47"/>
    <w:rsid w:val="7AEC06A2"/>
    <w:rsid w:val="7D22466C"/>
    <w:rsid w:val="7D22FF9F"/>
    <w:rsid w:val="7DC25783"/>
    <w:rsid w:val="7E0D0218"/>
    <w:rsid w:val="7E549829"/>
    <w:rsid w:val="7FD0925E"/>
    <w:rsid w:val="7FF4C9F3"/>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51C973"/>
  <w15:chartTrackingRefBased/>
  <w15:docId w15:val="{3EE3D1EB-C6E4-4635-B206-CC1B223E0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75798"/>
  </w:style>
  <w:style w:type="paragraph" w:styleId="Pealkiri1">
    <w:name w:val="heading 1"/>
    <w:basedOn w:val="Normaallaad"/>
    <w:link w:val="Pealkiri1Mrk"/>
    <w:uiPriority w:val="9"/>
    <w:qFormat/>
    <w:rsid w:val="00B36EB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t-EE"/>
    </w:rPr>
  </w:style>
  <w:style w:type="paragraph" w:styleId="Pealkiri2">
    <w:name w:val="heading 2"/>
    <w:basedOn w:val="Normaallaad"/>
    <w:link w:val="Pealkiri2Mrk"/>
    <w:uiPriority w:val="9"/>
    <w:qFormat/>
    <w:rsid w:val="00B36EB8"/>
    <w:pPr>
      <w:spacing w:before="100" w:beforeAutospacing="1" w:after="100" w:afterAutospacing="1" w:line="240" w:lineRule="auto"/>
      <w:outlineLvl w:val="1"/>
    </w:pPr>
    <w:rPr>
      <w:rFonts w:ascii="Times New Roman" w:eastAsia="Times New Roman" w:hAnsi="Times New Roman" w:cs="Times New Roman"/>
      <w:b/>
      <w:bCs/>
      <w:sz w:val="36"/>
      <w:szCs w:val="36"/>
      <w:lang w:eastAsia="et-EE"/>
    </w:rPr>
  </w:style>
  <w:style w:type="paragraph" w:styleId="Pealkiri3">
    <w:name w:val="heading 3"/>
    <w:basedOn w:val="Normaallaad"/>
    <w:link w:val="Pealkiri3Mrk"/>
    <w:uiPriority w:val="9"/>
    <w:qFormat/>
    <w:rsid w:val="00B36EB8"/>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36EB8"/>
    <w:rPr>
      <w:rFonts w:ascii="Times New Roman" w:eastAsia="Times New Roman" w:hAnsi="Times New Roman" w:cs="Times New Roman"/>
      <w:b/>
      <w:bCs/>
      <w:kern w:val="36"/>
      <w:sz w:val="48"/>
      <w:szCs w:val="48"/>
      <w:lang w:eastAsia="et-EE"/>
    </w:rPr>
  </w:style>
  <w:style w:type="character" w:customStyle="1" w:styleId="Pealkiri2Mrk">
    <w:name w:val="Pealkiri 2 Märk"/>
    <w:basedOn w:val="Liguvaikefont"/>
    <w:link w:val="Pealkiri2"/>
    <w:uiPriority w:val="9"/>
    <w:rsid w:val="00B36EB8"/>
    <w:rPr>
      <w:rFonts w:ascii="Times New Roman" w:eastAsia="Times New Roman" w:hAnsi="Times New Roman" w:cs="Times New Roman"/>
      <w:b/>
      <w:bCs/>
      <w:sz w:val="36"/>
      <w:szCs w:val="36"/>
      <w:lang w:eastAsia="et-EE"/>
    </w:rPr>
  </w:style>
  <w:style w:type="character" w:customStyle="1" w:styleId="Pealkiri3Mrk">
    <w:name w:val="Pealkiri 3 Märk"/>
    <w:basedOn w:val="Liguvaikefont"/>
    <w:link w:val="Pealkiri3"/>
    <w:uiPriority w:val="9"/>
    <w:rsid w:val="00B36EB8"/>
    <w:rPr>
      <w:rFonts w:ascii="Times New Roman" w:eastAsia="Times New Roman" w:hAnsi="Times New Roman" w:cs="Times New Roman"/>
      <w:b/>
      <w:bCs/>
      <w:sz w:val="27"/>
      <w:szCs w:val="27"/>
      <w:lang w:eastAsia="et-EE"/>
    </w:rPr>
  </w:style>
  <w:style w:type="paragraph" w:styleId="Loendilik">
    <w:name w:val="List Paragraph"/>
    <w:basedOn w:val="Normaallaad"/>
    <w:uiPriority w:val="34"/>
    <w:qFormat/>
    <w:rsid w:val="00B36EB8"/>
    <w:pPr>
      <w:ind w:left="720"/>
      <w:contextualSpacing/>
    </w:pPr>
  </w:style>
  <w:style w:type="character" w:styleId="Hperlink">
    <w:name w:val="Hyperlink"/>
    <w:basedOn w:val="Liguvaikefont"/>
    <w:uiPriority w:val="99"/>
    <w:unhideWhenUsed/>
    <w:rsid w:val="00B36EB8"/>
    <w:rPr>
      <w:color w:val="0000FF"/>
      <w:u w:val="single"/>
    </w:rPr>
  </w:style>
  <w:style w:type="paragraph" w:styleId="Pis">
    <w:name w:val="header"/>
    <w:basedOn w:val="Normaallaad"/>
    <w:link w:val="PisMrk"/>
    <w:uiPriority w:val="99"/>
    <w:unhideWhenUsed/>
    <w:rsid w:val="00D00DE9"/>
    <w:pPr>
      <w:tabs>
        <w:tab w:val="center" w:pos="4536"/>
        <w:tab w:val="right" w:pos="9072"/>
      </w:tabs>
      <w:spacing w:after="0" w:line="240" w:lineRule="auto"/>
    </w:pPr>
  </w:style>
  <w:style w:type="character" w:customStyle="1" w:styleId="PisMrk">
    <w:name w:val="Päis Märk"/>
    <w:basedOn w:val="Liguvaikefont"/>
    <w:link w:val="Pis"/>
    <w:uiPriority w:val="99"/>
    <w:rsid w:val="00D00DE9"/>
  </w:style>
  <w:style w:type="paragraph" w:styleId="Jalus">
    <w:name w:val="footer"/>
    <w:basedOn w:val="Normaallaad"/>
    <w:link w:val="JalusMrk"/>
    <w:uiPriority w:val="99"/>
    <w:unhideWhenUsed/>
    <w:rsid w:val="00D00DE9"/>
    <w:pPr>
      <w:tabs>
        <w:tab w:val="center" w:pos="4536"/>
        <w:tab w:val="right" w:pos="9072"/>
      </w:tabs>
      <w:spacing w:after="0" w:line="240" w:lineRule="auto"/>
    </w:pPr>
  </w:style>
  <w:style w:type="character" w:customStyle="1" w:styleId="JalusMrk">
    <w:name w:val="Jalus Märk"/>
    <w:basedOn w:val="Liguvaikefont"/>
    <w:link w:val="Jalus"/>
    <w:uiPriority w:val="99"/>
    <w:rsid w:val="00D00DE9"/>
  </w:style>
  <w:style w:type="character" w:styleId="Kommentaariviide">
    <w:name w:val="annotation reference"/>
    <w:uiPriority w:val="99"/>
    <w:semiHidden/>
    <w:unhideWhenUsed/>
    <w:rsid w:val="000756CD"/>
    <w:rPr>
      <w:sz w:val="16"/>
      <w:szCs w:val="16"/>
    </w:rPr>
  </w:style>
  <w:style w:type="paragraph" w:styleId="Kommentaaritekst">
    <w:name w:val="annotation text"/>
    <w:basedOn w:val="Normaallaad"/>
    <w:link w:val="KommentaaritekstMrk"/>
    <w:uiPriority w:val="99"/>
    <w:unhideWhenUsed/>
    <w:rsid w:val="000756CD"/>
    <w:pPr>
      <w:suppressAutoHyphens/>
      <w:spacing w:after="0" w:line="240" w:lineRule="auto"/>
    </w:pPr>
    <w:rPr>
      <w:rFonts w:ascii="Calibri" w:eastAsia="Calibri" w:hAnsi="Calibri" w:cs="Times New Roman"/>
      <w:sz w:val="20"/>
      <w:szCs w:val="20"/>
      <w:lang w:val="x-none" w:eastAsia="ar-SA"/>
    </w:rPr>
  </w:style>
  <w:style w:type="character" w:customStyle="1" w:styleId="KommentaaritekstMrk">
    <w:name w:val="Kommentaari tekst Märk"/>
    <w:basedOn w:val="Liguvaikefont"/>
    <w:link w:val="Kommentaaritekst"/>
    <w:uiPriority w:val="99"/>
    <w:rsid w:val="000756CD"/>
    <w:rPr>
      <w:rFonts w:ascii="Calibri" w:eastAsia="Calibri" w:hAnsi="Calibri" w:cs="Times New Roman"/>
      <w:sz w:val="20"/>
      <w:szCs w:val="20"/>
      <w:lang w:val="x-none" w:eastAsia="ar-SA"/>
    </w:rPr>
  </w:style>
  <w:style w:type="paragraph" w:styleId="Jutumullitekst">
    <w:name w:val="Balloon Text"/>
    <w:basedOn w:val="Normaallaad"/>
    <w:link w:val="JutumullitekstMrk"/>
    <w:uiPriority w:val="99"/>
    <w:semiHidden/>
    <w:unhideWhenUsed/>
    <w:rsid w:val="000756CD"/>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0756CD"/>
    <w:rPr>
      <w:rFonts w:ascii="Segoe UI" w:hAnsi="Segoe UI" w:cs="Segoe UI"/>
      <w:sz w:val="18"/>
      <w:szCs w:val="18"/>
    </w:rPr>
  </w:style>
  <w:style w:type="paragraph" w:styleId="Kommentaariteema">
    <w:name w:val="annotation subject"/>
    <w:basedOn w:val="Kommentaaritekst"/>
    <w:next w:val="Kommentaaritekst"/>
    <w:link w:val="KommentaariteemaMrk"/>
    <w:uiPriority w:val="99"/>
    <w:semiHidden/>
    <w:unhideWhenUsed/>
    <w:rsid w:val="006B55EF"/>
    <w:pPr>
      <w:suppressAutoHyphens w:val="0"/>
      <w:spacing w:after="160"/>
    </w:pPr>
    <w:rPr>
      <w:rFonts w:asciiTheme="minorHAnsi" w:eastAsiaTheme="minorHAnsi" w:hAnsiTheme="minorHAnsi" w:cstheme="minorBidi"/>
      <w:b/>
      <w:bCs/>
      <w:lang w:val="et-EE" w:eastAsia="en-US"/>
    </w:rPr>
  </w:style>
  <w:style w:type="character" w:customStyle="1" w:styleId="KommentaariteemaMrk">
    <w:name w:val="Kommentaari teema Märk"/>
    <w:basedOn w:val="KommentaaritekstMrk"/>
    <w:link w:val="Kommentaariteema"/>
    <w:uiPriority w:val="99"/>
    <w:semiHidden/>
    <w:rsid w:val="006B55EF"/>
    <w:rPr>
      <w:rFonts w:ascii="Calibri" w:eastAsia="Calibri" w:hAnsi="Calibri" w:cs="Times New Roman"/>
      <w:b/>
      <w:bCs/>
      <w:sz w:val="20"/>
      <w:szCs w:val="20"/>
      <w:lang w:val="x-none" w:eastAsia="ar-SA"/>
    </w:rPr>
  </w:style>
  <w:style w:type="paragraph" w:customStyle="1" w:styleId="seadusetekst">
    <w:name w:val="seaduse tekst"/>
    <w:basedOn w:val="Normaallaad"/>
    <w:uiPriority w:val="1"/>
    <w:qFormat/>
    <w:rsid w:val="00DF078B"/>
    <w:pPr>
      <w:suppressAutoHyphens/>
      <w:spacing w:after="120" w:line="240" w:lineRule="auto"/>
      <w:jc w:val="both"/>
    </w:pPr>
    <w:rPr>
      <w:rFonts w:ascii="Times New Roman" w:eastAsia="Times New Roman" w:hAnsi="Times New Roman" w:cs="Times New Roman"/>
      <w:sz w:val="24"/>
    </w:rPr>
  </w:style>
  <w:style w:type="paragraph" w:styleId="Normaallaadveeb">
    <w:name w:val="Normal (Web)"/>
    <w:basedOn w:val="Normaallaad"/>
    <w:uiPriority w:val="99"/>
    <w:semiHidden/>
    <w:unhideWhenUsed/>
    <w:rsid w:val="00A23331"/>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Redaktsioon">
    <w:name w:val="Revision"/>
    <w:hidden/>
    <w:uiPriority w:val="99"/>
    <w:semiHidden/>
    <w:rsid w:val="00167189"/>
    <w:pPr>
      <w:spacing w:after="0" w:line="240" w:lineRule="auto"/>
    </w:pPr>
  </w:style>
  <w:style w:type="character" w:styleId="Klastatudhperlink">
    <w:name w:val="FollowedHyperlink"/>
    <w:basedOn w:val="Liguvaikefont"/>
    <w:uiPriority w:val="99"/>
    <w:semiHidden/>
    <w:unhideWhenUsed/>
    <w:rsid w:val="00B25162"/>
    <w:rPr>
      <w:color w:val="954F72" w:themeColor="followedHyperlink"/>
      <w:u w:val="single"/>
    </w:rPr>
  </w:style>
  <w:style w:type="character" w:customStyle="1" w:styleId="UnresolvedMention1">
    <w:name w:val="Unresolved Mention1"/>
    <w:basedOn w:val="Liguvaikefont"/>
    <w:uiPriority w:val="99"/>
    <w:semiHidden/>
    <w:unhideWhenUsed/>
    <w:rsid w:val="00EC7ABE"/>
    <w:rPr>
      <w:color w:val="605E5C"/>
      <w:shd w:val="clear" w:color="auto" w:fill="E1DFDD"/>
    </w:rPr>
  </w:style>
  <w:style w:type="character" w:customStyle="1" w:styleId="tyhik">
    <w:name w:val="tyhik"/>
    <w:basedOn w:val="Liguvaikefont"/>
    <w:rsid w:val="00E104EC"/>
  </w:style>
  <w:style w:type="character" w:styleId="Lahendamatamainimine">
    <w:name w:val="Unresolved Mention"/>
    <w:basedOn w:val="Liguvaikefont"/>
    <w:uiPriority w:val="99"/>
    <w:semiHidden/>
    <w:unhideWhenUsed/>
    <w:rsid w:val="00587A5D"/>
    <w:rPr>
      <w:color w:val="605E5C"/>
      <w:shd w:val="clear" w:color="auto" w:fill="E1DFDD"/>
    </w:rPr>
  </w:style>
  <w:style w:type="character" w:styleId="Tugev">
    <w:name w:val="Strong"/>
    <w:basedOn w:val="Liguvaikefont"/>
    <w:uiPriority w:val="22"/>
    <w:qFormat/>
    <w:rsid w:val="000B59A3"/>
    <w:rPr>
      <w:b/>
      <w:bCs/>
    </w:rPr>
  </w:style>
  <w:style w:type="paragraph" w:styleId="Vahedeta">
    <w:name w:val="No Spacing"/>
    <w:uiPriority w:val="1"/>
    <w:qFormat/>
    <w:rsid w:val="00F425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01679">
      <w:bodyDiv w:val="1"/>
      <w:marLeft w:val="0"/>
      <w:marRight w:val="0"/>
      <w:marTop w:val="0"/>
      <w:marBottom w:val="0"/>
      <w:divBdr>
        <w:top w:val="none" w:sz="0" w:space="0" w:color="auto"/>
        <w:left w:val="none" w:sz="0" w:space="0" w:color="auto"/>
        <w:bottom w:val="none" w:sz="0" w:space="0" w:color="auto"/>
        <w:right w:val="none" w:sz="0" w:space="0" w:color="auto"/>
      </w:divBdr>
    </w:div>
    <w:div w:id="77988523">
      <w:bodyDiv w:val="1"/>
      <w:marLeft w:val="0"/>
      <w:marRight w:val="0"/>
      <w:marTop w:val="0"/>
      <w:marBottom w:val="0"/>
      <w:divBdr>
        <w:top w:val="none" w:sz="0" w:space="0" w:color="auto"/>
        <w:left w:val="none" w:sz="0" w:space="0" w:color="auto"/>
        <w:bottom w:val="none" w:sz="0" w:space="0" w:color="auto"/>
        <w:right w:val="none" w:sz="0" w:space="0" w:color="auto"/>
      </w:divBdr>
    </w:div>
    <w:div w:id="82845286">
      <w:bodyDiv w:val="1"/>
      <w:marLeft w:val="0"/>
      <w:marRight w:val="0"/>
      <w:marTop w:val="0"/>
      <w:marBottom w:val="0"/>
      <w:divBdr>
        <w:top w:val="none" w:sz="0" w:space="0" w:color="auto"/>
        <w:left w:val="none" w:sz="0" w:space="0" w:color="auto"/>
        <w:bottom w:val="none" w:sz="0" w:space="0" w:color="auto"/>
        <w:right w:val="none" w:sz="0" w:space="0" w:color="auto"/>
      </w:divBdr>
    </w:div>
    <w:div w:id="179125051">
      <w:bodyDiv w:val="1"/>
      <w:marLeft w:val="0"/>
      <w:marRight w:val="0"/>
      <w:marTop w:val="0"/>
      <w:marBottom w:val="0"/>
      <w:divBdr>
        <w:top w:val="none" w:sz="0" w:space="0" w:color="auto"/>
        <w:left w:val="none" w:sz="0" w:space="0" w:color="auto"/>
        <w:bottom w:val="none" w:sz="0" w:space="0" w:color="auto"/>
        <w:right w:val="none" w:sz="0" w:space="0" w:color="auto"/>
      </w:divBdr>
    </w:div>
    <w:div w:id="198975501">
      <w:bodyDiv w:val="1"/>
      <w:marLeft w:val="0"/>
      <w:marRight w:val="0"/>
      <w:marTop w:val="0"/>
      <w:marBottom w:val="0"/>
      <w:divBdr>
        <w:top w:val="none" w:sz="0" w:space="0" w:color="auto"/>
        <w:left w:val="none" w:sz="0" w:space="0" w:color="auto"/>
        <w:bottom w:val="none" w:sz="0" w:space="0" w:color="auto"/>
        <w:right w:val="none" w:sz="0" w:space="0" w:color="auto"/>
      </w:divBdr>
    </w:div>
    <w:div w:id="279073267">
      <w:bodyDiv w:val="1"/>
      <w:marLeft w:val="0"/>
      <w:marRight w:val="0"/>
      <w:marTop w:val="0"/>
      <w:marBottom w:val="0"/>
      <w:divBdr>
        <w:top w:val="none" w:sz="0" w:space="0" w:color="auto"/>
        <w:left w:val="none" w:sz="0" w:space="0" w:color="auto"/>
        <w:bottom w:val="none" w:sz="0" w:space="0" w:color="auto"/>
        <w:right w:val="none" w:sz="0" w:space="0" w:color="auto"/>
      </w:divBdr>
      <w:divsChild>
        <w:div w:id="1068960929">
          <w:marLeft w:val="0"/>
          <w:marRight w:val="0"/>
          <w:marTop w:val="0"/>
          <w:marBottom w:val="0"/>
          <w:divBdr>
            <w:top w:val="none" w:sz="0" w:space="0" w:color="auto"/>
            <w:left w:val="none" w:sz="0" w:space="0" w:color="auto"/>
            <w:bottom w:val="none" w:sz="0" w:space="0" w:color="auto"/>
            <w:right w:val="none" w:sz="0" w:space="0" w:color="auto"/>
          </w:divBdr>
        </w:div>
        <w:div w:id="1929460168">
          <w:marLeft w:val="0"/>
          <w:marRight w:val="0"/>
          <w:marTop w:val="0"/>
          <w:marBottom w:val="0"/>
          <w:divBdr>
            <w:top w:val="none" w:sz="0" w:space="0" w:color="auto"/>
            <w:left w:val="none" w:sz="0" w:space="0" w:color="auto"/>
            <w:bottom w:val="none" w:sz="0" w:space="0" w:color="auto"/>
            <w:right w:val="none" w:sz="0" w:space="0" w:color="auto"/>
          </w:divBdr>
          <w:divsChild>
            <w:div w:id="454449183">
              <w:marLeft w:val="0"/>
              <w:marRight w:val="0"/>
              <w:marTop w:val="0"/>
              <w:marBottom w:val="0"/>
              <w:divBdr>
                <w:top w:val="none" w:sz="0" w:space="0" w:color="auto"/>
                <w:left w:val="none" w:sz="0" w:space="0" w:color="auto"/>
                <w:bottom w:val="none" w:sz="0" w:space="0" w:color="auto"/>
                <w:right w:val="none" w:sz="0" w:space="0" w:color="auto"/>
              </w:divBdr>
            </w:div>
            <w:div w:id="1256935166">
              <w:marLeft w:val="0"/>
              <w:marRight w:val="0"/>
              <w:marTop w:val="0"/>
              <w:marBottom w:val="0"/>
              <w:divBdr>
                <w:top w:val="none" w:sz="0" w:space="0" w:color="auto"/>
                <w:left w:val="none" w:sz="0" w:space="0" w:color="auto"/>
                <w:bottom w:val="none" w:sz="0" w:space="0" w:color="auto"/>
                <w:right w:val="none" w:sz="0" w:space="0" w:color="auto"/>
              </w:divBdr>
            </w:div>
            <w:div w:id="138263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689800">
      <w:bodyDiv w:val="1"/>
      <w:marLeft w:val="0"/>
      <w:marRight w:val="0"/>
      <w:marTop w:val="0"/>
      <w:marBottom w:val="0"/>
      <w:divBdr>
        <w:top w:val="none" w:sz="0" w:space="0" w:color="auto"/>
        <w:left w:val="none" w:sz="0" w:space="0" w:color="auto"/>
        <w:bottom w:val="none" w:sz="0" w:space="0" w:color="auto"/>
        <w:right w:val="none" w:sz="0" w:space="0" w:color="auto"/>
      </w:divBdr>
      <w:divsChild>
        <w:div w:id="1088498283">
          <w:marLeft w:val="0"/>
          <w:marRight w:val="0"/>
          <w:marTop w:val="0"/>
          <w:marBottom w:val="0"/>
          <w:divBdr>
            <w:top w:val="none" w:sz="0" w:space="0" w:color="auto"/>
            <w:left w:val="none" w:sz="0" w:space="0" w:color="auto"/>
            <w:bottom w:val="none" w:sz="0" w:space="0" w:color="auto"/>
            <w:right w:val="none" w:sz="0" w:space="0" w:color="auto"/>
          </w:divBdr>
          <w:divsChild>
            <w:div w:id="723990364">
              <w:marLeft w:val="0"/>
              <w:marRight w:val="0"/>
              <w:marTop w:val="0"/>
              <w:marBottom w:val="0"/>
              <w:divBdr>
                <w:top w:val="none" w:sz="0" w:space="0" w:color="auto"/>
                <w:left w:val="none" w:sz="0" w:space="0" w:color="auto"/>
                <w:bottom w:val="none" w:sz="0" w:space="0" w:color="auto"/>
                <w:right w:val="none" w:sz="0" w:space="0" w:color="auto"/>
              </w:divBdr>
            </w:div>
            <w:div w:id="1480734256">
              <w:marLeft w:val="0"/>
              <w:marRight w:val="0"/>
              <w:marTop w:val="0"/>
              <w:marBottom w:val="0"/>
              <w:divBdr>
                <w:top w:val="none" w:sz="0" w:space="0" w:color="auto"/>
                <w:left w:val="none" w:sz="0" w:space="0" w:color="auto"/>
                <w:bottom w:val="none" w:sz="0" w:space="0" w:color="auto"/>
                <w:right w:val="none" w:sz="0" w:space="0" w:color="auto"/>
              </w:divBdr>
            </w:div>
            <w:div w:id="1784762732">
              <w:marLeft w:val="0"/>
              <w:marRight w:val="0"/>
              <w:marTop w:val="0"/>
              <w:marBottom w:val="0"/>
              <w:divBdr>
                <w:top w:val="none" w:sz="0" w:space="0" w:color="auto"/>
                <w:left w:val="none" w:sz="0" w:space="0" w:color="auto"/>
                <w:bottom w:val="none" w:sz="0" w:space="0" w:color="auto"/>
                <w:right w:val="none" w:sz="0" w:space="0" w:color="auto"/>
              </w:divBdr>
            </w:div>
          </w:divsChild>
        </w:div>
        <w:div w:id="1391541736">
          <w:marLeft w:val="0"/>
          <w:marRight w:val="0"/>
          <w:marTop w:val="0"/>
          <w:marBottom w:val="0"/>
          <w:divBdr>
            <w:top w:val="none" w:sz="0" w:space="0" w:color="auto"/>
            <w:left w:val="none" w:sz="0" w:space="0" w:color="auto"/>
            <w:bottom w:val="none" w:sz="0" w:space="0" w:color="auto"/>
            <w:right w:val="none" w:sz="0" w:space="0" w:color="auto"/>
          </w:divBdr>
        </w:div>
      </w:divsChild>
    </w:div>
    <w:div w:id="416638879">
      <w:bodyDiv w:val="1"/>
      <w:marLeft w:val="0"/>
      <w:marRight w:val="0"/>
      <w:marTop w:val="0"/>
      <w:marBottom w:val="0"/>
      <w:divBdr>
        <w:top w:val="none" w:sz="0" w:space="0" w:color="auto"/>
        <w:left w:val="none" w:sz="0" w:space="0" w:color="auto"/>
        <w:bottom w:val="none" w:sz="0" w:space="0" w:color="auto"/>
        <w:right w:val="none" w:sz="0" w:space="0" w:color="auto"/>
      </w:divBdr>
    </w:div>
    <w:div w:id="623732296">
      <w:bodyDiv w:val="1"/>
      <w:marLeft w:val="0"/>
      <w:marRight w:val="0"/>
      <w:marTop w:val="0"/>
      <w:marBottom w:val="0"/>
      <w:divBdr>
        <w:top w:val="none" w:sz="0" w:space="0" w:color="auto"/>
        <w:left w:val="none" w:sz="0" w:space="0" w:color="auto"/>
        <w:bottom w:val="none" w:sz="0" w:space="0" w:color="auto"/>
        <w:right w:val="none" w:sz="0" w:space="0" w:color="auto"/>
      </w:divBdr>
    </w:div>
    <w:div w:id="662661721">
      <w:bodyDiv w:val="1"/>
      <w:marLeft w:val="0"/>
      <w:marRight w:val="0"/>
      <w:marTop w:val="0"/>
      <w:marBottom w:val="0"/>
      <w:divBdr>
        <w:top w:val="none" w:sz="0" w:space="0" w:color="auto"/>
        <w:left w:val="none" w:sz="0" w:space="0" w:color="auto"/>
        <w:bottom w:val="none" w:sz="0" w:space="0" w:color="auto"/>
        <w:right w:val="none" w:sz="0" w:space="0" w:color="auto"/>
      </w:divBdr>
    </w:div>
    <w:div w:id="676736803">
      <w:bodyDiv w:val="1"/>
      <w:marLeft w:val="0"/>
      <w:marRight w:val="0"/>
      <w:marTop w:val="0"/>
      <w:marBottom w:val="0"/>
      <w:divBdr>
        <w:top w:val="none" w:sz="0" w:space="0" w:color="auto"/>
        <w:left w:val="none" w:sz="0" w:space="0" w:color="auto"/>
        <w:bottom w:val="none" w:sz="0" w:space="0" w:color="auto"/>
        <w:right w:val="none" w:sz="0" w:space="0" w:color="auto"/>
      </w:divBdr>
    </w:div>
    <w:div w:id="741027484">
      <w:bodyDiv w:val="1"/>
      <w:marLeft w:val="0"/>
      <w:marRight w:val="0"/>
      <w:marTop w:val="0"/>
      <w:marBottom w:val="0"/>
      <w:divBdr>
        <w:top w:val="none" w:sz="0" w:space="0" w:color="auto"/>
        <w:left w:val="none" w:sz="0" w:space="0" w:color="auto"/>
        <w:bottom w:val="none" w:sz="0" w:space="0" w:color="auto"/>
        <w:right w:val="none" w:sz="0" w:space="0" w:color="auto"/>
      </w:divBdr>
    </w:div>
    <w:div w:id="804197320">
      <w:bodyDiv w:val="1"/>
      <w:marLeft w:val="0"/>
      <w:marRight w:val="0"/>
      <w:marTop w:val="0"/>
      <w:marBottom w:val="0"/>
      <w:divBdr>
        <w:top w:val="none" w:sz="0" w:space="0" w:color="auto"/>
        <w:left w:val="none" w:sz="0" w:space="0" w:color="auto"/>
        <w:bottom w:val="none" w:sz="0" w:space="0" w:color="auto"/>
        <w:right w:val="none" w:sz="0" w:space="0" w:color="auto"/>
      </w:divBdr>
    </w:div>
    <w:div w:id="814570031">
      <w:bodyDiv w:val="1"/>
      <w:marLeft w:val="0"/>
      <w:marRight w:val="0"/>
      <w:marTop w:val="0"/>
      <w:marBottom w:val="0"/>
      <w:divBdr>
        <w:top w:val="none" w:sz="0" w:space="0" w:color="auto"/>
        <w:left w:val="none" w:sz="0" w:space="0" w:color="auto"/>
        <w:bottom w:val="none" w:sz="0" w:space="0" w:color="auto"/>
        <w:right w:val="none" w:sz="0" w:space="0" w:color="auto"/>
      </w:divBdr>
    </w:div>
    <w:div w:id="1045131959">
      <w:bodyDiv w:val="1"/>
      <w:marLeft w:val="0"/>
      <w:marRight w:val="0"/>
      <w:marTop w:val="0"/>
      <w:marBottom w:val="0"/>
      <w:divBdr>
        <w:top w:val="none" w:sz="0" w:space="0" w:color="auto"/>
        <w:left w:val="none" w:sz="0" w:space="0" w:color="auto"/>
        <w:bottom w:val="none" w:sz="0" w:space="0" w:color="auto"/>
        <w:right w:val="none" w:sz="0" w:space="0" w:color="auto"/>
      </w:divBdr>
    </w:div>
    <w:div w:id="1054697781">
      <w:bodyDiv w:val="1"/>
      <w:marLeft w:val="0"/>
      <w:marRight w:val="0"/>
      <w:marTop w:val="0"/>
      <w:marBottom w:val="0"/>
      <w:divBdr>
        <w:top w:val="none" w:sz="0" w:space="0" w:color="auto"/>
        <w:left w:val="none" w:sz="0" w:space="0" w:color="auto"/>
        <w:bottom w:val="none" w:sz="0" w:space="0" w:color="auto"/>
        <w:right w:val="none" w:sz="0" w:space="0" w:color="auto"/>
      </w:divBdr>
    </w:div>
    <w:div w:id="1079330624">
      <w:bodyDiv w:val="1"/>
      <w:marLeft w:val="0"/>
      <w:marRight w:val="0"/>
      <w:marTop w:val="0"/>
      <w:marBottom w:val="0"/>
      <w:divBdr>
        <w:top w:val="none" w:sz="0" w:space="0" w:color="auto"/>
        <w:left w:val="none" w:sz="0" w:space="0" w:color="auto"/>
        <w:bottom w:val="none" w:sz="0" w:space="0" w:color="auto"/>
        <w:right w:val="none" w:sz="0" w:space="0" w:color="auto"/>
      </w:divBdr>
    </w:div>
    <w:div w:id="1079525020">
      <w:bodyDiv w:val="1"/>
      <w:marLeft w:val="0"/>
      <w:marRight w:val="0"/>
      <w:marTop w:val="0"/>
      <w:marBottom w:val="0"/>
      <w:divBdr>
        <w:top w:val="none" w:sz="0" w:space="0" w:color="auto"/>
        <w:left w:val="none" w:sz="0" w:space="0" w:color="auto"/>
        <w:bottom w:val="none" w:sz="0" w:space="0" w:color="auto"/>
        <w:right w:val="none" w:sz="0" w:space="0" w:color="auto"/>
      </w:divBdr>
    </w:div>
    <w:div w:id="1235553124">
      <w:bodyDiv w:val="1"/>
      <w:marLeft w:val="0"/>
      <w:marRight w:val="0"/>
      <w:marTop w:val="0"/>
      <w:marBottom w:val="0"/>
      <w:divBdr>
        <w:top w:val="none" w:sz="0" w:space="0" w:color="auto"/>
        <w:left w:val="none" w:sz="0" w:space="0" w:color="auto"/>
        <w:bottom w:val="none" w:sz="0" w:space="0" w:color="auto"/>
        <w:right w:val="none" w:sz="0" w:space="0" w:color="auto"/>
      </w:divBdr>
    </w:div>
    <w:div w:id="1242521431">
      <w:bodyDiv w:val="1"/>
      <w:marLeft w:val="0"/>
      <w:marRight w:val="0"/>
      <w:marTop w:val="0"/>
      <w:marBottom w:val="0"/>
      <w:divBdr>
        <w:top w:val="none" w:sz="0" w:space="0" w:color="auto"/>
        <w:left w:val="none" w:sz="0" w:space="0" w:color="auto"/>
        <w:bottom w:val="none" w:sz="0" w:space="0" w:color="auto"/>
        <w:right w:val="none" w:sz="0" w:space="0" w:color="auto"/>
      </w:divBdr>
    </w:div>
    <w:div w:id="1495879564">
      <w:bodyDiv w:val="1"/>
      <w:marLeft w:val="0"/>
      <w:marRight w:val="0"/>
      <w:marTop w:val="0"/>
      <w:marBottom w:val="0"/>
      <w:divBdr>
        <w:top w:val="none" w:sz="0" w:space="0" w:color="auto"/>
        <w:left w:val="none" w:sz="0" w:space="0" w:color="auto"/>
        <w:bottom w:val="none" w:sz="0" w:space="0" w:color="auto"/>
        <w:right w:val="none" w:sz="0" w:space="0" w:color="auto"/>
      </w:divBdr>
    </w:div>
    <w:div w:id="1663435497">
      <w:bodyDiv w:val="1"/>
      <w:marLeft w:val="0"/>
      <w:marRight w:val="0"/>
      <w:marTop w:val="0"/>
      <w:marBottom w:val="0"/>
      <w:divBdr>
        <w:top w:val="none" w:sz="0" w:space="0" w:color="auto"/>
        <w:left w:val="none" w:sz="0" w:space="0" w:color="auto"/>
        <w:bottom w:val="none" w:sz="0" w:space="0" w:color="auto"/>
        <w:right w:val="none" w:sz="0" w:space="0" w:color="auto"/>
      </w:divBdr>
    </w:div>
    <w:div w:id="1688485002">
      <w:bodyDiv w:val="1"/>
      <w:marLeft w:val="0"/>
      <w:marRight w:val="0"/>
      <w:marTop w:val="0"/>
      <w:marBottom w:val="0"/>
      <w:divBdr>
        <w:top w:val="none" w:sz="0" w:space="0" w:color="auto"/>
        <w:left w:val="none" w:sz="0" w:space="0" w:color="auto"/>
        <w:bottom w:val="none" w:sz="0" w:space="0" w:color="auto"/>
        <w:right w:val="none" w:sz="0" w:space="0" w:color="auto"/>
      </w:divBdr>
    </w:div>
    <w:div w:id="1944607860">
      <w:bodyDiv w:val="1"/>
      <w:marLeft w:val="0"/>
      <w:marRight w:val="0"/>
      <w:marTop w:val="0"/>
      <w:marBottom w:val="0"/>
      <w:divBdr>
        <w:top w:val="none" w:sz="0" w:space="0" w:color="auto"/>
        <w:left w:val="none" w:sz="0" w:space="0" w:color="auto"/>
        <w:bottom w:val="none" w:sz="0" w:space="0" w:color="auto"/>
        <w:right w:val="none" w:sz="0" w:space="0" w:color="auto"/>
      </w:divBdr>
    </w:div>
    <w:div w:id="2000845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riigiteataja.ee/akt/dyn=123112022007&amp;id=118122018009" TargetMode="External"/><Relationship Id="rId2" Type="http://schemas.openxmlformats.org/officeDocument/2006/relationships/customXml" Target="../customXml/item2.xml"/><Relationship Id="rId16" Type="http://schemas.openxmlformats.org/officeDocument/2006/relationships/hyperlink" Target="https://www.riigiteataja.ee/akt/dyn=123112022007&amp;id=118122018009"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www.riigiteataja.ee/akt/dyn=123112022007&amp;id=126022019026;10805201900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A7F7A9-3EFF-46C2-8D0A-3EC673E024C9}">
  <ds:schemaRefs>
    <ds:schemaRef ds:uri="http://schemas.openxmlformats.org/officeDocument/2006/bibliography"/>
  </ds:schemaRefs>
</ds:datastoreItem>
</file>

<file path=customXml/itemProps2.xml><?xml version="1.0" encoding="utf-8"?>
<ds:datastoreItem xmlns:ds="http://schemas.openxmlformats.org/officeDocument/2006/customXml" ds:itemID="{1CA18A06-32AB-4F98-BA3C-8B4698DC8318}">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8D78559A-B0EF-4865-85FC-756B1ED9C0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CE40C7-BAA3-4A79-875A-B68FE1F6C5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6889</Words>
  <Characters>39959</Characters>
  <Application>Microsoft Office Word</Application>
  <DocSecurity>0</DocSecurity>
  <Lines>332</Lines>
  <Paragraphs>93</Paragraphs>
  <ScaleCrop>false</ScaleCrop>
  <HeadingPairs>
    <vt:vector size="2" baseType="variant">
      <vt:variant>
        <vt:lpstr>Pealkiri</vt:lpstr>
      </vt:variant>
      <vt:variant>
        <vt:i4>1</vt:i4>
      </vt:variant>
    </vt:vector>
  </HeadingPairs>
  <TitlesOfParts>
    <vt:vector size="1" baseType="lpstr">
      <vt:lpstr/>
    </vt:vector>
  </TitlesOfParts>
  <Company>Maaeluministeerium</Company>
  <LinksUpToDate>false</LinksUpToDate>
  <CharactersWithSpaces>46755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Merly Kiisler</dc:creator>
  <cp:keywords/>
  <dc:description/>
  <cp:lastModifiedBy>Maarja-Liis Lall - JUSTDIGI</cp:lastModifiedBy>
  <cp:revision>2</cp:revision>
  <cp:lastPrinted>2025-11-12T07:21:00Z</cp:lastPrinted>
  <dcterms:created xsi:type="dcterms:W3CDTF">2026-02-26T14:01:00Z</dcterms:created>
  <dcterms:modified xsi:type="dcterms:W3CDTF">2026-02-26T14:01:00Z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2026-02-13T13:10:26Z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82fb261e-987d-43f5-9ec5-c185c1844ef9</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